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E4A818" w14:textId="77777777" w:rsidR="009C0D3F" w:rsidRDefault="009C0D3F"/>
    <w:p w14:paraId="07116A01" w14:textId="77777777" w:rsidR="0089724B" w:rsidRDefault="00890D17">
      <w:pPr>
        <w:pStyle w:val="TOC1"/>
        <w:rPr>
          <w:rFonts w:eastAsiaTheme="minorEastAsia"/>
          <w:noProof/>
          <w:sz w:val="22"/>
          <w:szCs w:val="22"/>
        </w:rPr>
      </w:pPr>
      <w:r>
        <w:fldChar w:fldCharType="begin"/>
      </w:r>
      <w:r w:rsidR="00524B31">
        <w:instrText>TOC \z \o "1-3" \t "HeadA,1,HeadB,2,HeadC,3" \h</w:instrText>
      </w:r>
      <w:r>
        <w:fldChar w:fldCharType="separate"/>
      </w:r>
      <w:hyperlink w:anchor="_Toc496541041" w:history="1">
        <w:r w:rsidR="0089724B" w:rsidRPr="00CB6A33">
          <w:rPr>
            <w:rStyle w:val="Hyperlink"/>
            <w:noProof/>
          </w:rPr>
          <w:t>Accepting Command Line Arguments</w:t>
        </w:r>
        <w:r w:rsidR="0089724B">
          <w:rPr>
            <w:noProof/>
            <w:webHidden/>
          </w:rPr>
          <w:tab/>
        </w:r>
        <w:r>
          <w:rPr>
            <w:noProof/>
            <w:webHidden/>
          </w:rPr>
          <w:fldChar w:fldCharType="begin"/>
        </w:r>
        <w:r w:rsidR="0089724B">
          <w:rPr>
            <w:noProof/>
            <w:webHidden/>
          </w:rPr>
          <w:instrText xml:space="preserve"> PAGEREF _Toc496541041 \h </w:instrText>
        </w:r>
        <w:r>
          <w:rPr>
            <w:noProof/>
            <w:webHidden/>
          </w:rPr>
        </w:r>
        <w:r>
          <w:rPr>
            <w:noProof/>
            <w:webHidden/>
          </w:rPr>
          <w:fldChar w:fldCharType="separate"/>
        </w:r>
        <w:r w:rsidR="0089724B">
          <w:rPr>
            <w:noProof/>
            <w:webHidden/>
          </w:rPr>
          <w:t>2</w:t>
        </w:r>
        <w:r>
          <w:rPr>
            <w:noProof/>
            <w:webHidden/>
          </w:rPr>
          <w:fldChar w:fldCharType="end"/>
        </w:r>
      </w:hyperlink>
    </w:p>
    <w:p w14:paraId="421C4E34" w14:textId="77777777" w:rsidR="0089724B" w:rsidRDefault="00680938">
      <w:pPr>
        <w:pStyle w:val="TOC2"/>
        <w:tabs>
          <w:tab w:val="right" w:leader="dot" w:pos="9350"/>
        </w:tabs>
        <w:rPr>
          <w:rFonts w:eastAsiaTheme="minorEastAsia"/>
          <w:noProof/>
          <w:sz w:val="22"/>
          <w:szCs w:val="22"/>
        </w:rPr>
      </w:pPr>
      <w:hyperlink w:anchor="_Toc496541042" w:history="1">
        <w:r w:rsidR="0089724B" w:rsidRPr="00CB6A33">
          <w:rPr>
            <w:rStyle w:val="Hyperlink"/>
            <w:noProof/>
          </w:rPr>
          <w:t>Reading the Argument Values</w:t>
        </w:r>
        <w:r w:rsidR="0089724B">
          <w:rPr>
            <w:noProof/>
            <w:webHidden/>
          </w:rPr>
          <w:tab/>
        </w:r>
        <w:r w:rsidR="00890D17">
          <w:rPr>
            <w:noProof/>
            <w:webHidden/>
          </w:rPr>
          <w:fldChar w:fldCharType="begin"/>
        </w:r>
        <w:r w:rsidR="0089724B">
          <w:rPr>
            <w:noProof/>
            <w:webHidden/>
          </w:rPr>
          <w:instrText xml:space="preserve"> PAGEREF _Toc496541042 \h </w:instrText>
        </w:r>
        <w:r w:rsidR="00890D17">
          <w:rPr>
            <w:noProof/>
            <w:webHidden/>
          </w:rPr>
        </w:r>
        <w:r w:rsidR="00890D17">
          <w:rPr>
            <w:noProof/>
            <w:webHidden/>
          </w:rPr>
          <w:fldChar w:fldCharType="separate"/>
        </w:r>
        <w:r w:rsidR="0089724B">
          <w:rPr>
            <w:noProof/>
            <w:webHidden/>
          </w:rPr>
          <w:t>3</w:t>
        </w:r>
        <w:r w:rsidR="00890D17">
          <w:rPr>
            <w:noProof/>
            <w:webHidden/>
          </w:rPr>
          <w:fldChar w:fldCharType="end"/>
        </w:r>
      </w:hyperlink>
    </w:p>
    <w:p w14:paraId="52F0F050" w14:textId="77777777" w:rsidR="0089724B" w:rsidRDefault="00680938">
      <w:pPr>
        <w:pStyle w:val="TOC2"/>
        <w:tabs>
          <w:tab w:val="right" w:leader="dot" w:pos="9350"/>
        </w:tabs>
        <w:rPr>
          <w:rFonts w:eastAsiaTheme="minorEastAsia"/>
          <w:noProof/>
          <w:sz w:val="22"/>
          <w:szCs w:val="22"/>
        </w:rPr>
      </w:pPr>
      <w:hyperlink w:anchor="_Toc496541043" w:history="1">
        <w:r w:rsidR="0089724B" w:rsidRPr="00CB6A33">
          <w:rPr>
            <w:rStyle w:val="Hyperlink"/>
            <w:noProof/>
          </w:rPr>
          <w:t>Saving the Argument Values in Variables</w:t>
        </w:r>
        <w:r w:rsidR="0089724B">
          <w:rPr>
            <w:noProof/>
            <w:webHidden/>
          </w:rPr>
          <w:tab/>
        </w:r>
        <w:r w:rsidR="00890D17">
          <w:rPr>
            <w:noProof/>
            <w:webHidden/>
          </w:rPr>
          <w:fldChar w:fldCharType="begin"/>
        </w:r>
        <w:r w:rsidR="0089724B">
          <w:rPr>
            <w:noProof/>
            <w:webHidden/>
          </w:rPr>
          <w:instrText xml:space="preserve"> PAGEREF _Toc496541043 \h </w:instrText>
        </w:r>
        <w:r w:rsidR="00890D17">
          <w:rPr>
            <w:noProof/>
            <w:webHidden/>
          </w:rPr>
        </w:r>
        <w:r w:rsidR="00890D17">
          <w:rPr>
            <w:noProof/>
            <w:webHidden/>
          </w:rPr>
          <w:fldChar w:fldCharType="separate"/>
        </w:r>
        <w:r w:rsidR="0089724B">
          <w:rPr>
            <w:noProof/>
            <w:webHidden/>
          </w:rPr>
          <w:t>5</w:t>
        </w:r>
        <w:r w:rsidR="00890D17">
          <w:rPr>
            <w:noProof/>
            <w:webHidden/>
          </w:rPr>
          <w:fldChar w:fldCharType="end"/>
        </w:r>
      </w:hyperlink>
    </w:p>
    <w:p w14:paraId="00401B96" w14:textId="77777777" w:rsidR="0089724B" w:rsidRDefault="00680938">
      <w:pPr>
        <w:pStyle w:val="TOC1"/>
        <w:rPr>
          <w:rFonts w:eastAsiaTheme="minorEastAsia"/>
          <w:noProof/>
          <w:sz w:val="22"/>
          <w:szCs w:val="22"/>
        </w:rPr>
      </w:pPr>
      <w:hyperlink w:anchor="_Toc496541044" w:history="1">
        <w:r w:rsidR="0089724B" w:rsidRPr="00CB6A33">
          <w:rPr>
            <w:rStyle w:val="Hyperlink"/>
            <w:noProof/>
          </w:rPr>
          <w:t>Reading a File</w:t>
        </w:r>
        <w:r w:rsidR="0089724B">
          <w:rPr>
            <w:noProof/>
            <w:webHidden/>
          </w:rPr>
          <w:tab/>
        </w:r>
        <w:r w:rsidR="00890D17">
          <w:rPr>
            <w:noProof/>
            <w:webHidden/>
          </w:rPr>
          <w:fldChar w:fldCharType="begin"/>
        </w:r>
        <w:r w:rsidR="0089724B">
          <w:rPr>
            <w:noProof/>
            <w:webHidden/>
          </w:rPr>
          <w:instrText xml:space="preserve"> PAGEREF _Toc496541044 \h </w:instrText>
        </w:r>
        <w:r w:rsidR="00890D17">
          <w:rPr>
            <w:noProof/>
            <w:webHidden/>
          </w:rPr>
        </w:r>
        <w:r w:rsidR="00890D17">
          <w:rPr>
            <w:noProof/>
            <w:webHidden/>
          </w:rPr>
          <w:fldChar w:fldCharType="separate"/>
        </w:r>
        <w:r w:rsidR="0089724B">
          <w:rPr>
            <w:noProof/>
            <w:webHidden/>
          </w:rPr>
          <w:t>6</w:t>
        </w:r>
        <w:r w:rsidR="00890D17">
          <w:rPr>
            <w:noProof/>
            <w:webHidden/>
          </w:rPr>
          <w:fldChar w:fldCharType="end"/>
        </w:r>
      </w:hyperlink>
    </w:p>
    <w:p w14:paraId="366EF9E6" w14:textId="77777777" w:rsidR="0089724B" w:rsidRDefault="00680938">
      <w:pPr>
        <w:pStyle w:val="TOC1"/>
        <w:rPr>
          <w:rFonts w:eastAsiaTheme="minorEastAsia"/>
          <w:noProof/>
          <w:sz w:val="22"/>
          <w:szCs w:val="22"/>
        </w:rPr>
      </w:pPr>
      <w:hyperlink w:anchor="_Toc496541045" w:history="1">
        <w:r w:rsidR="0089724B" w:rsidRPr="00CB6A33">
          <w:rPr>
            <w:rStyle w:val="Hyperlink"/>
            <w:noProof/>
          </w:rPr>
          <w:t>Refactoring to Improve Modularity and Error Handling</w:t>
        </w:r>
        <w:r w:rsidR="0089724B">
          <w:rPr>
            <w:noProof/>
            <w:webHidden/>
          </w:rPr>
          <w:tab/>
        </w:r>
        <w:r w:rsidR="00890D17">
          <w:rPr>
            <w:noProof/>
            <w:webHidden/>
          </w:rPr>
          <w:fldChar w:fldCharType="begin"/>
        </w:r>
        <w:r w:rsidR="0089724B">
          <w:rPr>
            <w:noProof/>
            <w:webHidden/>
          </w:rPr>
          <w:instrText xml:space="preserve"> PAGEREF _Toc496541045 \h </w:instrText>
        </w:r>
        <w:r w:rsidR="00890D17">
          <w:rPr>
            <w:noProof/>
            <w:webHidden/>
          </w:rPr>
        </w:r>
        <w:r w:rsidR="00890D17">
          <w:rPr>
            <w:noProof/>
            <w:webHidden/>
          </w:rPr>
          <w:fldChar w:fldCharType="separate"/>
        </w:r>
        <w:r w:rsidR="0089724B">
          <w:rPr>
            <w:noProof/>
            <w:webHidden/>
          </w:rPr>
          <w:t>8</w:t>
        </w:r>
        <w:r w:rsidR="00890D17">
          <w:rPr>
            <w:noProof/>
            <w:webHidden/>
          </w:rPr>
          <w:fldChar w:fldCharType="end"/>
        </w:r>
      </w:hyperlink>
    </w:p>
    <w:p w14:paraId="5A75AD11" w14:textId="77777777" w:rsidR="0089724B" w:rsidRDefault="00680938">
      <w:pPr>
        <w:pStyle w:val="TOC2"/>
        <w:tabs>
          <w:tab w:val="right" w:leader="dot" w:pos="9350"/>
        </w:tabs>
        <w:rPr>
          <w:rFonts w:eastAsiaTheme="minorEastAsia"/>
          <w:noProof/>
          <w:sz w:val="22"/>
          <w:szCs w:val="22"/>
        </w:rPr>
      </w:pPr>
      <w:hyperlink w:anchor="_Toc496541046" w:history="1">
        <w:r w:rsidR="0089724B" w:rsidRPr="00CB6A33">
          <w:rPr>
            <w:rStyle w:val="Hyperlink"/>
            <w:noProof/>
          </w:rPr>
          <w:t>Separation of Concerns for Binary Projects</w:t>
        </w:r>
        <w:r w:rsidR="0089724B">
          <w:rPr>
            <w:noProof/>
            <w:webHidden/>
          </w:rPr>
          <w:tab/>
        </w:r>
        <w:r w:rsidR="00890D17">
          <w:rPr>
            <w:noProof/>
            <w:webHidden/>
          </w:rPr>
          <w:fldChar w:fldCharType="begin"/>
        </w:r>
        <w:r w:rsidR="0089724B">
          <w:rPr>
            <w:noProof/>
            <w:webHidden/>
          </w:rPr>
          <w:instrText xml:space="preserve"> PAGEREF _Toc496541046 \h </w:instrText>
        </w:r>
        <w:r w:rsidR="00890D17">
          <w:rPr>
            <w:noProof/>
            <w:webHidden/>
          </w:rPr>
        </w:r>
        <w:r w:rsidR="00890D17">
          <w:rPr>
            <w:noProof/>
            <w:webHidden/>
          </w:rPr>
          <w:fldChar w:fldCharType="separate"/>
        </w:r>
        <w:r w:rsidR="0089724B">
          <w:rPr>
            <w:noProof/>
            <w:webHidden/>
          </w:rPr>
          <w:t>9</w:t>
        </w:r>
        <w:r w:rsidR="00890D17">
          <w:rPr>
            <w:noProof/>
            <w:webHidden/>
          </w:rPr>
          <w:fldChar w:fldCharType="end"/>
        </w:r>
      </w:hyperlink>
    </w:p>
    <w:p w14:paraId="6F7D5C76" w14:textId="77777777" w:rsidR="0089724B" w:rsidRDefault="00680938">
      <w:pPr>
        <w:pStyle w:val="TOC3"/>
        <w:tabs>
          <w:tab w:val="right" w:leader="dot" w:pos="9350"/>
        </w:tabs>
        <w:rPr>
          <w:rFonts w:eastAsiaTheme="minorEastAsia"/>
          <w:noProof/>
          <w:sz w:val="22"/>
          <w:szCs w:val="22"/>
        </w:rPr>
      </w:pPr>
      <w:hyperlink w:anchor="_Toc496541047" w:history="1">
        <w:r w:rsidR="0089724B" w:rsidRPr="00CB6A33">
          <w:rPr>
            <w:rStyle w:val="Hyperlink"/>
            <w:noProof/>
          </w:rPr>
          <w:t>Extracting the Argument Parser</w:t>
        </w:r>
        <w:r w:rsidR="0089724B">
          <w:rPr>
            <w:noProof/>
            <w:webHidden/>
          </w:rPr>
          <w:tab/>
        </w:r>
        <w:r w:rsidR="00890D17">
          <w:rPr>
            <w:noProof/>
            <w:webHidden/>
          </w:rPr>
          <w:fldChar w:fldCharType="begin"/>
        </w:r>
        <w:r w:rsidR="0089724B">
          <w:rPr>
            <w:noProof/>
            <w:webHidden/>
          </w:rPr>
          <w:instrText xml:space="preserve"> PAGEREF _Toc496541047 \h </w:instrText>
        </w:r>
        <w:r w:rsidR="00890D17">
          <w:rPr>
            <w:noProof/>
            <w:webHidden/>
          </w:rPr>
        </w:r>
        <w:r w:rsidR="00890D17">
          <w:rPr>
            <w:noProof/>
            <w:webHidden/>
          </w:rPr>
          <w:fldChar w:fldCharType="separate"/>
        </w:r>
        <w:r w:rsidR="0089724B">
          <w:rPr>
            <w:noProof/>
            <w:webHidden/>
          </w:rPr>
          <w:t>10</w:t>
        </w:r>
        <w:r w:rsidR="00890D17">
          <w:rPr>
            <w:noProof/>
            <w:webHidden/>
          </w:rPr>
          <w:fldChar w:fldCharType="end"/>
        </w:r>
      </w:hyperlink>
    </w:p>
    <w:p w14:paraId="3750FB4D" w14:textId="77777777" w:rsidR="0089724B" w:rsidRDefault="00680938">
      <w:pPr>
        <w:pStyle w:val="TOC3"/>
        <w:tabs>
          <w:tab w:val="right" w:leader="dot" w:pos="9350"/>
        </w:tabs>
        <w:rPr>
          <w:rFonts w:eastAsiaTheme="minorEastAsia"/>
          <w:noProof/>
          <w:sz w:val="22"/>
          <w:szCs w:val="22"/>
        </w:rPr>
      </w:pPr>
      <w:hyperlink w:anchor="_Toc496541048" w:history="1">
        <w:r w:rsidR="0089724B" w:rsidRPr="00CB6A33">
          <w:rPr>
            <w:rStyle w:val="Hyperlink"/>
            <w:noProof/>
          </w:rPr>
          <w:t>Grouping Configuration Values</w:t>
        </w:r>
        <w:r w:rsidR="0089724B">
          <w:rPr>
            <w:noProof/>
            <w:webHidden/>
          </w:rPr>
          <w:tab/>
        </w:r>
        <w:r w:rsidR="00890D17">
          <w:rPr>
            <w:noProof/>
            <w:webHidden/>
          </w:rPr>
          <w:fldChar w:fldCharType="begin"/>
        </w:r>
        <w:r w:rsidR="0089724B">
          <w:rPr>
            <w:noProof/>
            <w:webHidden/>
          </w:rPr>
          <w:instrText xml:space="preserve"> PAGEREF _Toc496541048 \h </w:instrText>
        </w:r>
        <w:r w:rsidR="00890D17">
          <w:rPr>
            <w:noProof/>
            <w:webHidden/>
          </w:rPr>
        </w:r>
        <w:r w:rsidR="00890D17">
          <w:rPr>
            <w:noProof/>
            <w:webHidden/>
          </w:rPr>
          <w:fldChar w:fldCharType="separate"/>
        </w:r>
        <w:r w:rsidR="0089724B">
          <w:rPr>
            <w:noProof/>
            <w:webHidden/>
          </w:rPr>
          <w:t>11</w:t>
        </w:r>
        <w:r w:rsidR="00890D17">
          <w:rPr>
            <w:noProof/>
            <w:webHidden/>
          </w:rPr>
          <w:fldChar w:fldCharType="end"/>
        </w:r>
      </w:hyperlink>
    </w:p>
    <w:p w14:paraId="38C58A1F" w14:textId="77777777" w:rsidR="0089724B" w:rsidRDefault="00680938">
      <w:pPr>
        <w:pStyle w:val="TOC3"/>
        <w:tabs>
          <w:tab w:val="right" w:leader="dot" w:pos="9350"/>
        </w:tabs>
        <w:rPr>
          <w:rFonts w:eastAsiaTheme="minorEastAsia"/>
          <w:noProof/>
          <w:sz w:val="22"/>
          <w:szCs w:val="22"/>
        </w:rPr>
      </w:pPr>
      <w:hyperlink w:anchor="_Toc496541049" w:history="1">
        <w:r w:rsidR="0089724B" w:rsidRPr="00CB6A33">
          <w:rPr>
            <w:rStyle w:val="Hyperlink"/>
            <w:noProof/>
          </w:rPr>
          <w:t>Creating a Constructor for Config</w:t>
        </w:r>
        <w:r w:rsidR="0089724B">
          <w:rPr>
            <w:noProof/>
            <w:webHidden/>
          </w:rPr>
          <w:tab/>
        </w:r>
        <w:r w:rsidR="00890D17">
          <w:rPr>
            <w:noProof/>
            <w:webHidden/>
          </w:rPr>
          <w:fldChar w:fldCharType="begin"/>
        </w:r>
        <w:r w:rsidR="0089724B">
          <w:rPr>
            <w:noProof/>
            <w:webHidden/>
          </w:rPr>
          <w:instrText xml:space="preserve"> PAGEREF _Toc496541049 \h </w:instrText>
        </w:r>
        <w:r w:rsidR="00890D17">
          <w:rPr>
            <w:noProof/>
            <w:webHidden/>
          </w:rPr>
        </w:r>
        <w:r w:rsidR="00890D17">
          <w:rPr>
            <w:noProof/>
            <w:webHidden/>
          </w:rPr>
          <w:fldChar w:fldCharType="separate"/>
        </w:r>
        <w:r w:rsidR="0089724B">
          <w:rPr>
            <w:noProof/>
            <w:webHidden/>
          </w:rPr>
          <w:t>13</w:t>
        </w:r>
        <w:r w:rsidR="00890D17">
          <w:rPr>
            <w:noProof/>
            <w:webHidden/>
          </w:rPr>
          <w:fldChar w:fldCharType="end"/>
        </w:r>
      </w:hyperlink>
    </w:p>
    <w:p w14:paraId="0D50963D" w14:textId="77777777" w:rsidR="0089724B" w:rsidRDefault="00680938">
      <w:pPr>
        <w:pStyle w:val="TOC2"/>
        <w:tabs>
          <w:tab w:val="right" w:leader="dot" w:pos="9350"/>
        </w:tabs>
        <w:rPr>
          <w:rFonts w:eastAsiaTheme="minorEastAsia"/>
          <w:noProof/>
          <w:sz w:val="22"/>
          <w:szCs w:val="22"/>
        </w:rPr>
      </w:pPr>
      <w:hyperlink w:anchor="_Toc496541050" w:history="1">
        <w:r w:rsidR="0089724B" w:rsidRPr="00CB6A33">
          <w:rPr>
            <w:rStyle w:val="Hyperlink"/>
            <w:noProof/>
          </w:rPr>
          <w:t>Fixing the Error Handling</w:t>
        </w:r>
        <w:r w:rsidR="0089724B">
          <w:rPr>
            <w:noProof/>
            <w:webHidden/>
          </w:rPr>
          <w:tab/>
        </w:r>
        <w:r w:rsidR="00890D17">
          <w:rPr>
            <w:noProof/>
            <w:webHidden/>
          </w:rPr>
          <w:fldChar w:fldCharType="begin"/>
        </w:r>
        <w:r w:rsidR="0089724B">
          <w:rPr>
            <w:noProof/>
            <w:webHidden/>
          </w:rPr>
          <w:instrText xml:space="preserve"> PAGEREF _Toc496541050 \h </w:instrText>
        </w:r>
        <w:r w:rsidR="00890D17">
          <w:rPr>
            <w:noProof/>
            <w:webHidden/>
          </w:rPr>
        </w:r>
        <w:r w:rsidR="00890D17">
          <w:rPr>
            <w:noProof/>
            <w:webHidden/>
          </w:rPr>
          <w:fldChar w:fldCharType="separate"/>
        </w:r>
        <w:r w:rsidR="0089724B">
          <w:rPr>
            <w:noProof/>
            <w:webHidden/>
          </w:rPr>
          <w:t>14</w:t>
        </w:r>
        <w:r w:rsidR="00890D17">
          <w:rPr>
            <w:noProof/>
            <w:webHidden/>
          </w:rPr>
          <w:fldChar w:fldCharType="end"/>
        </w:r>
      </w:hyperlink>
    </w:p>
    <w:p w14:paraId="67A066DE" w14:textId="77777777" w:rsidR="0089724B" w:rsidRDefault="00680938">
      <w:pPr>
        <w:pStyle w:val="TOC3"/>
        <w:tabs>
          <w:tab w:val="right" w:leader="dot" w:pos="9350"/>
        </w:tabs>
        <w:rPr>
          <w:rFonts w:eastAsiaTheme="minorEastAsia"/>
          <w:noProof/>
          <w:sz w:val="22"/>
          <w:szCs w:val="22"/>
        </w:rPr>
      </w:pPr>
      <w:hyperlink w:anchor="_Toc496541051" w:history="1">
        <w:r w:rsidR="0089724B" w:rsidRPr="00CB6A33">
          <w:rPr>
            <w:rStyle w:val="Hyperlink"/>
            <w:noProof/>
          </w:rPr>
          <w:t>Improving the Error Message</w:t>
        </w:r>
        <w:r w:rsidR="0089724B">
          <w:rPr>
            <w:noProof/>
            <w:webHidden/>
          </w:rPr>
          <w:tab/>
        </w:r>
        <w:r w:rsidR="00890D17">
          <w:rPr>
            <w:noProof/>
            <w:webHidden/>
          </w:rPr>
          <w:fldChar w:fldCharType="begin"/>
        </w:r>
        <w:r w:rsidR="0089724B">
          <w:rPr>
            <w:noProof/>
            <w:webHidden/>
          </w:rPr>
          <w:instrText xml:space="preserve"> PAGEREF _Toc496541051 \h </w:instrText>
        </w:r>
        <w:r w:rsidR="00890D17">
          <w:rPr>
            <w:noProof/>
            <w:webHidden/>
          </w:rPr>
        </w:r>
        <w:r w:rsidR="00890D17">
          <w:rPr>
            <w:noProof/>
            <w:webHidden/>
          </w:rPr>
          <w:fldChar w:fldCharType="separate"/>
        </w:r>
        <w:r w:rsidR="0089724B">
          <w:rPr>
            <w:noProof/>
            <w:webHidden/>
          </w:rPr>
          <w:t>14</w:t>
        </w:r>
        <w:r w:rsidR="00890D17">
          <w:rPr>
            <w:noProof/>
            <w:webHidden/>
          </w:rPr>
          <w:fldChar w:fldCharType="end"/>
        </w:r>
      </w:hyperlink>
    </w:p>
    <w:p w14:paraId="0F974225" w14:textId="77777777" w:rsidR="0089724B" w:rsidRDefault="00680938">
      <w:pPr>
        <w:pStyle w:val="TOC3"/>
        <w:tabs>
          <w:tab w:val="right" w:leader="dot" w:pos="9350"/>
        </w:tabs>
        <w:rPr>
          <w:rFonts w:eastAsiaTheme="minorEastAsia"/>
          <w:noProof/>
          <w:sz w:val="22"/>
          <w:szCs w:val="22"/>
        </w:rPr>
      </w:pPr>
      <w:hyperlink w:anchor="_Toc496541052" w:history="1">
        <w:r w:rsidR="0089724B" w:rsidRPr="00CB6A33">
          <w:rPr>
            <w:rStyle w:val="Hyperlink"/>
            <w:noProof/>
          </w:rPr>
          <w:t>Returning a Result from new Instead of Calling panic!</w:t>
        </w:r>
        <w:r w:rsidR="0089724B">
          <w:rPr>
            <w:noProof/>
            <w:webHidden/>
          </w:rPr>
          <w:tab/>
        </w:r>
        <w:r w:rsidR="00890D17">
          <w:rPr>
            <w:noProof/>
            <w:webHidden/>
          </w:rPr>
          <w:fldChar w:fldCharType="begin"/>
        </w:r>
        <w:r w:rsidR="0089724B">
          <w:rPr>
            <w:noProof/>
            <w:webHidden/>
          </w:rPr>
          <w:instrText xml:space="preserve"> PAGEREF _Toc496541052 \h </w:instrText>
        </w:r>
        <w:r w:rsidR="00890D17">
          <w:rPr>
            <w:noProof/>
            <w:webHidden/>
          </w:rPr>
        </w:r>
        <w:r w:rsidR="00890D17">
          <w:rPr>
            <w:noProof/>
            <w:webHidden/>
          </w:rPr>
          <w:fldChar w:fldCharType="separate"/>
        </w:r>
        <w:r w:rsidR="0089724B">
          <w:rPr>
            <w:noProof/>
            <w:webHidden/>
          </w:rPr>
          <w:t>15</w:t>
        </w:r>
        <w:r w:rsidR="00890D17">
          <w:rPr>
            <w:noProof/>
            <w:webHidden/>
          </w:rPr>
          <w:fldChar w:fldCharType="end"/>
        </w:r>
      </w:hyperlink>
    </w:p>
    <w:p w14:paraId="38D143B5" w14:textId="77777777" w:rsidR="0089724B" w:rsidRDefault="00680938">
      <w:pPr>
        <w:pStyle w:val="TOC3"/>
        <w:tabs>
          <w:tab w:val="right" w:leader="dot" w:pos="9350"/>
        </w:tabs>
        <w:rPr>
          <w:rFonts w:eastAsiaTheme="minorEastAsia"/>
          <w:noProof/>
          <w:sz w:val="22"/>
          <w:szCs w:val="22"/>
        </w:rPr>
      </w:pPr>
      <w:hyperlink w:anchor="_Toc496541053" w:history="1">
        <w:r w:rsidR="0089724B" w:rsidRPr="00CB6A33">
          <w:rPr>
            <w:rStyle w:val="Hyperlink"/>
            <w:noProof/>
          </w:rPr>
          <w:t>Calling Config::new and Handling Errors</w:t>
        </w:r>
        <w:r w:rsidR="0089724B">
          <w:rPr>
            <w:noProof/>
            <w:webHidden/>
          </w:rPr>
          <w:tab/>
        </w:r>
        <w:r w:rsidR="00890D17">
          <w:rPr>
            <w:noProof/>
            <w:webHidden/>
          </w:rPr>
          <w:fldChar w:fldCharType="begin"/>
        </w:r>
        <w:r w:rsidR="0089724B">
          <w:rPr>
            <w:noProof/>
            <w:webHidden/>
          </w:rPr>
          <w:instrText xml:space="preserve"> PAGEREF _Toc496541053 \h </w:instrText>
        </w:r>
        <w:r w:rsidR="00890D17">
          <w:rPr>
            <w:noProof/>
            <w:webHidden/>
          </w:rPr>
        </w:r>
        <w:r w:rsidR="00890D17">
          <w:rPr>
            <w:noProof/>
            <w:webHidden/>
          </w:rPr>
          <w:fldChar w:fldCharType="separate"/>
        </w:r>
        <w:r w:rsidR="0089724B">
          <w:rPr>
            <w:noProof/>
            <w:webHidden/>
          </w:rPr>
          <w:t>16</w:t>
        </w:r>
        <w:r w:rsidR="00890D17">
          <w:rPr>
            <w:noProof/>
            <w:webHidden/>
          </w:rPr>
          <w:fldChar w:fldCharType="end"/>
        </w:r>
      </w:hyperlink>
    </w:p>
    <w:p w14:paraId="4F1F4E6B" w14:textId="77777777" w:rsidR="0089724B" w:rsidRDefault="00680938">
      <w:pPr>
        <w:pStyle w:val="TOC2"/>
        <w:tabs>
          <w:tab w:val="right" w:leader="dot" w:pos="9350"/>
        </w:tabs>
        <w:rPr>
          <w:rFonts w:eastAsiaTheme="minorEastAsia"/>
          <w:noProof/>
          <w:sz w:val="22"/>
          <w:szCs w:val="22"/>
        </w:rPr>
      </w:pPr>
      <w:hyperlink w:anchor="_Toc496541054" w:history="1">
        <w:r w:rsidR="0089724B" w:rsidRPr="00CB6A33">
          <w:rPr>
            <w:rStyle w:val="Hyperlink"/>
            <w:noProof/>
          </w:rPr>
          <w:t>Extracting Logic from main</w:t>
        </w:r>
        <w:r w:rsidR="0089724B">
          <w:rPr>
            <w:noProof/>
            <w:webHidden/>
          </w:rPr>
          <w:tab/>
        </w:r>
        <w:r w:rsidR="00890D17">
          <w:rPr>
            <w:noProof/>
            <w:webHidden/>
          </w:rPr>
          <w:fldChar w:fldCharType="begin"/>
        </w:r>
        <w:r w:rsidR="0089724B">
          <w:rPr>
            <w:noProof/>
            <w:webHidden/>
          </w:rPr>
          <w:instrText xml:space="preserve"> PAGEREF _Toc496541054 \h </w:instrText>
        </w:r>
        <w:r w:rsidR="00890D17">
          <w:rPr>
            <w:noProof/>
            <w:webHidden/>
          </w:rPr>
        </w:r>
        <w:r w:rsidR="00890D17">
          <w:rPr>
            <w:noProof/>
            <w:webHidden/>
          </w:rPr>
          <w:fldChar w:fldCharType="separate"/>
        </w:r>
        <w:r w:rsidR="0089724B">
          <w:rPr>
            <w:noProof/>
            <w:webHidden/>
          </w:rPr>
          <w:t>17</w:t>
        </w:r>
        <w:r w:rsidR="00890D17">
          <w:rPr>
            <w:noProof/>
            <w:webHidden/>
          </w:rPr>
          <w:fldChar w:fldCharType="end"/>
        </w:r>
      </w:hyperlink>
    </w:p>
    <w:p w14:paraId="7F104CA3" w14:textId="77777777" w:rsidR="0089724B" w:rsidRDefault="00680938">
      <w:pPr>
        <w:pStyle w:val="TOC3"/>
        <w:tabs>
          <w:tab w:val="right" w:leader="dot" w:pos="9350"/>
        </w:tabs>
        <w:rPr>
          <w:rFonts w:eastAsiaTheme="minorEastAsia"/>
          <w:noProof/>
          <w:sz w:val="22"/>
          <w:szCs w:val="22"/>
        </w:rPr>
      </w:pPr>
      <w:hyperlink w:anchor="_Toc496541055" w:history="1">
        <w:r w:rsidR="0089724B" w:rsidRPr="00CB6A33">
          <w:rPr>
            <w:rStyle w:val="Hyperlink"/>
            <w:noProof/>
          </w:rPr>
          <w:t>Returning Errors from the run Function</w:t>
        </w:r>
        <w:r w:rsidR="0089724B">
          <w:rPr>
            <w:noProof/>
            <w:webHidden/>
          </w:rPr>
          <w:tab/>
        </w:r>
        <w:r w:rsidR="00890D17">
          <w:rPr>
            <w:noProof/>
            <w:webHidden/>
          </w:rPr>
          <w:fldChar w:fldCharType="begin"/>
        </w:r>
        <w:r w:rsidR="0089724B">
          <w:rPr>
            <w:noProof/>
            <w:webHidden/>
          </w:rPr>
          <w:instrText xml:space="preserve"> PAGEREF _Toc496541055 \h </w:instrText>
        </w:r>
        <w:r w:rsidR="00890D17">
          <w:rPr>
            <w:noProof/>
            <w:webHidden/>
          </w:rPr>
        </w:r>
        <w:r w:rsidR="00890D17">
          <w:rPr>
            <w:noProof/>
            <w:webHidden/>
          </w:rPr>
          <w:fldChar w:fldCharType="separate"/>
        </w:r>
        <w:r w:rsidR="0089724B">
          <w:rPr>
            <w:noProof/>
            <w:webHidden/>
          </w:rPr>
          <w:t>18</w:t>
        </w:r>
        <w:r w:rsidR="00890D17">
          <w:rPr>
            <w:noProof/>
            <w:webHidden/>
          </w:rPr>
          <w:fldChar w:fldCharType="end"/>
        </w:r>
      </w:hyperlink>
    </w:p>
    <w:p w14:paraId="2F590D64" w14:textId="77777777" w:rsidR="0089724B" w:rsidRDefault="00680938">
      <w:pPr>
        <w:pStyle w:val="TOC3"/>
        <w:tabs>
          <w:tab w:val="right" w:leader="dot" w:pos="9350"/>
        </w:tabs>
        <w:rPr>
          <w:rFonts w:eastAsiaTheme="minorEastAsia"/>
          <w:noProof/>
          <w:sz w:val="22"/>
          <w:szCs w:val="22"/>
        </w:rPr>
      </w:pPr>
      <w:hyperlink w:anchor="_Toc496541056" w:history="1">
        <w:r w:rsidR="0089724B" w:rsidRPr="00CB6A33">
          <w:rPr>
            <w:rStyle w:val="Hyperlink"/>
            <w:noProof/>
          </w:rPr>
          <w:t>Handling Errors Returned from run in main</w:t>
        </w:r>
        <w:r w:rsidR="0089724B">
          <w:rPr>
            <w:noProof/>
            <w:webHidden/>
          </w:rPr>
          <w:tab/>
        </w:r>
        <w:r w:rsidR="00890D17">
          <w:rPr>
            <w:noProof/>
            <w:webHidden/>
          </w:rPr>
          <w:fldChar w:fldCharType="begin"/>
        </w:r>
        <w:r w:rsidR="0089724B">
          <w:rPr>
            <w:noProof/>
            <w:webHidden/>
          </w:rPr>
          <w:instrText xml:space="preserve"> PAGEREF _Toc496541056 \h </w:instrText>
        </w:r>
        <w:r w:rsidR="00890D17">
          <w:rPr>
            <w:noProof/>
            <w:webHidden/>
          </w:rPr>
        </w:r>
        <w:r w:rsidR="00890D17">
          <w:rPr>
            <w:noProof/>
            <w:webHidden/>
          </w:rPr>
          <w:fldChar w:fldCharType="separate"/>
        </w:r>
        <w:r w:rsidR="0089724B">
          <w:rPr>
            <w:noProof/>
            <w:webHidden/>
          </w:rPr>
          <w:t>20</w:t>
        </w:r>
        <w:r w:rsidR="00890D17">
          <w:rPr>
            <w:noProof/>
            <w:webHidden/>
          </w:rPr>
          <w:fldChar w:fldCharType="end"/>
        </w:r>
      </w:hyperlink>
    </w:p>
    <w:p w14:paraId="066378B1" w14:textId="77777777" w:rsidR="0089724B" w:rsidRDefault="00680938">
      <w:pPr>
        <w:pStyle w:val="TOC2"/>
        <w:tabs>
          <w:tab w:val="right" w:leader="dot" w:pos="9350"/>
        </w:tabs>
        <w:rPr>
          <w:rFonts w:eastAsiaTheme="minorEastAsia"/>
          <w:noProof/>
          <w:sz w:val="22"/>
          <w:szCs w:val="22"/>
        </w:rPr>
      </w:pPr>
      <w:hyperlink w:anchor="_Toc496541057" w:history="1">
        <w:r w:rsidR="0089724B" w:rsidRPr="00CB6A33">
          <w:rPr>
            <w:rStyle w:val="Hyperlink"/>
            <w:noProof/>
          </w:rPr>
          <w:t>Splitting Code into a Library Crate</w:t>
        </w:r>
        <w:r w:rsidR="0089724B">
          <w:rPr>
            <w:noProof/>
            <w:webHidden/>
          </w:rPr>
          <w:tab/>
        </w:r>
        <w:r w:rsidR="00890D17">
          <w:rPr>
            <w:noProof/>
            <w:webHidden/>
          </w:rPr>
          <w:fldChar w:fldCharType="begin"/>
        </w:r>
        <w:r w:rsidR="0089724B">
          <w:rPr>
            <w:noProof/>
            <w:webHidden/>
          </w:rPr>
          <w:instrText xml:space="preserve"> PAGEREF _Toc496541057 \h </w:instrText>
        </w:r>
        <w:r w:rsidR="00890D17">
          <w:rPr>
            <w:noProof/>
            <w:webHidden/>
          </w:rPr>
        </w:r>
        <w:r w:rsidR="00890D17">
          <w:rPr>
            <w:noProof/>
            <w:webHidden/>
          </w:rPr>
          <w:fldChar w:fldCharType="separate"/>
        </w:r>
        <w:r w:rsidR="0089724B">
          <w:rPr>
            <w:noProof/>
            <w:webHidden/>
          </w:rPr>
          <w:t>21</w:t>
        </w:r>
        <w:r w:rsidR="00890D17">
          <w:rPr>
            <w:noProof/>
            <w:webHidden/>
          </w:rPr>
          <w:fldChar w:fldCharType="end"/>
        </w:r>
      </w:hyperlink>
    </w:p>
    <w:p w14:paraId="3119DD18" w14:textId="77777777" w:rsidR="0089724B" w:rsidRDefault="00680938">
      <w:pPr>
        <w:pStyle w:val="TOC1"/>
        <w:rPr>
          <w:rFonts w:eastAsiaTheme="minorEastAsia"/>
          <w:noProof/>
          <w:sz w:val="22"/>
          <w:szCs w:val="22"/>
        </w:rPr>
      </w:pPr>
      <w:hyperlink w:anchor="_Toc496541058" w:history="1">
        <w:r w:rsidR="0089724B" w:rsidRPr="00CB6A33">
          <w:rPr>
            <w:rStyle w:val="Hyperlink"/>
            <w:noProof/>
          </w:rPr>
          <w:t>Developing the Library’s Functionality with Test Driven Development</w:t>
        </w:r>
        <w:r w:rsidR="0089724B">
          <w:rPr>
            <w:noProof/>
            <w:webHidden/>
          </w:rPr>
          <w:tab/>
        </w:r>
        <w:r w:rsidR="00890D17">
          <w:rPr>
            <w:noProof/>
            <w:webHidden/>
          </w:rPr>
          <w:fldChar w:fldCharType="begin"/>
        </w:r>
        <w:r w:rsidR="0089724B">
          <w:rPr>
            <w:noProof/>
            <w:webHidden/>
          </w:rPr>
          <w:instrText xml:space="preserve"> PAGEREF _Toc496541058 \h </w:instrText>
        </w:r>
        <w:r w:rsidR="00890D17">
          <w:rPr>
            <w:noProof/>
            <w:webHidden/>
          </w:rPr>
        </w:r>
        <w:r w:rsidR="00890D17">
          <w:rPr>
            <w:noProof/>
            <w:webHidden/>
          </w:rPr>
          <w:fldChar w:fldCharType="separate"/>
        </w:r>
        <w:r w:rsidR="0089724B">
          <w:rPr>
            <w:noProof/>
            <w:webHidden/>
          </w:rPr>
          <w:t>23</w:t>
        </w:r>
        <w:r w:rsidR="00890D17">
          <w:rPr>
            <w:noProof/>
            <w:webHidden/>
          </w:rPr>
          <w:fldChar w:fldCharType="end"/>
        </w:r>
      </w:hyperlink>
    </w:p>
    <w:p w14:paraId="48439D70" w14:textId="77777777" w:rsidR="0089724B" w:rsidRDefault="00680938">
      <w:pPr>
        <w:pStyle w:val="TOC2"/>
        <w:tabs>
          <w:tab w:val="right" w:leader="dot" w:pos="9350"/>
        </w:tabs>
        <w:rPr>
          <w:rFonts w:eastAsiaTheme="minorEastAsia"/>
          <w:noProof/>
          <w:sz w:val="22"/>
          <w:szCs w:val="22"/>
        </w:rPr>
      </w:pPr>
      <w:hyperlink w:anchor="_Toc496541059" w:history="1">
        <w:r w:rsidR="0089724B" w:rsidRPr="00CB6A33">
          <w:rPr>
            <w:rStyle w:val="Hyperlink"/>
            <w:noProof/>
          </w:rPr>
          <w:t>Writing a Failing Test</w:t>
        </w:r>
        <w:r w:rsidR="0089724B">
          <w:rPr>
            <w:noProof/>
            <w:webHidden/>
          </w:rPr>
          <w:tab/>
        </w:r>
        <w:r w:rsidR="00890D17">
          <w:rPr>
            <w:noProof/>
            <w:webHidden/>
          </w:rPr>
          <w:fldChar w:fldCharType="begin"/>
        </w:r>
        <w:r w:rsidR="0089724B">
          <w:rPr>
            <w:noProof/>
            <w:webHidden/>
          </w:rPr>
          <w:instrText xml:space="preserve"> PAGEREF _Toc496541059 \h </w:instrText>
        </w:r>
        <w:r w:rsidR="00890D17">
          <w:rPr>
            <w:noProof/>
            <w:webHidden/>
          </w:rPr>
        </w:r>
        <w:r w:rsidR="00890D17">
          <w:rPr>
            <w:noProof/>
            <w:webHidden/>
          </w:rPr>
          <w:fldChar w:fldCharType="separate"/>
        </w:r>
        <w:r w:rsidR="0089724B">
          <w:rPr>
            <w:noProof/>
            <w:webHidden/>
          </w:rPr>
          <w:t>23</w:t>
        </w:r>
        <w:r w:rsidR="00890D17">
          <w:rPr>
            <w:noProof/>
            <w:webHidden/>
          </w:rPr>
          <w:fldChar w:fldCharType="end"/>
        </w:r>
      </w:hyperlink>
    </w:p>
    <w:p w14:paraId="64FBA29C" w14:textId="77777777" w:rsidR="0089724B" w:rsidRDefault="00680938">
      <w:pPr>
        <w:pStyle w:val="TOC2"/>
        <w:tabs>
          <w:tab w:val="right" w:leader="dot" w:pos="9350"/>
        </w:tabs>
        <w:rPr>
          <w:rFonts w:eastAsiaTheme="minorEastAsia"/>
          <w:noProof/>
          <w:sz w:val="22"/>
          <w:szCs w:val="22"/>
        </w:rPr>
      </w:pPr>
      <w:hyperlink w:anchor="_Toc496541060" w:history="1">
        <w:r w:rsidR="0089724B" w:rsidRPr="00CB6A33">
          <w:rPr>
            <w:rStyle w:val="Hyperlink"/>
            <w:noProof/>
          </w:rPr>
          <w:t>Writing Code to Pass the Test</w:t>
        </w:r>
        <w:r w:rsidR="0089724B">
          <w:rPr>
            <w:noProof/>
            <w:webHidden/>
          </w:rPr>
          <w:tab/>
        </w:r>
        <w:r w:rsidR="00890D17">
          <w:rPr>
            <w:noProof/>
            <w:webHidden/>
          </w:rPr>
          <w:fldChar w:fldCharType="begin"/>
        </w:r>
        <w:r w:rsidR="0089724B">
          <w:rPr>
            <w:noProof/>
            <w:webHidden/>
          </w:rPr>
          <w:instrText xml:space="preserve"> PAGEREF _Toc496541060 \h </w:instrText>
        </w:r>
        <w:r w:rsidR="00890D17">
          <w:rPr>
            <w:noProof/>
            <w:webHidden/>
          </w:rPr>
        </w:r>
        <w:r w:rsidR="00890D17">
          <w:rPr>
            <w:noProof/>
            <w:webHidden/>
          </w:rPr>
          <w:fldChar w:fldCharType="separate"/>
        </w:r>
        <w:r w:rsidR="0089724B">
          <w:rPr>
            <w:noProof/>
            <w:webHidden/>
          </w:rPr>
          <w:t>26</w:t>
        </w:r>
        <w:r w:rsidR="00890D17">
          <w:rPr>
            <w:noProof/>
            <w:webHidden/>
          </w:rPr>
          <w:fldChar w:fldCharType="end"/>
        </w:r>
      </w:hyperlink>
    </w:p>
    <w:p w14:paraId="249A1B1B" w14:textId="77777777" w:rsidR="0089724B" w:rsidRDefault="00680938">
      <w:pPr>
        <w:pStyle w:val="TOC3"/>
        <w:tabs>
          <w:tab w:val="right" w:leader="dot" w:pos="9350"/>
        </w:tabs>
        <w:rPr>
          <w:rFonts w:eastAsiaTheme="minorEastAsia"/>
          <w:noProof/>
          <w:sz w:val="22"/>
          <w:szCs w:val="22"/>
        </w:rPr>
      </w:pPr>
      <w:hyperlink w:anchor="_Toc496541061" w:history="1">
        <w:r w:rsidR="0089724B" w:rsidRPr="00CB6A33">
          <w:rPr>
            <w:rStyle w:val="Hyperlink"/>
            <w:noProof/>
          </w:rPr>
          <w:t>Iterating Through Lines with the lines Method</w:t>
        </w:r>
        <w:r w:rsidR="0089724B">
          <w:rPr>
            <w:noProof/>
            <w:webHidden/>
          </w:rPr>
          <w:tab/>
        </w:r>
        <w:r w:rsidR="00890D17">
          <w:rPr>
            <w:noProof/>
            <w:webHidden/>
          </w:rPr>
          <w:fldChar w:fldCharType="begin"/>
        </w:r>
        <w:r w:rsidR="0089724B">
          <w:rPr>
            <w:noProof/>
            <w:webHidden/>
          </w:rPr>
          <w:instrText xml:space="preserve"> PAGEREF _Toc496541061 \h </w:instrText>
        </w:r>
        <w:r w:rsidR="00890D17">
          <w:rPr>
            <w:noProof/>
            <w:webHidden/>
          </w:rPr>
        </w:r>
        <w:r w:rsidR="00890D17">
          <w:rPr>
            <w:noProof/>
            <w:webHidden/>
          </w:rPr>
          <w:fldChar w:fldCharType="separate"/>
        </w:r>
        <w:r w:rsidR="0089724B">
          <w:rPr>
            <w:noProof/>
            <w:webHidden/>
          </w:rPr>
          <w:t>26</w:t>
        </w:r>
        <w:r w:rsidR="00890D17">
          <w:rPr>
            <w:noProof/>
            <w:webHidden/>
          </w:rPr>
          <w:fldChar w:fldCharType="end"/>
        </w:r>
      </w:hyperlink>
    </w:p>
    <w:p w14:paraId="470EABE2" w14:textId="77777777" w:rsidR="0089724B" w:rsidRDefault="00680938">
      <w:pPr>
        <w:pStyle w:val="TOC3"/>
        <w:tabs>
          <w:tab w:val="right" w:leader="dot" w:pos="9350"/>
        </w:tabs>
        <w:rPr>
          <w:rFonts w:eastAsiaTheme="minorEastAsia"/>
          <w:noProof/>
          <w:sz w:val="22"/>
          <w:szCs w:val="22"/>
        </w:rPr>
      </w:pPr>
      <w:hyperlink w:anchor="_Toc496541062" w:history="1">
        <w:r w:rsidR="0089724B" w:rsidRPr="00CB6A33">
          <w:rPr>
            <w:rStyle w:val="Hyperlink"/>
            <w:noProof/>
          </w:rPr>
          <w:t>Searching Each Line for the Query</w:t>
        </w:r>
        <w:r w:rsidR="0089724B">
          <w:rPr>
            <w:noProof/>
            <w:webHidden/>
          </w:rPr>
          <w:tab/>
        </w:r>
        <w:r w:rsidR="00890D17">
          <w:rPr>
            <w:noProof/>
            <w:webHidden/>
          </w:rPr>
          <w:fldChar w:fldCharType="begin"/>
        </w:r>
        <w:r w:rsidR="0089724B">
          <w:rPr>
            <w:noProof/>
            <w:webHidden/>
          </w:rPr>
          <w:instrText xml:space="preserve"> PAGEREF _Toc496541062 \h </w:instrText>
        </w:r>
        <w:r w:rsidR="00890D17">
          <w:rPr>
            <w:noProof/>
            <w:webHidden/>
          </w:rPr>
        </w:r>
        <w:r w:rsidR="00890D17">
          <w:rPr>
            <w:noProof/>
            <w:webHidden/>
          </w:rPr>
          <w:fldChar w:fldCharType="separate"/>
        </w:r>
        <w:r w:rsidR="0089724B">
          <w:rPr>
            <w:noProof/>
            <w:webHidden/>
          </w:rPr>
          <w:t>27</w:t>
        </w:r>
        <w:r w:rsidR="00890D17">
          <w:rPr>
            <w:noProof/>
            <w:webHidden/>
          </w:rPr>
          <w:fldChar w:fldCharType="end"/>
        </w:r>
      </w:hyperlink>
    </w:p>
    <w:p w14:paraId="18E4C51C" w14:textId="77777777" w:rsidR="0089724B" w:rsidRDefault="00680938">
      <w:pPr>
        <w:pStyle w:val="TOC3"/>
        <w:tabs>
          <w:tab w:val="right" w:leader="dot" w:pos="9350"/>
        </w:tabs>
        <w:rPr>
          <w:rFonts w:eastAsiaTheme="minorEastAsia"/>
          <w:noProof/>
          <w:sz w:val="22"/>
          <w:szCs w:val="22"/>
        </w:rPr>
      </w:pPr>
      <w:hyperlink w:anchor="_Toc496541063" w:history="1">
        <w:r w:rsidR="0089724B" w:rsidRPr="00CB6A33">
          <w:rPr>
            <w:rStyle w:val="Hyperlink"/>
            <w:noProof/>
          </w:rPr>
          <w:t>Storing Matching Lines</w:t>
        </w:r>
        <w:r w:rsidR="0089724B">
          <w:rPr>
            <w:noProof/>
            <w:webHidden/>
          </w:rPr>
          <w:tab/>
        </w:r>
        <w:r w:rsidR="00890D17">
          <w:rPr>
            <w:noProof/>
            <w:webHidden/>
          </w:rPr>
          <w:fldChar w:fldCharType="begin"/>
        </w:r>
        <w:r w:rsidR="0089724B">
          <w:rPr>
            <w:noProof/>
            <w:webHidden/>
          </w:rPr>
          <w:instrText xml:space="preserve"> PAGEREF _Toc496541063 \h </w:instrText>
        </w:r>
        <w:r w:rsidR="00890D17">
          <w:rPr>
            <w:noProof/>
            <w:webHidden/>
          </w:rPr>
        </w:r>
        <w:r w:rsidR="00890D17">
          <w:rPr>
            <w:noProof/>
            <w:webHidden/>
          </w:rPr>
          <w:fldChar w:fldCharType="separate"/>
        </w:r>
        <w:r w:rsidR="0089724B">
          <w:rPr>
            <w:noProof/>
            <w:webHidden/>
          </w:rPr>
          <w:t>27</w:t>
        </w:r>
        <w:r w:rsidR="00890D17">
          <w:rPr>
            <w:noProof/>
            <w:webHidden/>
          </w:rPr>
          <w:fldChar w:fldCharType="end"/>
        </w:r>
      </w:hyperlink>
    </w:p>
    <w:p w14:paraId="1B6A8C01" w14:textId="77777777" w:rsidR="0089724B" w:rsidRDefault="00680938">
      <w:pPr>
        <w:pStyle w:val="TOC3"/>
        <w:tabs>
          <w:tab w:val="right" w:leader="dot" w:pos="9350"/>
        </w:tabs>
        <w:rPr>
          <w:rFonts w:eastAsiaTheme="minorEastAsia"/>
          <w:noProof/>
          <w:sz w:val="22"/>
          <w:szCs w:val="22"/>
        </w:rPr>
      </w:pPr>
      <w:hyperlink w:anchor="_Toc496541064" w:history="1">
        <w:r w:rsidR="0089724B" w:rsidRPr="00CB6A33">
          <w:rPr>
            <w:rStyle w:val="Hyperlink"/>
            <w:noProof/>
          </w:rPr>
          <w:t>Using the search Function in the run Function</w:t>
        </w:r>
        <w:r w:rsidR="0089724B">
          <w:rPr>
            <w:noProof/>
            <w:webHidden/>
          </w:rPr>
          <w:tab/>
        </w:r>
        <w:r w:rsidR="00890D17">
          <w:rPr>
            <w:noProof/>
            <w:webHidden/>
          </w:rPr>
          <w:fldChar w:fldCharType="begin"/>
        </w:r>
        <w:r w:rsidR="0089724B">
          <w:rPr>
            <w:noProof/>
            <w:webHidden/>
          </w:rPr>
          <w:instrText xml:space="preserve"> PAGEREF _Toc496541064 \h </w:instrText>
        </w:r>
        <w:r w:rsidR="00890D17">
          <w:rPr>
            <w:noProof/>
            <w:webHidden/>
          </w:rPr>
        </w:r>
        <w:r w:rsidR="00890D17">
          <w:rPr>
            <w:noProof/>
            <w:webHidden/>
          </w:rPr>
          <w:fldChar w:fldCharType="separate"/>
        </w:r>
        <w:r w:rsidR="0089724B">
          <w:rPr>
            <w:noProof/>
            <w:webHidden/>
          </w:rPr>
          <w:t>28</w:t>
        </w:r>
        <w:r w:rsidR="00890D17">
          <w:rPr>
            <w:noProof/>
            <w:webHidden/>
          </w:rPr>
          <w:fldChar w:fldCharType="end"/>
        </w:r>
      </w:hyperlink>
    </w:p>
    <w:p w14:paraId="6189CB1E" w14:textId="77777777" w:rsidR="0089724B" w:rsidRDefault="00680938">
      <w:pPr>
        <w:pStyle w:val="TOC1"/>
        <w:rPr>
          <w:rFonts w:eastAsiaTheme="minorEastAsia"/>
          <w:noProof/>
          <w:sz w:val="22"/>
          <w:szCs w:val="22"/>
        </w:rPr>
      </w:pPr>
      <w:hyperlink w:anchor="_Toc496541065" w:history="1">
        <w:r w:rsidR="0089724B" w:rsidRPr="00CB6A33">
          <w:rPr>
            <w:rStyle w:val="Hyperlink"/>
            <w:noProof/>
          </w:rPr>
          <w:t>Working with Environment Variables</w:t>
        </w:r>
        <w:r w:rsidR="0089724B">
          <w:rPr>
            <w:noProof/>
            <w:webHidden/>
          </w:rPr>
          <w:tab/>
        </w:r>
        <w:r w:rsidR="00890D17">
          <w:rPr>
            <w:noProof/>
            <w:webHidden/>
          </w:rPr>
          <w:fldChar w:fldCharType="begin"/>
        </w:r>
        <w:r w:rsidR="0089724B">
          <w:rPr>
            <w:noProof/>
            <w:webHidden/>
          </w:rPr>
          <w:instrText xml:space="preserve"> PAGEREF _Toc496541065 \h </w:instrText>
        </w:r>
        <w:r w:rsidR="00890D17">
          <w:rPr>
            <w:noProof/>
            <w:webHidden/>
          </w:rPr>
        </w:r>
        <w:r w:rsidR="00890D17">
          <w:rPr>
            <w:noProof/>
            <w:webHidden/>
          </w:rPr>
          <w:fldChar w:fldCharType="separate"/>
        </w:r>
        <w:r w:rsidR="0089724B">
          <w:rPr>
            <w:noProof/>
            <w:webHidden/>
          </w:rPr>
          <w:t>30</w:t>
        </w:r>
        <w:r w:rsidR="00890D17">
          <w:rPr>
            <w:noProof/>
            <w:webHidden/>
          </w:rPr>
          <w:fldChar w:fldCharType="end"/>
        </w:r>
      </w:hyperlink>
    </w:p>
    <w:p w14:paraId="7E42260C" w14:textId="77777777" w:rsidR="0089724B" w:rsidRDefault="00680938">
      <w:pPr>
        <w:pStyle w:val="TOC2"/>
        <w:tabs>
          <w:tab w:val="right" w:leader="dot" w:pos="9350"/>
        </w:tabs>
        <w:rPr>
          <w:rFonts w:eastAsiaTheme="minorEastAsia"/>
          <w:noProof/>
          <w:sz w:val="22"/>
          <w:szCs w:val="22"/>
        </w:rPr>
      </w:pPr>
      <w:hyperlink w:anchor="_Toc496541066" w:history="1">
        <w:r w:rsidR="0089724B" w:rsidRPr="00CB6A33">
          <w:rPr>
            <w:rStyle w:val="Hyperlink"/>
            <w:noProof/>
          </w:rPr>
          <w:t>Writing a Failing Test for the Case-Insensitive search Function</w:t>
        </w:r>
        <w:r w:rsidR="0089724B">
          <w:rPr>
            <w:noProof/>
            <w:webHidden/>
          </w:rPr>
          <w:tab/>
        </w:r>
        <w:r w:rsidR="00890D17">
          <w:rPr>
            <w:noProof/>
            <w:webHidden/>
          </w:rPr>
          <w:fldChar w:fldCharType="begin"/>
        </w:r>
        <w:r w:rsidR="0089724B">
          <w:rPr>
            <w:noProof/>
            <w:webHidden/>
          </w:rPr>
          <w:instrText xml:space="preserve"> PAGEREF _Toc496541066 \h </w:instrText>
        </w:r>
        <w:r w:rsidR="00890D17">
          <w:rPr>
            <w:noProof/>
            <w:webHidden/>
          </w:rPr>
        </w:r>
        <w:r w:rsidR="00890D17">
          <w:rPr>
            <w:noProof/>
            <w:webHidden/>
          </w:rPr>
          <w:fldChar w:fldCharType="separate"/>
        </w:r>
        <w:r w:rsidR="0089724B">
          <w:rPr>
            <w:noProof/>
            <w:webHidden/>
          </w:rPr>
          <w:t>30</w:t>
        </w:r>
        <w:r w:rsidR="00890D17">
          <w:rPr>
            <w:noProof/>
            <w:webHidden/>
          </w:rPr>
          <w:fldChar w:fldCharType="end"/>
        </w:r>
      </w:hyperlink>
    </w:p>
    <w:p w14:paraId="4ABA86A1" w14:textId="77777777" w:rsidR="0089724B" w:rsidRDefault="00680938">
      <w:pPr>
        <w:pStyle w:val="TOC2"/>
        <w:tabs>
          <w:tab w:val="right" w:leader="dot" w:pos="9350"/>
        </w:tabs>
        <w:rPr>
          <w:rFonts w:eastAsiaTheme="minorEastAsia"/>
          <w:noProof/>
          <w:sz w:val="22"/>
          <w:szCs w:val="22"/>
        </w:rPr>
      </w:pPr>
      <w:hyperlink w:anchor="_Toc496541067" w:history="1">
        <w:r w:rsidR="0089724B" w:rsidRPr="00CB6A33">
          <w:rPr>
            <w:rStyle w:val="Hyperlink"/>
            <w:noProof/>
          </w:rPr>
          <w:t>Implementing the search_case_insensitive Function</w:t>
        </w:r>
        <w:r w:rsidR="0089724B">
          <w:rPr>
            <w:noProof/>
            <w:webHidden/>
          </w:rPr>
          <w:tab/>
        </w:r>
        <w:r w:rsidR="00890D17">
          <w:rPr>
            <w:noProof/>
            <w:webHidden/>
          </w:rPr>
          <w:fldChar w:fldCharType="begin"/>
        </w:r>
        <w:r w:rsidR="0089724B">
          <w:rPr>
            <w:noProof/>
            <w:webHidden/>
          </w:rPr>
          <w:instrText xml:space="preserve"> PAGEREF _Toc496541067 \h </w:instrText>
        </w:r>
        <w:r w:rsidR="00890D17">
          <w:rPr>
            <w:noProof/>
            <w:webHidden/>
          </w:rPr>
        </w:r>
        <w:r w:rsidR="00890D17">
          <w:rPr>
            <w:noProof/>
            <w:webHidden/>
          </w:rPr>
          <w:fldChar w:fldCharType="separate"/>
        </w:r>
        <w:r w:rsidR="0089724B">
          <w:rPr>
            <w:noProof/>
            <w:webHidden/>
          </w:rPr>
          <w:t>31</w:t>
        </w:r>
        <w:r w:rsidR="00890D17">
          <w:rPr>
            <w:noProof/>
            <w:webHidden/>
          </w:rPr>
          <w:fldChar w:fldCharType="end"/>
        </w:r>
      </w:hyperlink>
    </w:p>
    <w:p w14:paraId="70CBBA75" w14:textId="77777777" w:rsidR="0089724B" w:rsidRDefault="00680938">
      <w:pPr>
        <w:pStyle w:val="TOC1"/>
        <w:rPr>
          <w:rFonts w:eastAsiaTheme="minorEastAsia"/>
          <w:noProof/>
          <w:sz w:val="22"/>
          <w:szCs w:val="22"/>
        </w:rPr>
      </w:pPr>
      <w:hyperlink w:anchor="_Toc496541068" w:history="1">
        <w:r w:rsidR="0089724B" w:rsidRPr="00CB6A33">
          <w:rPr>
            <w:rStyle w:val="Hyperlink"/>
            <w:noProof/>
          </w:rPr>
          <w:t>Writing Error Messages to Standard Error Instead of Standard Output</w:t>
        </w:r>
        <w:r w:rsidR="0089724B">
          <w:rPr>
            <w:noProof/>
            <w:webHidden/>
          </w:rPr>
          <w:tab/>
        </w:r>
        <w:r w:rsidR="00890D17">
          <w:rPr>
            <w:noProof/>
            <w:webHidden/>
          </w:rPr>
          <w:fldChar w:fldCharType="begin"/>
        </w:r>
        <w:r w:rsidR="0089724B">
          <w:rPr>
            <w:noProof/>
            <w:webHidden/>
          </w:rPr>
          <w:instrText xml:space="preserve"> PAGEREF _Toc496541068 \h </w:instrText>
        </w:r>
        <w:r w:rsidR="00890D17">
          <w:rPr>
            <w:noProof/>
            <w:webHidden/>
          </w:rPr>
        </w:r>
        <w:r w:rsidR="00890D17">
          <w:rPr>
            <w:noProof/>
            <w:webHidden/>
          </w:rPr>
          <w:fldChar w:fldCharType="separate"/>
        </w:r>
        <w:r w:rsidR="0089724B">
          <w:rPr>
            <w:noProof/>
            <w:webHidden/>
          </w:rPr>
          <w:t>36</w:t>
        </w:r>
        <w:r w:rsidR="00890D17">
          <w:rPr>
            <w:noProof/>
            <w:webHidden/>
          </w:rPr>
          <w:fldChar w:fldCharType="end"/>
        </w:r>
      </w:hyperlink>
    </w:p>
    <w:p w14:paraId="52BD10E4" w14:textId="77777777" w:rsidR="0089724B" w:rsidRDefault="00680938">
      <w:pPr>
        <w:pStyle w:val="TOC2"/>
        <w:tabs>
          <w:tab w:val="right" w:leader="dot" w:pos="9350"/>
        </w:tabs>
        <w:rPr>
          <w:rFonts w:eastAsiaTheme="minorEastAsia"/>
          <w:noProof/>
          <w:sz w:val="22"/>
          <w:szCs w:val="22"/>
        </w:rPr>
      </w:pPr>
      <w:hyperlink w:anchor="_Toc496541069" w:history="1">
        <w:r w:rsidR="0089724B" w:rsidRPr="00CB6A33">
          <w:rPr>
            <w:rStyle w:val="Hyperlink"/>
            <w:rFonts w:eastAsia="Microsoft YaHei"/>
            <w:noProof/>
          </w:rPr>
          <w:t>Checking Where Errors are Written to</w:t>
        </w:r>
        <w:r w:rsidR="0089724B">
          <w:rPr>
            <w:noProof/>
            <w:webHidden/>
          </w:rPr>
          <w:tab/>
        </w:r>
        <w:r w:rsidR="00890D17">
          <w:rPr>
            <w:noProof/>
            <w:webHidden/>
          </w:rPr>
          <w:fldChar w:fldCharType="begin"/>
        </w:r>
        <w:r w:rsidR="0089724B">
          <w:rPr>
            <w:noProof/>
            <w:webHidden/>
          </w:rPr>
          <w:instrText xml:space="preserve"> PAGEREF _Toc496541069 \h </w:instrText>
        </w:r>
        <w:r w:rsidR="00890D17">
          <w:rPr>
            <w:noProof/>
            <w:webHidden/>
          </w:rPr>
        </w:r>
        <w:r w:rsidR="00890D17">
          <w:rPr>
            <w:noProof/>
            <w:webHidden/>
          </w:rPr>
          <w:fldChar w:fldCharType="separate"/>
        </w:r>
        <w:r w:rsidR="0089724B">
          <w:rPr>
            <w:noProof/>
            <w:webHidden/>
          </w:rPr>
          <w:t>36</w:t>
        </w:r>
        <w:r w:rsidR="00890D17">
          <w:rPr>
            <w:noProof/>
            <w:webHidden/>
          </w:rPr>
          <w:fldChar w:fldCharType="end"/>
        </w:r>
      </w:hyperlink>
    </w:p>
    <w:p w14:paraId="3A3DD45E" w14:textId="77777777" w:rsidR="0089724B" w:rsidRDefault="00680938">
      <w:pPr>
        <w:pStyle w:val="TOC2"/>
        <w:tabs>
          <w:tab w:val="right" w:leader="dot" w:pos="9350"/>
        </w:tabs>
        <w:rPr>
          <w:rFonts w:eastAsiaTheme="minorEastAsia"/>
          <w:noProof/>
          <w:sz w:val="22"/>
          <w:szCs w:val="22"/>
        </w:rPr>
      </w:pPr>
      <w:hyperlink w:anchor="_Toc496541070" w:history="1">
        <w:r w:rsidR="0089724B" w:rsidRPr="00CB6A33">
          <w:rPr>
            <w:rStyle w:val="Hyperlink"/>
            <w:noProof/>
          </w:rPr>
          <w:t>Printing Errors to Standard Error</w:t>
        </w:r>
        <w:r w:rsidR="0089724B">
          <w:rPr>
            <w:noProof/>
            <w:webHidden/>
          </w:rPr>
          <w:tab/>
        </w:r>
        <w:r w:rsidR="00890D17">
          <w:rPr>
            <w:noProof/>
            <w:webHidden/>
          </w:rPr>
          <w:fldChar w:fldCharType="begin"/>
        </w:r>
        <w:r w:rsidR="0089724B">
          <w:rPr>
            <w:noProof/>
            <w:webHidden/>
          </w:rPr>
          <w:instrText xml:space="preserve"> PAGEREF _Toc496541070 \h </w:instrText>
        </w:r>
        <w:r w:rsidR="00890D17">
          <w:rPr>
            <w:noProof/>
            <w:webHidden/>
          </w:rPr>
        </w:r>
        <w:r w:rsidR="00890D17">
          <w:rPr>
            <w:noProof/>
            <w:webHidden/>
          </w:rPr>
          <w:fldChar w:fldCharType="separate"/>
        </w:r>
        <w:r w:rsidR="0089724B">
          <w:rPr>
            <w:noProof/>
            <w:webHidden/>
          </w:rPr>
          <w:t>37</w:t>
        </w:r>
        <w:r w:rsidR="00890D17">
          <w:rPr>
            <w:noProof/>
            <w:webHidden/>
          </w:rPr>
          <w:fldChar w:fldCharType="end"/>
        </w:r>
      </w:hyperlink>
    </w:p>
    <w:p w14:paraId="7108F64F" w14:textId="77777777" w:rsidR="0089724B" w:rsidRDefault="00680938">
      <w:pPr>
        <w:pStyle w:val="TOC1"/>
        <w:rPr>
          <w:rFonts w:eastAsiaTheme="minorEastAsia"/>
          <w:noProof/>
          <w:sz w:val="22"/>
          <w:szCs w:val="22"/>
        </w:rPr>
      </w:pPr>
      <w:hyperlink w:anchor="_Toc496541071" w:history="1">
        <w:r w:rsidR="0089724B" w:rsidRPr="00CB6A33">
          <w:rPr>
            <w:rStyle w:val="Hyperlink"/>
            <w:noProof/>
          </w:rPr>
          <w:t>Summary</w:t>
        </w:r>
        <w:r w:rsidR="0089724B">
          <w:rPr>
            <w:noProof/>
            <w:webHidden/>
          </w:rPr>
          <w:tab/>
        </w:r>
        <w:r w:rsidR="00890D17">
          <w:rPr>
            <w:noProof/>
            <w:webHidden/>
          </w:rPr>
          <w:fldChar w:fldCharType="begin"/>
        </w:r>
        <w:r w:rsidR="0089724B">
          <w:rPr>
            <w:noProof/>
            <w:webHidden/>
          </w:rPr>
          <w:instrText xml:space="preserve"> PAGEREF _Toc496541071 \h </w:instrText>
        </w:r>
        <w:r w:rsidR="00890D17">
          <w:rPr>
            <w:noProof/>
            <w:webHidden/>
          </w:rPr>
        </w:r>
        <w:r w:rsidR="00890D17">
          <w:rPr>
            <w:noProof/>
            <w:webHidden/>
          </w:rPr>
          <w:fldChar w:fldCharType="separate"/>
        </w:r>
        <w:r w:rsidR="0089724B">
          <w:rPr>
            <w:noProof/>
            <w:webHidden/>
          </w:rPr>
          <w:t>38</w:t>
        </w:r>
        <w:r w:rsidR="00890D17">
          <w:rPr>
            <w:noProof/>
            <w:webHidden/>
          </w:rPr>
          <w:fldChar w:fldCharType="end"/>
        </w:r>
      </w:hyperlink>
    </w:p>
    <w:p w14:paraId="7FDE1E92" w14:textId="77777777" w:rsidR="00F460FB" w:rsidRDefault="00890D17" w:rsidP="00E243DA">
      <w:pPr>
        <w:pStyle w:val="AuthorQuery"/>
      </w:pPr>
      <w:r>
        <w:fldChar w:fldCharType="end"/>
      </w:r>
      <w:r w:rsidR="00F460FB">
        <w:t>CE: Please leave lower-case words in headings as lower-case, these are functions or variable names</w:t>
      </w:r>
    </w:p>
    <w:p w14:paraId="0747BA35" w14:textId="77777777" w:rsidR="009C0D3F" w:rsidRDefault="00524B31" w:rsidP="0089724B">
      <w:pPr>
        <w:pStyle w:val="ChapterStart"/>
      </w:pPr>
      <w:del w:id="1" w:author="janelle" w:date="2017-10-24T10:45:00Z">
        <w:r w:rsidDel="00237B9A">
          <w:delText xml:space="preserve">Chapter </w:delText>
        </w:r>
      </w:del>
      <w:r>
        <w:t>12</w:t>
      </w:r>
    </w:p>
    <w:p w14:paraId="65BF3DC5" w14:textId="77777777" w:rsidR="009C0D3F" w:rsidRDefault="00524B31">
      <w:pPr>
        <w:pStyle w:val="ChapterTitle"/>
      </w:pPr>
      <w:r>
        <w:t>An I/O Project: Building a Command Line Program</w:t>
      </w:r>
    </w:p>
    <w:p w14:paraId="74B1A972" w14:textId="77777777" w:rsidR="00C77B8D" w:rsidRDefault="00524B31">
      <w:pPr>
        <w:pStyle w:val="1stPara"/>
        <w:pPrChange w:id="2" w:author="janelle" w:date="2017-10-24T10:54:00Z">
          <w:pPr>
            <w:pStyle w:val="BodyFirst"/>
          </w:pPr>
        </w:pPrChange>
      </w:pPr>
      <w:r>
        <w:lastRenderedPageBreak/>
        <w:t xml:space="preserve">This chapter is </w:t>
      </w:r>
      <w:del w:id="3" w:author="AnneMarieW" w:date="2017-10-25T09:44:00Z">
        <w:r w:rsidDel="00360373">
          <w:delText xml:space="preserve">both </w:delText>
        </w:r>
      </w:del>
      <w:r>
        <w:t>a recap of the many skills you’ve learned so far and an exploration of a few more standard library features. We</w:t>
      </w:r>
      <w:del w:id="4" w:author="AnneMarieW" w:date="2017-10-25T09:44:00Z">
        <w:r w:rsidDel="00360373">
          <w:delText>’re going to</w:delText>
        </w:r>
      </w:del>
      <w:ins w:id="5" w:author="AnneMarieW" w:date="2017-10-25T09:44:00Z">
        <w:r w:rsidR="00360373">
          <w:t>’ll</w:t>
        </w:r>
      </w:ins>
      <w:r>
        <w:t xml:space="preserve"> build a command line tool that interacts with file and command line input/output to practice some of the Rust </w:t>
      </w:r>
      <w:ins w:id="6" w:author="AnneMarieW" w:date="2017-10-25T09:47:00Z">
        <w:r w:rsidR="00360373">
          <w:t xml:space="preserve">concepts </w:t>
        </w:r>
      </w:ins>
      <w:r>
        <w:t>you now have under your belt.</w:t>
      </w:r>
    </w:p>
    <w:p w14:paraId="5EBE766B" w14:textId="77777777" w:rsidR="009C0D3F" w:rsidRDefault="00524B31" w:rsidP="000B47BE">
      <w:pPr>
        <w:pStyle w:val="Body"/>
      </w:pPr>
      <w:r>
        <w:t xml:space="preserve">Rust’s speed, safety, </w:t>
      </w:r>
      <w:r>
        <w:rPr>
          <w:rStyle w:val="EmphasisItalic"/>
        </w:rPr>
        <w:t>single binary</w:t>
      </w:r>
      <w:r>
        <w:t xml:space="preserve"> output, and</w:t>
      </w:r>
      <w:r>
        <w:rPr>
          <w:rFonts w:eastAsia="Microsoft YaHei"/>
        </w:rPr>
        <w:t xml:space="preserve"> </w:t>
      </w:r>
      <w:r>
        <w:t>cross-platform support make it a</w:t>
      </w:r>
      <w:ins w:id="7" w:author="AnneMarieW" w:date="2017-10-25T09:47:00Z">
        <w:r w:rsidR="00360373">
          <w:t>n ideal</w:t>
        </w:r>
      </w:ins>
      <w:del w:id="8" w:author="AnneMarieW" w:date="2017-10-25T09:48:00Z">
        <w:r w:rsidDel="00360373">
          <w:delText xml:space="preserve"> good</w:delText>
        </w:r>
      </w:del>
      <w:r>
        <w:t xml:space="preserve"> language for creating command line tools, so</w:t>
      </w:r>
      <w:r>
        <w:rPr>
          <w:rFonts w:eastAsia="Microsoft YaHei"/>
        </w:rPr>
        <w:t xml:space="preserve"> </w:t>
      </w:r>
      <w:r>
        <w:t>for our project</w:t>
      </w:r>
      <w:ins w:id="9" w:author="AnneMarieW" w:date="2017-10-25T09:48:00Z">
        <w:r w:rsidR="00360373">
          <w:t>,</w:t>
        </w:r>
      </w:ins>
      <w:r>
        <w:t xml:space="preserve"> we’ll make our own version of the classic command line tool </w:t>
      </w:r>
      <w:r>
        <w:rPr>
          <w:rStyle w:val="Literal"/>
        </w:rPr>
        <w:t>grep</w:t>
      </w:r>
      <w:del w:id="10" w:author="AnneMarieW" w:date="2017-10-25T09:49:00Z">
        <w:r w:rsidDel="00360373">
          <w:delText>. Grep is an acronym for</w:delText>
        </w:r>
      </w:del>
      <w:r>
        <w:t xml:space="preserve"> </w:t>
      </w:r>
      <w:del w:id="11" w:author="AnneMarieW" w:date="2017-10-25T09:50:00Z">
        <w:r w:rsidDel="00360373">
          <w:delText>“</w:delText>
        </w:r>
      </w:del>
      <w:ins w:id="12" w:author="AnneMarieW" w:date="2017-10-25T09:50:00Z">
        <w:r w:rsidR="00360373">
          <w:t>(</w:t>
        </w:r>
      </w:ins>
      <w:r w:rsidR="00360373" w:rsidRPr="006339C5">
        <w:rPr>
          <w:rStyle w:val="EmphasisBold"/>
        </w:rPr>
        <w:t>g</w:t>
      </w:r>
      <w:r w:rsidR="00360373">
        <w:t xml:space="preserve">lobally search a </w:t>
      </w:r>
      <w:r w:rsidR="00360373" w:rsidRPr="006339C5">
        <w:rPr>
          <w:rStyle w:val="EmphasisBold"/>
        </w:rPr>
        <w:t>r</w:t>
      </w:r>
      <w:r w:rsidR="00360373">
        <w:t xml:space="preserve">egular </w:t>
      </w:r>
      <w:r w:rsidR="00360373" w:rsidRPr="006339C5">
        <w:rPr>
          <w:rStyle w:val="EmphasisBold"/>
        </w:rPr>
        <w:t>e</w:t>
      </w:r>
      <w:r w:rsidR="00360373">
        <w:t xml:space="preserve">xpression and </w:t>
      </w:r>
      <w:r w:rsidR="00360373" w:rsidRPr="006339C5">
        <w:rPr>
          <w:rStyle w:val="EmphasisBold"/>
        </w:rPr>
        <w:t>p</w:t>
      </w:r>
      <w:r w:rsidR="00360373">
        <w:t>r</w:t>
      </w:r>
      <w:r>
        <w:t>int</w:t>
      </w:r>
      <w:ins w:id="13" w:author="AnneMarieW" w:date="2017-10-25T09:50:00Z">
        <w:r w:rsidR="00360373">
          <w:t>)</w:t>
        </w:r>
      </w:ins>
      <w:r>
        <w:t>.</w:t>
      </w:r>
      <w:del w:id="14" w:author="AnneMarieW" w:date="2017-10-25T09:50:00Z">
        <w:r w:rsidDel="00360373">
          <w:delText>”</w:delText>
        </w:r>
      </w:del>
      <w:r>
        <w:t xml:space="preserve"> In the</w:t>
      </w:r>
      <w:r>
        <w:rPr>
          <w:rFonts w:eastAsia="Microsoft YaHei"/>
        </w:rPr>
        <w:t xml:space="preserve"> </w:t>
      </w:r>
      <w:r>
        <w:t xml:space="preserve">simplest use case, </w:t>
      </w:r>
      <w:r>
        <w:rPr>
          <w:rStyle w:val="Literal"/>
        </w:rPr>
        <w:t>grep</w:t>
      </w:r>
      <w:r>
        <w:t xml:space="preserve"> searches a specified file for a specified string. To do so, </w:t>
      </w:r>
      <w:r>
        <w:rPr>
          <w:rStyle w:val="Literal"/>
        </w:rPr>
        <w:t>grep</w:t>
      </w:r>
      <w:r>
        <w:rPr>
          <w:rFonts w:eastAsia="Microsoft YaHei"/>
        </w:rPr>
        <w:t xml:space="preserve"> </w:t>
      </w:r>
      <w:r>
        <w:t xml:space="preserve">takes </w:t>
      </w:r>
      <w:ins w:id="15" w:author="AnneMarieW" w:date="2017-10-25T09:50:00Z">
        <w:r w:rsidR="00360373">
          <w:t xml:space="preserve">as its arguments </w:t>
        </w:r>
      </w:ins>
      <w:r>
        <w:t>a filename and a string</w:t>
      </w:r>
      <w:del w:id="16" w:author="AnneMarieW" w:date="2017-10-25T09:50:00Z">
        <w:r w:rsidDel="00360373">
          <w:delText xml:space="preserve"> as its arguments</w:delText>
        </w:r>
      </w:del>
      <w:r>
        <w:t xml:space="preserve">, </w:t>
      </w:r>
      <w:ins w:id="17" w:author="AnneMarieW" w:date="2017-10-25T09:50:00Z">
        <w:r w:rsidR="00360373">
          <w:t xml:space="preserve">and </w:t>
        </w:r>
      </w:ins>
      <w:r>
        <w:t>then reads the file and finds lines in that file that contain the string argument. It</w:t>
      </w:r>
      <w:del w:id="18" w:author="AnneMarieW" w:date="2017-10-25T09:50:00Z">
        <w:r w:rsidDel="00102207">
          <w:delText>’</w:delText>
        </w:r>
      </w:del>
      <w:ins w:id="19" w:author="AnneMarieW" w:date="2017-10-25T09:50:00Z">
        <w:r w:rsidR="00102207">
          <w:t xml:space="preserve"> </w:t>
        </w:r>
      </w:ins>
      <w:del w:id="20" w:author="AnneMarieW" w:date="2017-10-27T11:50:00Z">
        <w:r w:rsidDel="001A6E00">
          <w:delText xml:space="preserve">ll </w:delText>
        </w:r>
      </w:del>
      <w:r>
        <w:t>then print</w:t>
      </w:r>
      <w:ins w:id="21" w:author="AnneMarieW" w:date="2017-10-27T11:50:00Z">
        <w:r w:rsidR="001A6E00">
          <w:t>s</w:t>
        </w:r>
      </w:ins>
      <w:del w:id="22" w:author="AnneMarieW" w:date="2017-10-27T11:50:00Z">
        <w:r w:rsidDel="001A6E00">
          <w:delText xml:space="preserve"> out</w:delText>
        </w:r>
      </w:del>
      <w:r>
        <w:t xml:space="preserve"> those lines.</w:t>
      </w:r>
    </w:p>
    <w:p w14:paraId="4BD1D863" w14:textId="77777777" w:rsidR="009C0D3F" w:rsidRDefault="00524B31" w:rsidP="000B47BE">
      <w:pPr>
        <w:pStyle w:val="Body"/>
      </w:pPr>
      <w:r>
        <w:t>Along the way, we’ll show how to make our command line tool use features of the terminal that many command line tools use. We</w:t>
      </w:r>
      <w:r w:rsidR="00227C0C">
        <w:t>’</w:t>
      </w:r>
      <w:r>
        <w:t xml:space="preserve">ll read the value of an environment variable </w:t>
      </w:r>
      <w:del w:id="23" w:author="Liz Chadwick" w:date="2017-10-18T18:16:00Z">
        <w:r w:rsidDel="00F478EC">
          <w:delText xml:space="preserve">in order </w:delText>
        </w:r>
      </w:del>
      <w:r>
        <w:t>to allow the user to configure the behavior of our tool. We</w:t>
      </w:r>
      <w:r w:rsidR="00DB46DC">
        <w:t>’</w:t>
      </w:r>
      <w:r>
        <w:t xml:space="preserve">ll </w:t>
      </w:r>
      <w:ins w:id="24" w:author="Liz Chadwick" w:date="2017-10-18T18:20:00Z">
        <w:r w:rsidR="00F478EC">
          <w:t xml:space="preserve">also </w:t>
        </w:r>
      </w:ins>
      <w:r>
        <w:t>print to the standard error console stream (</w:t>
      </w:r>
      <w:r>
        <w:rPr>
          <w:rStyle w:val="Literal"/>
        </w:rPr>
        <w:t>stderr</w:t>
      </w:r>
      <w:r>
        <w:t>) instead of standard output (</w:t>
      </w:r>
      <w:r>
        <w:rPr>
          <w:rStyle w:val="Literal"/>
        </w:rPr>
        <w:t>stdout</w:t>
      </w:r>
      <w:r>
        <w:t>)</w:t>
      </w:r>
      <w:ins w:id="25" w:author="AnneMarieW" w:date="2017-10-27T11:52:00Z">
        <w:r w:rsidR="008B1011">
          <w:t>,</w:t>
        </w:r>
      </w:ins>
      <w:r>
        <w:t xml:space="preserve"> so</w:t>
      </w:r>
      <w:del w:id="26" w:author="AnneMarieW" w:date="2017-10-25T09:52:00Z">
        <w:r w:rsidDel="00D96E3A">
          <w:delText xml:space="preserve"> that</w:delText>
        </w:r>
      </w:del>
      <w:r>
        <w:t xml:space="preserve">, for example, the user can </w:t>
      </w:r>
      <w:del w:id="27" w:author="AnneMarieW" w:date="2017-10-25T09:52:00Z">
        <w:r w:rsidDel="00D96E3A">
          <w:delText xml:space="preserve">choose to </w:delText>
        </w:r>
      </w:del>
      <w:r>
        <w:t>redirect successful output to a file while still seeing error messages on</w:t>
      </w:r>
      <w:del w:id="28" w:author="AnneMarieW" w:date="2017-10-25T09:52:00Z">
        <w:r w:rsidDel="00D96E3A">
          <w:delText xml:space="preserve"> the </w:delText>
        </w:r>
      </w:del>
      <w:r>
        <w:t>screen.</w:t>
      </w:r>
    </w:p>
    <w:p w14:paraId="4C672EEC" w14:textId="77777777" w:rsidR="009C0D3F" w:rsidRDefault="00524B31" w:rsidP="000B47BE">
      <w:pPr>
        <w:pStyle w:val="Body"/>
      </w:pPr>
      <w:r>
        <w:t>One Rust community member, Andrew Gallant, has already created a fully</w:t>
      </w:r>
      <w:del w:id="29" w:author="AnneMarieW" w:date="2017-10-25T09:53:00Z">
        <w:r w:rsidDel="00AA762F">
          <w:delText>-</w:delText>
        </w:r>
      </w:del>
      <w:ins w:id="30" w:author="AnneMarieW" w:date="2017-10-25T09:53:00Z">
        <w:r w:rsidR="00AA762F">
          <w:t xml:space="preserve"> </w:t>
        </w:r>
      </w:ins>
      <w:r>
        <w:t xml:space="preserve">featured, very fast version of </w:t>
      </w:r>
      <w:r>
        <w:rPr>
          <w:rStyle w:val="Literal"/>
        </w:rPr>
        <w:t>grep</w:t>
      </w:r>
      <w:r>
        <w:t xml:space="preserve">, called </w:t>
      </w:r>
      <w:r>
        <w:rPr>
          <w:rStyle w:val="Literal"/>
        </w:rPr>
        <w:t>ripgrep</w:t>
      </w:r>
      <w:r>
        <w:t>.</w:t>
      </w:r>
      <w:r>
        <w:rPr>
          <w:rFonts w:eastAsia="Microsoft YaHei"/>
        </w:rPr>
        <w:t xml:space="preserve"> </w:t>
      </w:r>
      <w:r>
        <w:t xml:space="preserve">By comparison, our version of </w:t>
      </w:r>
      <w:r>
        <w:rPr>
          <w:rStyle w:val="Literal"/>
        </w:rPr>
        <w:t>grep</w:t>
      </w:r>
      <w:r w:rsidR="00890D17" w:rsidRPr="00890D17">
        <w:rPr>
          <w:rPrChange w:id="31" w:author="janelle" w:date="2017-10-24T10:57:00Z">
            <w:rPr>
              <w:rStyle w:val="Literal"/>
            </w:rPr>
          </w:rPrChange>
        </w:rPr>
        <w:t xml:space="preserve"> </w:t>
      </w:r>
      <w:r>
        <w:t xml:space="preserve">will be fairly simple, but this chapter will give you some of the background knowledge </w:t>
      </w:r>
      <w:del w:id="32" w:author="AnneMarieW" w:date="2017-10-25T09:54:00Z">
        <w:r w:rsidDel="001B5DEE">
          <w:delText xml:space="preserve">to help </w:delText>
        </w:r>
      </w:del>
      <w:r>
        <w:t>you</w:t>
      </w:r>
      <w:ins w:id="33" w:author="AnneMarieW" w:date="2017-10-25T09:55:00Z">
        <w:r w:rsidR="001B5DEE">
          <w:t xml:space="preserve"> need to</w:t>
        </w:r>
      </w:ins>
      <w:r>
        <w:t xml:space="preserve"> understand a real-world project like </w:t>
      </w:r>
      <w:r>
        <w:rPr>
          <w:rStyle w:val="Literal"/>
        </w:rPr>
        <w:t>ripgrep</w:t>
      </w:r>
      <w:r>
        <w:t>.</w:t>
      </w:r>
    </w:p>
    <w:p w14:paraId="2D7FEF39" w14:textId="77777777" w:rsidR="009C0D3F" w:rsidRDefault="00524B31" w:rsidP="000B47BE">
      <w:pPr>
        <w:pStyle w:val="Body"/>
      </w:pPr>
      <w:del w:id="34" w:author="AnneMarieW" w:date="2017-10-25T09:54:00Z">
        <w:r w:rsidDel="00AA762F">
          <w:delText xml:space="preserve">This </w:delText>
        </w:r>
      </w:del>
      <w:ins w:id="35" w:author="AnneMarieW" w:date="2017-10-25T09:54:00Z">
        <w:r w:rsidR="00AA762F">
          <w:t xml:space="preserve">Our </w:t>
        </w:r>
        <w:r w:rsidR="00AA762F">
          <w:rPr>
            <w:rStyle w:val="Literal"/>
          </w:rPr>
          <w:t>grep</w:t>
        </w:r>
        <w:r w:rsidR="00AA762F">
          <w:t xml:space="preserve"> </w:t>
        </w:r>
      </w:ins>
      <w:r>
        <w:t xml:space="preserve">project will </w:t>
      </w:r>
      <w:del w:id="36" w:author="AnneMarieW" w:date="2017-10-25T09:54:00Z">
        <w:r w:rsidDel="001B5DEE">
          <w:delText xml:space="preserve">bring together </w:delText>
        </w:r>
      </w:del>
      <w:ins w:id="37" w:author="AnneMarieW" w:date="2017-10-25T09:54:00Z">
        <w:r w:rsidR="001B5DEE">
          <w:t xml:space="preserve">combine </w:t>
        </w:r>
      </w:ins>
      <w:r>
        <w:t>a number of concepts you’ve learned so far:</w:t>
      </w:r>
    </w:p>
    <w:p w14:paraId="20092F3B" w14:textId="77777777" w:rsidR="00C77B8D" w:rsidRDefault="00524B31">
      <w:pPr>
        <w:pStyle w:val="BulletA"/>
        <w:pPrChange w:id="38" w:author="janelle" w:date="2017-10-24T10:55:00Z">
          <w:pPr>
            <w:pStyle w:val="BulletB"/>
          </w:pPr>
        </w:pPrChange>
      </w:pPr>
      <w:r>
        <w:t xml:space="preserve">Organizing code (using what </w:t>
      </w:r>
      <w:del w:id="39" w:author="AnneMarieW" w:date="2017-10-27T11:53:00Z">
        <w:r w:rsidDel="008B1011">
          <w:delText>we</w:delText>
        </w:r>
      </w:del>
      <w:ins w:id="40" w:author="AnneMarieW" w:date="2017-10-27T11:53:00Z">
        <w:r w:rsidR="008B1011">
          <w:t>you</w:t>
        </w:r>
      </w:ins>
      <w:r>
        <w:t xml:space="preserve"> learned in modules, </w:t>
      </w:r>
      <w:r w:rsidRPr="00E00301">
        <w:rPr>
          <w:highlight w:val="yellow"/>
          <w:rPrChange w:id="41" w:author="janelle" w:date="2017-11-16T15:39:00Z">
            <w:rPr/>
          </w:rPrChange>
        </w:rPr>
        <w:t>Chapter 7</w:t>
      </w:r>
      <w:r>
        <w:t>)</w:t>
      </w:r>
    </w:p>
    <w:p w14:paraId="1B65B5E4" w14:textId="77777777" w:rsidR="009C0D3F" w:rsidRDefault="00524B31">
      <w:pPr>
        <w:pStyle w:val="BulletB"/>
      </w:pPr>
      <w:r>
        <w:t xml:space="preserve">Using vectors and strings (collections, </w:t>
      </w:r>
      <w:r w:rsidRPr="00E00301">
        <w:rPr>
          <w:highlight w:val="yellow"/>
          <w:rPrChange w:id="42" w:author="janelle" w:date="2017-11-16T15:39:00Z">
            <w:rPr/>
          </w:rPrChange>
        </w:rPr>
        <w:t>Chapter 8</w:t>
      </w:r>
      <w:r>
        <w:t>)</w:t>
      </w:r>
    </w:p>
    <w:p w14:paraId="27FF9BEF" w14:textId="77777777" w:rsidR="009C0D3F" w:rsidRDefault="00524B31">
      <w:pPr>
        <w:pStyle w:val="BulletB"/>
      </w:pPr>
      <w:r>
        <w:t>Handling errors (</w:t>
      </w:r>
      <w:r w:rsidRPr="00E00301">
        <w:rPr>
          <w:highlight w:val="yellow"/>
          <w:rPrChange w:id="43" w:author="janelle" w:date="2017-11-16T15:39:00Z">
            <w:rPr/>
          </w:rPrChange>
        </w:rPr>
        <w:t>Chapter 9</w:t>
      </w:r>
      <w:r>
        <w:t>)</w:t>
      </w:r>
    </w:p>
    <w:p w14:paraId="140DEAD5" w14:textId="77777777" w:rsidR="009C0D3F" w:rsidRDefault="00524B31">
      <w:pPr>
        <w:pStyle w:val="BulletB"/>
      </w:pPr>
      <w:r>
        <w:t>Using traits and lifetimes where appropriate (</w:t>
      </w:r>
      <w:r w:rsidRPr="00E00301">
        <w:rPr>
          <w:highlight w:val="yellow"/>
          <w:rPrChange w:id="44" w:author="janelle" w:date="2017-11-16T15:39:00Z">
            <w:rPr/>
          </w:rPrChange>
        </w:rPr>
        <w:t>Chapter 10</w:t>
      </w:r>
      <w:r>
        <w:t>)</w:t>
      </w:r>
    </w:p>
    <w:p w14:paraId="74F69A09" w14:textId="77777777" w:rsidR="00C77B8D" w:rsidRDefault="00524B31">
      <w:pPr>
        <w:pStyle w:val="BulletC"/>
        <w:pPrChange w:id="45" w:author="janelle" w:date="2017-10-24T10:55:00Z">
          <w:pPr>
            <w:pStyle w:val="BulletB"/>
          </w:pPr>
        </w:pPrChange>
      </w:pPr>
      <w:r>
        <w:t>Writing tests (</w:t>
      </w:r>
      <w:r w:rsidRPr="00E00301">
        <w:rPr>
          <w:highlight w:val="yellow"/>
          <w:rPrChange w:id="46" w:author="janelle" w:date="2017-11-16T15:39:00Z">
            <w:rPr/>
          </w:rPrChange>
        </w:rPr>
        <w:t>Chapter 11</w:t>
      </w:r>
      <w:r>
        <w:t>)</w:t>
      </w:r>
    </w:p>
    <w:p w14:paraId="33802F00" w14:textId="77777777" w:rsidR="00287823" w:rsidRDefault="00524B31" w:rsidP="000B47BE">
      <w:pPr>
        <w:pStyle w:val="Body"/>
        <w:rPr>
          <w:ins w:id="47" w:author="janelle" w:date="2017-11-16T11:04:00Z"/>
        </w:rPr>
      </w:pPr>
      <w:r>
        <w:t>We’ll also briefly introduce cl</w:t>
      </w:r>
      <w:bookmarkStart w:id="48" w:name="__RefHeading___Toc14976_1865893667"/>
      <w:bookmarkEnd w:id="48"/>
      <w:r>
        <w:t>osures, iterators, and trait objects,</w:t>
      </w:r>
      <w:r>
        <w:rPr>
          <w:rFonts w:eastAsia="Microsoft YaHei"/>
        </w:rPr>
        <w:t xml:space="preserve"> </w:t>
      </w:r>
      <w:r>
        <w:t xml:space="preserve">which </w:t>
      </w:r>
      <w:r w:rsidRPr="00E00301">
        <w:rPr>
          <w:highlight w:val="yellow"/>
          <w:rPrChange w:id="49" w:author="janelle" w:date="2017-11-16T15:39:00Z">
            <w:rPr/>
          </w:rPrChange>
        </w:rPr>
        <w:t>Chapters 13</w:t>
      </w:r>
      <w:r>
        <w:t xml:space="preserve"> and </w:t>
      </w:r>
      <w:r w:rsidRPr="00E00301">
        <w:rPr>
          <w:highlight w:val="yellow"/>
          <w:rPrChange w:id="50" w:author="janelle" w:date="2017-11-16T15:39:00Z">
            <w:rPr/>
          </w:rPrChange>
        </w:rPr>
        <w:t>17</w:t>
      </w:r>
      <w:r>
        <w:t xml:space="preserve"> will cover in detail.</w:t>
      </w:r>
    </w:p>
    <w:p w14:paraId="5797E3D9" w14:textId="77777777" w:rsidR="00C77B8D" w:rsidRDefault="00C77B8D">
      <w:pPr>
        <w:pStyle w:val="ProductionDirective"/>
        <w:pPrChange w:id="51" w:author="janelle" w:date="2017-11-16T11:04:00Z">
          <w:pPr>
            <w:pStyle w:val="Body"/>
          </w:pPr>
        </w:pPrChange>
      </w:pPr>
      <w:ins w:id="52" w:author="janelle" w:date="2017-11-16T11:04:00Z">
        <w:r>
          <w:t>prod: conf</w:t>
        </w:r>
        <w:del w:id="53" w:author="Carol Nichols" w:date="2017-11-20T15:06:00Z">
          <w:r w:rsidDel="00E81F06">
            <w:delText>r</w:delText>
          </w:r>
        </w:del>
        <w:r>
          <w:t>i</w:t>
        </w:r>
      </w:ins>
      <w:ins w:id="54" w:author="Carol Nichols" w:date="2017-11-20T15:06:00Z">
        <w:r w:rsidR="00E81F06">
          <w:t>r</w:t>
        </w:r>
      </w:ins>
      <w:ins w:id="55" w:author="janelle" w:date="2017-11-16T11:04:00Z">
        <w:r>
          <w:t>m xrefs</w:t>
        </w:r>
      </w:ins>
    </w:p>
    <w:p w14:paraId="790CD54B" w14:textId="77777777" w:rsidR="009C0D3F" w:rsidRDefault="00287823" w:rsidP="0089724B">
      <w:pPr>
        <w:pStyle w:val="HeadA"/>
      </w:pPr>
      <w:bookmarkStart w:id="56" w:name="_Toc496541041"/>
      <w:r>
        <w:t>Accepting Command Line Arguments</w:t>
      </w:r>
      <w:bookmarkEnd w:id="56"/>
    </w:p>
    <w:p w14:paraId="7C5F99CD" w14:textId="77777777" w:rsidR="009C0D3F" w:rsidRDefault="00524B31" w:rsidP="0089724B">
      <w:pPr>
        <w:pStyle w:val="BodyFirst"/>
      </w:pPr>
      <w:r>
        <w:t xml:space="preserve">Let’s create a new project with, as always, </w:t>
      </w:r>
      <w:r>
        <w:rPr>
          <w:rStyle w:val="Literal"/>
        </w:rPr>
        <w:t>cargo new</w:t>
      </w:r>
      <w:r>
        <w:t xml:space="preserve">. </w:t>
      </w:r>
      <w:bookmarkStart w:id="57" w:name="move486326737"/>
      <w:r>
        <w:t>We</w:t>
      </w:r>
      <w:del w:id="58" w:author="AnneMarieW" w:date="2017-10-25T09:56:00Z">
        <w:r w:rsidDel="00F67A53">
          <w:delText>’re</w:delText>
        </w:r>
      </w:del>
      <w:ins w:id="59" w:author="AnneMarieW" w:date="2017-10-25T09:56:00Z">
        <w:r w:rsidR="00F67A53">
          <w:t>’ll</w:t>
        </w:r>
      </w:ins>
      <w:r>
        <w:t xml:space="preserve"> call</w:t>
      </w:r>
      <w:del w:id="60" w:author="AnneMarieW" w:date="2017-10-25T09:56:00Z">
        <w:r w:rsidDel="00F67A53">
          <w:delText>ing</w:delText>
        </w:r>
      </w:del>
      <w:r>
        <w:t xml:space="preserve"> our project </w:t>
      </w:r>
      <w:r>
        <w:rPr>
          <w:rStyle w:val="Literal"/>
        </w:rPr>
        <w:t>minigrep</w:t>
      </w:r>
      <w:r>
        <w:t xml:space="preserve"> to distinguish </w:t>
      </w:r>
      <w:ins w:id="61" w:author="AnneMarieW" w:date="2017-10-25T09:56:00Z">
        <w:r w:rsidR="00F67A53">
          <w:t xml:space="preserve">it </w:t>
        </w:r>
      </w:ins>
      <w:r>
        <w:t xml:space="preserve">from the </w:t>
      </w:r>
      <w:r>
        <w:rPr>
          <w:rStyle w:val="Literal"/>
        </w:rPr>
        <w:t>grep</w:t>
      </w:r>
      <w:r>
        <w:t xml:space="preserve"> </w:t>
      </w:r>
      <w:bookmarkEnd w:id="57"/>
      <w:r>
        <w:t>tool that you m</w:t>
      </w:r>
      <w:del w:id="62" w:author="AnneMarieW" w:date="2017-10-25T09:57:00Z">
        <w:r w:rsidDel="00F67A53">
          <w:delText>ay</w:delText>
        </w:r>
      </w:del>
      <w:ins w:id="63" w:author="AnneMarieW" w:date="2017-10-25T09:57:00Z">
        <w:r w:rsidR="00F67A53">
          <w:t>ight</w:t>
        </w:r>
      </w:ins>
      <w:r>
        <w:t xml:space="preserve"> already have on your system</w:t>
      </w:r>
      <w:del w:id="64" w:author="AnneMarieW" w:date="2017-10-25T09:58:00Z">
        <w:r w:rsidDel="00A972C9">
          <w:delText>:</w:delText>
        </w:r>
      </w:del>
      <w:ins w:id="65" w:author="AnneMarieW" w:date="2017-10-25T09:58:00Z">
        <w:r w:rsidR="00A972C9">
          <w:t>.</w:t>
        </w:r>
      </w:ins>
    </w:p>
    <w:p w14:paraId="7A9C3B8A" w14:textId="77777777" w:rsidR="009C0D3F" w:rsidRPr="008337A6" w:rsidRDefault="00524B31">
      <w:pPr>
        <w:pStyle w:val="CodeA"/>
        <w:rPr>
          <w:rStyle w:val="EmphasisBold"/>
          <w:rPrChange w:id="66" w:author="Carol Nichols" w:date="2017-11-21T13:22:00Z">
            <w:rPr/>
          </w:rPrChange>
        </w:rPr>
      </w:pPr>
      <w:r>
        <w:lastRenderedPageBreak/>
        <w:t xml:space="preserve">$ </w:t>
      </w:r>
      <w:r w:rsidRPr="008337A6">
        <w:rPr>
          <w:rStyle w:val="EmphasisBold"/>
          <w:rPrChange w:id="67" w:author="Carol Nichols" w:date="2017-11-21T13:22:00Z">
            <w:rPr/>
          </w:rPrChange>
        </w:rPr>
        <w:t>cargo new --bin minigrep</w:t>
      </w:r>
    </w:p>
    <w:p w14:paraId="56A516E4" w14:textId="77777777" w:rsidR="009C0D3F" w:rsidRDefault="00524B31">
      <w:pPr>
        <w:pStyle w:val="CodeB"/>
      </w:pPr>
      <w:r>
        <w:t xml:space="preserve">     Created binary (application) `minigrep` project</w:t>
      </w:r>
    </w:p>
    <w:p w14:paraId="166C091D" w14:textId="77777777" w:rsidR="009C0D3F" w:rsidRDefault="00524B31" w:rsidP="00F478EC">
      <w:pPr>
        <w:pStyle w:val="CodeC"/>
      </w:pPr>
      <w:r>
        <w:t xml:space="preserve">$ </w:t>
      </w:r>
      <w:r w:rsidRPr="008337A6">
        <w:rPr>
          <w:rStyle w:val="EmphasisBold"/>
          <w:rPrChange w:id="68" w:author="Carol Nichols" w:date="2017-11-21T13:22:00Z">
            <w:rPr/>
          </w:rPrChange>
        </w:rPr>
        <w:t xml:space="preserve">cd </w:t>
      </w:r>
      <w:r w:rsidRPr="008337A6">
        <w:rPr>
          <w:rStyle w:val="EmphasisBold"/>
          <w:rFonts w:eastAsia="Microsoft YaHei"/>
          <w:rPrChange w:id="69" w:author="Carol Nichols" w:date="2017-11-21T13:22:00Z">
            <w:rPr>
              <w:rFonts w:eastAsia="Microsoft YaHei"/>
            </w:rPr>
          </w:rPrChange>
        </w:rPr>
        <w:t>minigrep</w:t>
      </w:r>
    </w:p>
    <w:p w14:paraId="49A660AC" w14:textId="77777777" w:rsidR="00C77B8D" w:rsidRDefault="00524B31">
      <w:pPr>
        <w:pStyle w:val="Body"/>
        <w:pPrChange w:id="70" w:author="Carol Nichols" w:date="2017-11-21T15:36:00Z">
          <w:pPr>
            <w:pStyle w:val="BodyFirst"/>
          </w:pPr>
        </w:pPrChange>
      </w:pPr>
      <w:bookmarkStart w:id="71" w:name="_Toc486341771"/>
      <w:bookmarkEnd w:id="71"/>
      <w:del w:id="72" w:author="AnneMarieW" w:date="2017-10-25T09:57:00Z">
        <w:r w:rsidDel="00F67A53">
          <w:delText xml:space="preserve">Our </w:delText>
        </w:r>
      </w:del>
      <w:ins w:id="73" w:author="AnneMarieW" w:date="2017-10-25T09:57:00Z">
        <w:r w:rsidR="00F67A53">
          <w:t xml:space="preserve">The </w:t>
        </w:r>
      </w:ins>
      <w:r>
        <w:t xml:space="preserve">first task is to make </w:t>
      </w:r>
      <w:r>
        <w:rPr>
          <w:rStyle w:val="Literal"/>
        </w:rPr>
        <w:t>minigrep</w:t>
      </w:r>
      <w:r>
        <w:t xml:space="preserve"> </w:t>
      </w:r>
      <w:del w:id="74" w:author="AnneMarieW" w:date="2017-10-25T09:58:00Z">
        <w:r w:rsidDel="00A972C9">
          <w:delText xml:space="preserve">able to </w:delText>
        </w:r>
      </w:del>
      <w:r>
        <w:t xml:space="preserve">accept its two command line arguments: the filename and a string to search for. That is, we want to be able to run our program with </w:t>
      </w:r>
      <w:r>
        <w:rPr>
          <w:rStyle w:val="Literal"/>
        </w:rPr>
        <w:t>cargo run</w:t>
      </w:r>
      <w:r>
        <w:t>, a string to search for, and a path to a file to search in, like so:</w:t>
      </w:r>
    </w:p>
    <w:p w14:paraId="0ED776BC" w14:textId="77777777" w:rsidR="009C0D3F" w:rsidRDefault="00524B31">
      <w:pPr>
        <w:pStyle w:val="CodeSingle"/>
      </w:pPr>
      <w:r>
        <w:t xml:space="preserve">$ </w:t>
      </w:r>
      <w:r w:rsidRPr="008337A6">
        <w:rPr>
          <w:rStyle w:val="EmphasisBold"/>
          <w:rPrChange w:id="75" w:author="Carol Nichols" w:date="2017-11-21T13:22:00Z">
            <w:rPr/>
          </w:rPrChange>
        </w:rPr>
        <w:t>cargo run searchstring example-filename.txt</w:t>
      </w:r>
    </w:p>
    <w:p w14:paraId="7AF2D260" w14:textId="45D915DD" w:rsidR="009C0D3F" w:rsidRDefault="00524B31" w:rsidP="000B47BE">
      <w:pPr>
        <w:pStyle w:val="Body"/>
        <w:rPr>
          <w:ins w:id="76" w:author="janelle" w:date="2017-11-16T11:42:00Z"/>
        </w:rPr>
      </w:pPr>
      <w:r>
        <w:t xml:space="preserve">Right now, the program generated by </w:t>
      </w:r>
      <w:r>
        <w:rPr>
          <w:rStyle w:val="Literal"/>
        </w:rPr>
        <w:t>cargo new</w:t>
      </w:r>
      <w:r>
        <w:t xml:space="preserve"> cannot process arguments we give it. </w:t>
      </w:r>
      <w:ins w:id="77" w:author="AnneMarieW" w:date="2017-10-25T09:59:00Z">
        <w:r w:rsidR="00A972C9">
          <w:t xml:space="preserve">However, </w:t>
        </w:r>
      </w:ins>
      <w:del w:id="78" w:author="AnneMarieW" w:date="2017-10-25T09:59:00Z">
        <w:r w:rsidDel="00A972C9">
          <w:delText>There</w:delText>
        </w:r>
        <w:r w:rsidDel="00A972C9">
          <w:rPr>
            <w:rFonts w:eastAsia="Microsoft YaHei"/>
          </w:rPr>
          <w:delText xml:space="preserve"> </w:delText>
        </w:r>
        <w:r w:rsidDel="00A972C9">
          <w:delText xml:space="preserve">are </w:delText>
        </w:r>
      </w:del>
      <w:r>
        <w:t xml:space="preserve">some existing libraries on </w:t>
      </w:r>
      <w:ins w:id="79" w:author="janelle" w:date="2017-11-16T11:45:00Z">
        <w:r w:rsidR="000A2E4C" w:rsidRPr="00B9245D">
          <w:rPr>
            <w:rStyle w:val="EmphasisItalic"/>
            <w:rPrChange w:id="80" w:author="Carol Nichols" w:date="2017-11-20T15:08:00Z">
              <w:rPr/>
            </w:rPrChange>
          </w:rPr>
          <w:t>https://</w:t>
        </w:r>
      </w:ins>
      <w:r w:rsidRPr="00B9245D">
        <w:rPr>
          <w:rStyle w:val="EmphasisItalic"/>
          <w:rPrChange w:id="81" w:author="Carol Nichols" w:date="2017-11-20T15:08:00Z">
            <w:rPr/>
          </w:rPrChange>
        </w:rPr>
        <w:t>crates.io</w:t>
      </w:r>
      <w:ins w:id="82" w:author="janelle" w:date="2017-11-16T11:45:00Z">
        <w:r w:rsidR="000A2E4C" w:rsidRPr="00B9245D">
          <w:rPr>
            <w:rStyle w:val="EmphasisItalic"/>
          </w:rPr>
          <w:t>/</w:t>
        </w:r>
      </w:ins>
      <w:r>
        <w:t xml:space="preserve"> </w:t>
      </w:r>
      <w:del w:id="83" w:author="AnneMarieW" w:date="2017-10-25T09:59:00Z">
        <w:r w:rsidDel="00A972C9">
          <w:delText xml:space="preserve">that </w:delText>
        </w:r>
      </w:del>
      <w:r>
        <w:t xml:space="preserve">can help </w:t>
      </w:r>
      <w:commentRangeStart w:id="84"/>
      <w:commentRangeStart w:id="85"/>
      <w:r>
        <w:t>us</w:t>
      </w:r>
      <w:commentRangeEnd w:id="84"/>
      <w:r w:rsidR="00A972C9">
        <w:rPr>
          <w:rStyle w:val="CommentReference"/>
          <w:rFonts w:asciiTheme="minorHAnsi" w:eastAsiaTheme="minorHAnsi" w:hAnsiTheme="minorHAnsi" w:cstheme="minorBidi"/>
          <w:color w:val="auto"/>
        </w:rPr>
        <w:commentReference w:id="84"/>
      </w:r>
      <w:commentRangeEnd w:id="85"/>
      <w:r w:rsidR="00B9245D">
        <w:rPr>
          <w:rStyle w:val="CommentReference"/>
          <w:rFonts w:asciiTheme="minorHAnsi" w:eastAsiaTheme="minorHAnsi" w:hAnsiTheme="minorHAnsi" w:cstheme="minorBidi"/>
          <w:color w:val="auto"/>
        </w:rPr>
        <w:commentReference w:id="85"/>
      </w:r>
      <w:ins w:id="86" w:author="Carol Nichols" w:date="2017-11-20T15:08:00Z">
        <w:r w:rsidR="00B9245D">
          <w:t xml:space="preserve"> with writing a program t</w:t>
        </w:r>
        <w:r w:rsidR="00902C0A">
          <w:t>hat</w:t>
        </w:r>
      </w:ins>
      <w:r>
        <w:t xml:space="preserve"> accept</w:t>
      </w:r>
      <w:ins w:id="87" w:author="Carol Nichols" w:date="2017-11-20T15:09:00Z">
        <w:r w:rsidR="00902C0A">
          <w:t>s</w:t>
        </w:r>
      </w:ins>
      <w:r>
        <w:t xml:space="preserve"> command line arguments, but</w:t>
      </w:r>
      <w:r>
        <w:rPr>
          <w:rFonts w:eastAsia="Microsoft YaHei"/>
        </w:rPr>
        <w:t xml:space="preserve"> </w:t>
      </w:r>
      <w:del w:id="88" w:author="AnneMarieW" w:date="2017-10-25T10:00:00Z">
        <w:r w:rsidDel="00A972C9">
          <w:delText>sinc</w:delText>
        </w:r>
      </w:del>
      <w:ins w:id="89" w:author="AnneMarieW" w:date="2017-10-25T10:00:00Z">
        <w:r w:rsidR="00A972C9">
          <w:t>becaus</w:t>
        </w:r>
      </w:ins>
      <w:r>
        <w:t xml:space="preserve">e </w:t>
      </w:r>
      <w:r>
        <w:rPr>
          <w:rFonts w:eastAsia="Microsoft YaHei"/>
        </w:rPr>
        <w:t>you’re</w:t>
      </w:r>
      <w:r>
        <w:t xml:space="preserve"> </w:t>
      </w:r>
      <w:ins w:id="90" w:author="AnneMarieW" w:date="2017-10-25T10:01:00Z">
        <w:r w:rsidR="00505BD9">
          <w:t xml:space="preserve">just </w:t>
        </w:r>
      </w:ins>
      <w:r>
        <w:t>learning</w:t>
      </w:r>
      <w:ins w:id="91" w:author="AnneMarieW" w:date="2017-10-25T10:01:00Z">
        <w:r w:rsidR="00505BD9">
          <w:t xml:space="preserve"> this concept</w:t>
        </w:r>
      </w:ins>
      <w:r>
        <w:t xml:space="preserve">, let’s implement this </w:t>
      </w:r>
      <w:ins w:id="92" w:author="AnneMarieW" w:date="2017-10-25T10:02:00Z">
        <w:r w:rsidR="009E374E">
          <w:t xml:space="preserve">capability </w:t>
        </w:r>
      </w:ins>
      <w:r>
        <w:t>ourselves.</w:t>
      </w:r>
    </w:p>
    <w:p w14:paraId="507DA309" w14:textId="77777777" w:rsidR="000A2E4C" w:rsidRDefault="000A2E4C">
      <w:pPr>
        <w:pStyle w:val="ProductionDirective"/>
        <w:pPrChange w:id="93" w:author="janelle" w:date="2017-11-16T11:43:00Z">
          <w:pPr>
            <w:pStyle w:val="Body"/>
          </w:pPr>
        </w:pPrChange>
      </w:pPr>
      <w:ins w:id="94" w:author="janelle" w:date="2017-11-16T11:42:00Z">
        <w:r>
          <w:t xml:space="preserve">Prod: </w:t>
        </w:r>
      </w:ins>
      <w:ins w:id="95" w:author="janelle" w:date="2017-11-16T11:45:00Z">
        <w:r>
          <w:t xml:space="preserve">s/b </w:t>
        </w:r>
      </w:ins>
      <w:ins w:id="96" w:author="janelle" w:date="2017-11-16T11:42:00Z">
        <w:r>
          <w:t>“</w:t>
        </w:r>
      </w:ins>
      <w:ins w:id="97" w:author="janelle" w:date="2017-11-16T11:45:00Z">
        <w:r>
          <w:t>https://</w:t>
        </w:r>
      </w:ins>
      <w:ins w:id="98" w:author="janelle" w:date="2017-11-16T11:42:00Z">
        <w:r>
          <w:t>crates.io</w:t>
        </w:r>
      </w:ins>
      <w:ins w:id="99" w:author="janelle" w:date="2017-11-16T11:45:00Z">
        <w:r>
          <w:t>/</w:t>
        </w:r>
      </w:ins>
      <w:ins w:id="100" w:author="janelle" w:date="2017-11-16T11:42:00Z">
        <w:r>
          <w:t xml:space="preserve">” </w:t>
        </w:r>
      </w:ins>
      <w:ins w:id="101" w:author="janelle" w:date="2017-11-16T11:45:00Z">
        <w:r>
          <w:t>in</w:t>
        </w:r>
      </w:ins>
      <w:ins w:id="102" w:author="janelle" w:date="2017-11-16T11:42:00Z">
        <w:r>
          <w:t xml:space="preserve"> ital because it</w:t>
        </w:r>
      </w:ins>
      <w:ins w:id="103" w:author="janelle" w:date="2017-11-16T11:43:00Z">
        <w:r>
          <w:t>’s a URL. Update globally</w:t>
        </w:r>
      </w:ins>
    </w:p>
    <w:p w14:paraId="7EE47B57" w14:textId="77777777" w:rsidR="009C0D3F" w:rsidRDefault="00524B31" w:rsidP="001B0EC1">
      <w:pPr>
        <w:pStyle w:val="HeadB"/>
      </w:pPr>
      <w:bookmarkStart w:id="104" w:name="__RefHeading___Toc14980_1865893667"/>
      <w:bookmarkStart w:id="105" w:name="_Toc486341772"/>
      <w:bookmarkStart w:id="106" w:name="reading-the-argument-values"/>
      <w:bookmarkStart w:id="107" w:name="__RefHeading___Toc5901_1551282135"/>
      <w:bookmarkStart w:id="108" w:name="_Toc496541042"/>
      <w:bookmarkEnd w:id="104"/>
      <w:bookmarkEnd w:id="105"/>
      <w:bookmarkEnd w:id="106"/>
      <w:bookmarkEnd w:id="107"/>
      <w:r>
        <w:t>Reading the Argument Values</w:t>
      </w:r>
      <w:bookmarkEnd w:id="108"/>
    </w:p>
    <w:p w14:paraId="1E5CA81A" w14:textId="09B33752" w:rsidR="009C0D3F" w:rsidRDefault="00524B31" w:rsidP="0089724B">
      <w:pPr>
        <w:pStyle w:val="BodyFirst"/>
        <w:rPr>
          <w:ins w:id="109" w:author="janelle" w:date="2017-11-08T12:11:00Z"/>
        </w:rPr>
      </w:pPr>
      <w:del w:id="110" w:author="AnneMarieW" w:date="2017-10-25T10:04:00Z">
        <w:r w:rsidDel="000A2C47">
          <w:delText>We first need t</w:delText>
        </w:r>
      </w:del>
      <w:ins w:id="111" w:author="AnneMarieW" w:date="2017-10-25T10:04:00Z">
        <w:r w:rsidR="000A2C47">
          <w:t>T</w:t>
        </w:r>
      </w:ins>
      <w:r>
        <w:t>o make sure</w:t>
      </w:r>
      <w:del w:id="112" w:author="AnneMarieW" w:date="2017-10-25T10:05:00Z">
        <w:r w:rsidDel="000A2C47">
          <w:delText xml:space="preserve"> our program</w:delText>
        </w:r>
      </w:del>
      <w:ins w:id="113" w:author="AnneMarieW" w:date="2017-10-25T10:05:00Z">
        <w:r w:rsidR="00890D17" w:rsidRPr="00890D17">
          <w:rPr>
            <w:rPrChange w:id="114" w:author="janelle" w:date="2017-11-08T12:10:00Z">
              <w:rPr>
                <w:rStyle w:val="Literal"/>
              </w:rPr>
            </w:rPrChange>
          </w:rPr>
          <w:t xml:space="preserve"> </w:t>
        </w:r>
        <w:r w:rsidR="000A2C47">
          <w:rPr>
            <w:rStyle w:val="Literal"/>
          </w:rPr>
          <w:t>minigrep</w:t>
        </w:r>
      </w:ins>
      <w:r>
        <w:t xml:space="preserve"> is able to</w:t>
      </w:r>
      <w:commentRangeStart w:id="115"/>
      <w:commentRangeStart w:id="116"/>
      <w:r>
        <w:t xml:space="preserve"> </w:t>
      </w:r>
      <w:del w:id="117" w:author="Carol Nichols" w:date="2017-11-20T15:09:00Z">
        <w:r w:rsidDel="00902C0A">
          <w:delText>g</w:delText>
        </w:r>
      </w:del>
      <w:ins w:id="118" w:author="Carol Nichols" w:date="2017-11-20T15:09:00Z">
        <w:r w:rsidR="00902C0A">
          <w:t xml:space="preserve">read </w:t>
        </w:r>
      </w:ins>
      <w:del w:id="119" w:author="Carol Nichols" w:date="2017-11-20T15:09:00Z">
        <w:r w:rsidDel="00902C0A">
          <w:delText>et</w:delText>
        </w:r>
        <w:commentRangeEnd w:id="115"/>
        <w:r w:rsidR="000A2C47" w:rsidDel="00902C0A">
          <w:rPr>
            <w:rStyle w:val="CommentReference"/>
            <w:rFonts w:asciiTheme="minorHAnsi" w:eastAsiaTheme="minorHAnsi" w:hAnsiTheme="minorHAnsi" w:cstheme="minorBidi"/>
            <w:color w:val="auto"/>
          </w:rPr>
          <w:commentReference w:id="115"/>
        </w:r>
        <w:commentRangeEnd w:id="116"/>
        <w:r w:rsidR="00902C0A" w:rsidDel="00902C0A">
          <w:rPr>
            <w:rStyle w:val="CommentReference"/>
            <w:rFonts w:asciiTheme="minorHAnsi" w:eastAsiaTheme="minorHAnsi" w:hAnsiTheme="minorHAnsi" w:cstheme="minorBidi"/>
            <w:color w:val="auto"/>
          </w:rPr>
          <w:commentReference w:id="116"/>
        </w:r>
        <w:r w:rsidDel="00902C0A">
          <w:delText xml:space="preserve"> </w:delText>
        </w:r>
      </w:del>
      <w:r>
        <w:t xml:space="preserve">the values of command line arguments we pass to it, </w:t>
      </w:r>
      <w:del w:id="120" w:author="AnneMarieW" w:date="2017-10-25T10:05:00Z">
        <w:r w:rsidDel="000A2C47">
          <w:delText xml:space="preserve">for which </w:delText>
        </w:r>
      </w:del>
      <w:r>
        <w:t>we’ll need a function provided in Rust’s standard library</w:t>
      </w:r>
      <w:del w:id="121" w:author="AnneMarieW" w:date="2017-10-25T10:06:00Z">
        <w:r w:rsidDel="000A2C47">
          <w:delText>:</w:delText>
        </w:r>
      </w:del>
      <w:ins w:id="122" w:author="AnneMarieW" w:date="2017-10-25T10:06:00Z">
        <w:r w:rsidR="000A2C47">
          <w:t>, which is</w:t>
        </w:r>
      </w:ins>
      <w:r>
        <w:t xml:space="preserve"> </w:t>
      </w:r>
      <w:r>
        <w:rPr>
          <w:rStyle w:val="Literal"/>
        </w:rPr>
        <w:t>std::env::args</w:t>
      </w:r>
      <w:r>
        <w:t xml:space="preserve">. This function returns an </w:t>
      </w:r>
      <w:r>
        <w:rPr>
          <w:rStyle w:val="EmphasisItalic"/>
        </w:rPr>
        <w:t>iterator</w:t>
      </w:r>
      <w:r>
        <w:t xml:space="preserve"> of the command line arguments that were given to</w:t>
      </w:r>
      <w:del w:id="123" w:author="AnneMarieW" w:date="2017-10-25T10:06:00Z">
        <w:r w:rsidDel="000A2C47">
          <w:delText xml:space="preserve"> our program</w:delText>
        </w:r>
      </w:del>
      <w:ins w:id="124" w:author="AnneMarieW" w:date="2017-10-25T10:06:00Z">
        <w:r w:rsidR="00890D17" w:rsidRPr="00890D17">
          <w:rPr>
            <w:rPrChange w:id="125" w:author="janelle" w:date="2017-11-08T12:10:00Z">
              <w:rPr>
                <w:rStyle w:val="Literal"/>
              </w:rPr>
            </w:rPrChange>
          </w:rPr>
          <w:t xml:space="preserve"> </w:t>
        </w:r>
        <w:r w:rsidR="000A2C47">
          <w:rPr>
            <w:rStyle w:val="Literal"/>
          </w:rPr>
          <w:t>minigrep</w:t>
        </w:r>
      </w:ins>
      <w:r>
        <w:t>. We haven’t discussed iterators yet</w:t>
      </w:r>
      <w:del w:id="126" w:author="AnneMarieW" w:date="2017-10-25T10:07:00Z">
        <w:r w:rsidDel="000A2C47">
          <w:delText>,</w:delText>
        </w:r>
      </w:del>
      <w:r>
        <w:t xml:space="preserve"> </w:t>
      </w:r>
      <w:del w:id="127" w:author="AnneMarieW" w:date="2017-10-25T10:06:00Z">
        <w:r w:rsidDel="000A2C47">
          <w:delText xml:space="preserve">and </w:delText>
        </w:r>
      </w:del>
      <w:ins w:id="128" w:author="AnneMarieW" w:date="2017-10-25T10:06:00Z">
        <w:r w:rsidR="000A2C47">
          <w:t>(</w:t>
        </w:r>
      </w:ins>
      <w:r>
        <w:t xml:space="preserve">we’ll cover them fully in </w:t>
      </w:r>
      <w:r w:rsidR="00890D17" w:rsidRPr="00890D17">
        <w:rPr>
          <w:highlight w:val="yellow"/>
          <w:rPrChange w:id="129" w:author="janelle" w:date="2017-11-08T12:11:00Z">
            <w:rPr>
              <w:rFonts w:ascii="Courier" w:hAnsi="Courier"/>
              <w:color w:val="0000FF"/>
              <w:sz w:val="20"/>
            </w:rPr>
          </w:rPrChange>
        </w:rPr>
        <w:t>Chapter 13</w:t>
      </w:r>
      <w:ins w:id="130" w:author="AnneMarieW" w:date="2017-10-25T10:06:00Z">
        <w:r w:rsidR="000A2C47">
          <w:t>)</w:t>
        </w:r>
      </w:ins>
      <w:r>
        <w:t xml:space="preserve">, but for </w:t>
      </w:r>
      <w:del w:id="131" w:author="AnneMarieW" w:date="2017-10-25T10:03:00Z">
        <w:r w:rsidDel="00B417DF">
          <w:delText xml:space="preserve">our purposes </w:delText>
        </w:r>
      </w:del>
      <w:r>
        <w:t xml:space="preserve">now </w:t>
      </w:r>
      <w:del w:id="132" w:author="AnneMarieW" w:date="2017-10-25T10:04:00Z">
        <w:r w:rsidDel="00B417DF">
          <w:delText>we</w:delText>
        </w:r>
      </w:del>
      <w:ins w:id="133" w:author="AnneMarieW" w:date="2017-10-25T10:04:00Z">
        <w:r w:rsidR="00B417DF">
          <w:t>you</w:t>
        </w:r>
      </w:ins>
      <w:r>
        <w:t xml:space="preserve"> only need to</w:t>
      </w:r>
      <w:r>
        <w:rPr>
          <w:rFonts w:eastAsia="Microsoft YaHei"/>
        </w:rPr>
        <w:t xml:space="preserve"> </w:t>
      </w:r>
      <w:r>
        <w:t xml:space="preserve">know two </w:t>
      </w:r>
      <w:del w:id="134" w:author="AnneMarieW" w:date="2017-10-25T10:04:00Z">
        <w:r w:rsidDel="00B417DF">
          <w:delText>thing</w:delText>
        </w:r>
      </w:del>
      <w:ins w:id="135" w:author="AnneMarieW" w:date="2017-10-25T10:04:00Z">
        <w:r w:rsidR="00B417DF">
          <w:t>detail</w:t>
        </w:r>
      </w:ins>
      <w:r>
        <w:t xml:space="preserve">s about iterators: </w:t>
      </w:r>
      <w:del w:id="136" w:author="AnneMarieW" w:date="2017-10-25T10:04:00Z">
        <w:r w:rsidDel="00B417DF">
          <w:delText>I</w:delText>
        </w:r>
      </w:del>
      <w:ins w:id="137" w:author="AnneMarieW" w:date="2017-10-25T10:04:00Z">
        <w:r w:rsidR="00B417DF">
          <w:t>i</w:t>
        </w:r>
      </w:ins>
      <w:r>
        <w:t xml:space="preserve">terators produce a series of values, and we can call the </w:t>
      </w:r>
      <w:r>
        <w:rPr>
          <w:rStyle w:val="Literal"/>
        </w:rPr>
        <w:t>collect</w:t>
      </w:r>
      <w:r>
        <w:t xml:space="preserve"> function on an iterator to turn it into a collection, such as a vector, containing all</w:t>
      </w:r>
      <w:del w:id="138" w:author="AnneMarieW" w:date="2017-10-25T10:04:00Z">
        <w:r w:rsidDel="00B417DF">
          <w:delText xml:space="preserve"> of</w:delText>
        </w:r>
      </w:del>
      <w:r>
        <w:t xml:space="preserve"> the elements the iterator produces.</w:t>
      </w:r>
    </w:p>
    <w:p w14:paraId="63A9ABB5" w14:textId="103A671B" w:rsidR="00C77B8D" w:rsidRDefault="00D12966">
      <w:pPr>
        <w:pStyle w:val="ProductionDirective"/>
        <w:pPrChange w:id="139" w:author="janelle" w:date="2017-11-08T12:11:00Z">
          <w:pPr>
            <w:pStyle w:val="BodyFirst"/>
          </w:pPr>
        </w:pPrChange>
      </w:pPr>
      <w:ins w:id="140" w:author="janelle" w:date="2017-11-08T12:11:00Z">
        <w:r>
          <w:t>Prod: Conf</w:t>
        </w:r>
        <w:del w:id="141" w:author="Carol Nichols" w:date="2017-11-20T15:11:00Z">
          <w:r w:rsidDel="00151374">
            <w:delText>r</w:delText>
          </w:r>
        </w:del>
        <w:r>
          <w:t>i</w:t>
        </w:r>
      </w:ins>
      <w:ins w:id="142" w:author="Carol Nichols" w:date="2017-11-20T15:11:00Z">
        <w:r w:rsidR="00151374">
          <w:t>r</w:t>
        </w:r>
      </w:ins>
      <w:ins w:id="143" w:author="janelle" w:date="2017-11-08T12:11:00Z">
        <w:r>
          <w:t>m xref</w:t>
        </w:r>
      </w:ins>
    </w:p>
    <w:p w14:paraId="7F2D3CC8" w14:textId="5BDC7A6C" w:rsidR="009C0D3F" w:rsidRDefault="00524B31" w:rsidP="000B47BE">
      <w:pPr>
        <w:pStyle w:val="Body"/>
      </w:pPr>
      <w:del w:id="144" w:author="AnneMarieW" w:date="2017-10-25T10:07:00Z">
        <w:r w:rsidDel="000A2C47">
          <w:delText>Let’s give it a try: u</w:delText>
        </w:r>
      </w:del>
      <w:ins w:id="145" w:author="AnneMarieW" w:date="2017-10-25T10:07:00Z">
        <w:r w:rsidR="000A2C47">
          <w:t>U</w:t>
        </w:r>
      </w:ins>
      <w:r>
        <w:t xml:space="preserve">se the code in Listing 12-1 to </w:t>
      </w:r>
      <w:r>
        <w:rPr>
          <w:rFonts w:eastAsia="Microsoft YaHei"/>
        </w:rPr>
        <w:t xml:space="preserve">allow your </w:t>
      </w:r>
      <w:r>
        <w:rPr>
          <w:rStyle w:val="Literal"/>
          <w:rFonts w:eastAsia="Microsoft YaHei"/>
        </w:rPr>
        <w:t>minigrep</w:t>
      </w:r>
      <w:r>
        <w:rPr>
          <w:rFonts w:eastAsia="Microsoft YaHei"/>
        </w:rPr>
        <w:t xml:space="preserve"> program to </w:t>
      </w:r>
      <w:r>
        <w:t>read any command line arguments passed</w:t>
      </w:r>
      <w:ins w:id="146" w:author="AnneMarieW" w:date="2017-10-25T10:07:00Z">
        <w:r w:rsidR="000A2C47">
          <w:t xml:space="preserve"> to</w:t>
        </w:r>
      </w:ins>
      <w:r>
        <w:t xml:space="preserve"> it and then collect the values into a vector</w:t>
      </w:r>
      <w:ins w:id="147" w:author="Carol Nichols" w:date="2017-11-20T15:28:00Z">
        <w:r w:rsidR="000E4DC9">
          <w:t>:</w:t>
        </w:r>
      </w:ins>
      <w:del w:id="148" w:author="Carol Nichols" w:date="2017-11-20T15:28:00Z">
        <w:r w:rsidDel="000E4DC9">
          <w:delText>.</w:delText>
        </w:r>
      </w:del>
    </w:p>
    <w:p w14:paraId="0581B26E" w14:textId="77777777" w:rsidR="009C0D3F" w:rsidRDefault="00524B31">
      <w:pPr>
        <w:pStyle w:val="ProductionDirective"/>
      </w:pPr>
      <w:del w:id="149" w:author="janelle" w:date="2017-11-08T12:10:00Z">
        <w:r w:rsidDel="00D12966">
          <w:delText xml:space="preserve">Filename: </w:delText>
        </w:r>
      </w:del>
      <w:r>
        <w:t>src/main.rs</w:t>
      </w:r>
    </w:p>
    <w:p w14:paraId="5BA6DD7B" w14:textId="77777777" w:rsidR="009C0D3F" w:rsidRDefault="00524B31">
      <w:pPr>
        <w:pStyle w:val="CodeA"/>
      </w:pPr>
      <w:r>
        <w:t>use std::env;</w:t>
      </w:r>
    </w:p>
    <w:p w14:paraId="2B8BA861" w14:textId="77777777" w:rsidR="009C0D3F" w:rsidRDefault="009C0D3F">
      <w:pPr>
        <w:pStyle w:val="CodeB"/>
      </w:pPr>
    </w:p>
    <w:p w14:paraId="27C74BE9" w14:textId="77777777" w:rsidR="009C0D3F" w:rsidRDefault="00524B31">
      <w:pPr>
        <w:pStyle w:val="CodeB"/>
      </w:pPr>
      <w:r>
        <w:t>fn main() {</w:t>
      </w:r>
    </w:p>
    <w:p w14:paraId="23B7E5BD" w14:textId="77777777" w:rsidR="009C0D3F" w:rsidRDefault="00524B31">
      <w:pPr>
        <w:pStyle w:val="CodeB"/>
      </w:pPr>
      <w:r>
        <w:t xml:space="preserve">    let args: Vec&lt;String&gt; = env::args().collect();</w:t>
      </w:r>
    </w:p>
    <w:p w14:paraId="60F5510F" w14:textId="77777777" w:rsidR="009C0D3F" w:rsidRDefault="00524B31">
      <w:pPr>
        <w:pStyle w:val="CodeB"/>
      </w:pPr>
      <w:r>
        <w:t xml:space="preserve">    println!("{:?}", args);</w:t>
      </w:r>
    </w:p>
    <w:p w14:paraId="3E339EA4" w14:textId="77777777" w:rsidR="009C0D3F" w:rsidRDefault="00524B31" w:rsidP="00F478EC">
      <w:pPr>
        <w:pStyle w:val="CodeC"/>
      </w:pPr>
      <w:r>
        <w:t>}</w:t>
      </w:r>
    </w:p>
    <w:p w14:paraId="5D59CC86" w14:textId="77777777" w:rsidR="009C0D3F" w:rsidRDefault="00524B31">
      <w:pPr>
        <w:pStyle w:val="Listing"/>
      </w:pPr>
      <w:r>
        <w:lastRenderedPageBreak/>
        <w:t>Listing 12-1: Collect</w:t>
      </w:r>
      <w:r w:rsidR="0089724B">
        <w:t>ing</w:t>
      </w:r>
      <w:r>
        <w:t xml:space="preserve"> the command line arguments into a vector and print</w:t>
      </w:r>
      <w:ins w:id="150" w:author="AnneMarieW" w:date="2017-10-25T10:08:00Z">
        <w:r w:rsidR="000A2C47">
          <w:t>ing</w:t>
        </w:r>
      </w:ins>
      <w:r>
        <w:t xml:space="preserve"> them</w:t>
      </w:r>
      <w:del w:id="151" w:author="AnneMarieW" w:date="2017-10-27T11:27:00Z">
        <w:r w:rsidDel="00B15700">
          <w:delText xml:space="preserve"> out</w:delText>
        </w:r>
      </w:del>
    </w:p>
    <w:p w14:paraId="59080D71" w14:textId="77777777" w:rsidR="009C0D3F" w:rsidRDefault="00524B31" w:rsidP="000B47BE">
      <w:pPr>
        <w:pStyle w:val="Body"/>
        <w:rPr>
          <w:ins w:id="152" w:author="janelle" w:date="2017-11-08T12:12:00Z"/>
        </w:rPr>
      </w:pPr>
      <w:r>
        <w:t xml:space="preserve">First, we bring the </w:t>
      </w:r>
      <w:r>
        <w:rPr>
          <w:rStyle w:val="Literal"/>
        </w:rPr>
        <w:t>std::env</w:t>
      </w:r>
      <w:r>
        <w:t xml:space="preserve"> module into scope with a </w:t>
      </w:r>
      <w:r>
        <w:rPr>
          <w:rStyle w:val="Literal"/>
        </w:rPr>
        <w:t>use</w:t>
      </w:r>
      <w:r>
        <w:t xml:space="preserve"> statement so </w:t>
      </w:r>
      <w:del w:id="153" w:author="AnneMarieW" w:date="2017-10-25T10:08:00Z">
        <w:r w:rsidDel="000A2C47">
          <w:delText xml:space="preserve">that </w:delText>
        </w:r>
      </w:del>
      <w:r>
        <w:t xml:space="preserve">we can use its </w:t>
      </w:r>
      <w:r>
        <w:rPr>
          <w:rStyle w:val="Literal"/>
        </w:rPr>
        <w:t>args</w:t>
      </w:r>
      <w:r>
        <w:t xml:space="preserve"> function. Notice </w:t>
      </w:r>
      <w:ins w:id="154" w:author="AnneMarieW" w:date="2017-10-25T10:08:00Z">
        <w:r w:rsidR="000A2C47">
          <w:t xml:space="preserve">that </w:t>
        </w:r>
      </w:ins>
      <w:r>
        <w:t xml:space="preserve">the </w:t>
      </w:r>
      <w:r>
        <w:rPr>
          <w:rStyle w:val="Literal"/>
        </w:rPr>
        <w:t>std::env::args</w:t>
      </w:r>
      <w:r>
        <w:t xml:space="preserve"> function is nested in two levels of modules. As we </w:t>
      </w:r>
      <w:del w:id="155" w:author="AnneMarieW" w:date="2017-10-25T10:08:00Z">
        <w:r w:rsidDel="000A2C47">
          <w:delText xml:space="preserve">talked about </w:delText>
        </w:r>
      </w:del>
      <w:ins w:id="156" w:author="AnneMarieW" w:date="2017-10-25T10:08:00Z">
        <w:r w:rsidR="000A2C47">
          <w:t xml:space="preserve">discussed </w:t>
        </w:r>
      </w:ins>
      <w:r>
        <w:t xml:space="preserve">in </w:t>
      </w:r>
      <w:r w:rsidR="00890D17" w:rsidRPr="00890D17">
        <w:rPr>
          <w:highlight w:val="yellow"/>
          <w:rPrChange w:id="157" w:author="janelle" w:date="2017-11-08T12:12:00Z">
            <w:rPr>
              <w:rFonts w:ascii="Courier" w:hAnsi="Courier"/>
              <w:color w:val="0000FF"/>
              <w:sz w:val="20"/>
            </w:rPr>
          </w:rPrChange>
        </w:rPr>
        <w:t>Chapter 7</w:t>
      </w:r>
      <w:r>
        <w:t>, in cases where the desired function is nested in more than one module, it’s conventional to bring the parent module</w:t>
      </w:r>
      <w:r>
        <w:rPr>
          <w:rFonts w:eastAsia="Microsoft YaHei"/>
        </w:rPr>
        <w:t xml:space="preserve"> </w:t>
      </w:r>
      <w:r>
        <w:t>into scope</w:t>
      </w:r>
      <w:del w:id="158" w:author="AnneMarieW" w:date="2017-10-25T10:09:00Z">
        <w:r w:rsidDel="000A2C47">
          <w:delText>,</w:delText>
        </w:r>
      </w:del>
      <w:r>
        <w:t xml:space="preserve"> rather than the function</w:t>
      </w:r>
      <w:del w:id="159" w:author="AnneMarieW" w:date="2017-10-25T10:09:00Z">
        <w:r w:rsidDel="000A2C47">
          <w:delText xml:space="preserve"> itself</w:delText>
        </w:r>
      </w:del>
      <w:r>
        <w:t xml:space="preserve">. </w:t>
      </w:r>
      <w:ins w:id="160" w:author="AnneMarieW" w:date="2017-10-25T10:09:00Z">
        <w:r w:rsidR="000A2C47">
          <w:t xml:space="preserve">As a result, </w:t>
        </w:r>
      </w:ins>
      <w:del w:id="161" w:author="AnneMarieW" w:date="2017-10-25T10:09:00Z">
        <w:r w:rsidDel="000A2C47">
          <w:delText>This lets us</w:delText>
        </w:r>
      </w:del>
      <w:ins w:id="162" w:author="AnneMarieW" w:date="2017-10-25T10:09:00Z">
        <w:r w:rsidR="000A2C47">
          <w:t>we can</w:t>
        </w:r>
      </w:ins>
      <w:r>
        <w:t xml:space="preserve"> easily use other functions from </w:t>
      </w:r>
      <w:r>
        <w:rPr>
          <w:rStyle w:val="Literal"/>
        </w:rPr>
        <w:t>std::env</w:t>
      </w:r>
      <w:r>
        <w:t xml:space="preserve">. It’s also less ambiguous than </w:t>
      </w:r>
      <w:r w:rsidRPr="00FC53BC">
        <w:t xml:space="preserve">adding </w:t>
      </w:r>
      <w:r w:rsidRPr="00FC53BC">
        <w:rPr>
          <w:rStyle w:val="Literal"/>
        </w:rPr>
        <w:t>use std::env::args</w:t>
      </w:r>
      <w:del w:id="163" w:author="AnneMarieW" w:date="2017-10-25T10:12:00Z">
        <w:r w:rsidRPr="00FC53BC" w:rsidDel="005A4A44">
          <w:rPr>
            <w:rStyle w:val="Literal"/>
          </w:rPr>
          <w:delText>;</w:delText>
        </w:r>
      </w:del>
      <w:r>
        <w:t xml:space="preserve"> </w:t>
      </w:r>
      <w:ins w:id="164" w:author="AnneMarieW" w:date="2017-10-25T10:10:00Z">
        <w:r w:rsidR="000A2C47">
          <w:t xml:space="preserve">and </w:t>
        </w:r>
      </w:ins>
      <w:r>
        <w:t xml:space="preserve">then calling the function with just </w:t>
      </w:r>
      <w:r>
        <w:rPr>
          <w:rStyle w:val="Literal"/>
        </w:rPr>
        <w:t>args</w:t>
      </w:r>
      <w:del w:id="165" w:author="AnneMarieW" w:date="2017-10-25T10:11:00Z">
        <w:r w:rsidDel="005A4A44">
          <w:delText>;</w:delText>
        </w:r>
      </w:del>
      <w:r>
        <w:t xml:space="preserve"> </w:t>
      </w:r>
      <w:del w:id="166" w:author="AnneMarieW" w:date="2017-10-25T10:10:00Z">
        <w:r w:rsidDel="007624D3">
          <w:delText>that</w:delText>
        </w:r>
      </w:del>
      <w:ins w:id="167" w:author="AnneMarieW" w:date="2017-10-25T10:10:00Z">
        <w:r w:rsidR="007624D3">
          <w:t>because</w:t>
        </w:r>
      </w:ins>
      <w:r>
        <w:t xml:space="preserve"> </w:t>
      </w:r>
      <w:ins w:id="168" w:author="AnneMarieW" w:date="2017-10-25T10:11:00Z">
        <w:r w:rsidR="007624D3" w:rsidRPr="00FC53BC">
          <w:rPr>
            <w:rStyle w:val="Literal"/>
          </w:rPr>
          <w:t>args</w:t>
        </w:r>
        <w:r w:rsidR="007624D3">
          <w:t xml:space="preserve"> </w:t>
        </w:r>
      </w:ins>
      <w:r>
        <w:t>might easily be mistaken for a function that’s defined in the current module.</w:t>
      </w:r>
    </w:p>
    <w:p w14:paraId="24F87CF2" w14:textId="77777777" w:rsidR="00C77B8D" w:rsidRDefault="00D12966">
      <w:pPr>
        <w:pStyle w:val="ProductionDirective"/>
        <w:pPrChange w:id="169" w:author="janelle" w:date="2017-11-08T12:12:00Z">
          <w:pPr>
            <w:pStyle w:val="Body"/>
          </w:pPr>
        </w:pPrChange>
      </w:pPr>
      <w:ins w:id="170" w:author="janelle" w:date="2017-11-08T12:12:00Z">
        <w:r>
          <w:t>prod: confirm xref</w:t>
        </w:r>
      </w:ins>
    </w:p>
    <w:p w14:paraId="6BDE2208" w14:textId="77777777" w:rsidR="009C0D3F" w:rsidRDefault="00524B31">
      <w:pPr>
        <w:pStyle w:val="ProductionDirective"/>
      </w:pPr>
      <w:r>
        <w:t>Start box</w:t>
      </w:r>
    </w:p>
    <w:p w14:paraId="43CC901B" w14:textId="77777777" w:rsidR="009C0D3F" w:rsidRPr="00237B9A" w:rsidRDefault="00524B31" w:rsidP="00237B9A">
      <w:pPr>
        <w:pStyle w:val="HeadBox"/>
      </w:pPr>
      <w:r w:rsidRPr="00237B9A">
        <w:t xml:space="preserve">The </w:t>
      </w:r>
      <w:r w:rsidRPr="00237B9A">
        <w:rPr>
          <w:rStyle w:val="Literal"/>
          <w:rFonts w:ascii="Dogma" w:hAnsi="Dogma"/>
          <w:color w:val="808080"/>
          <w:sz w:val="24"/>
        </w:rPr>
        <w:t>args</w:t>
      </w:r>
      <w:r w:rsidRPr="00237B9A">
        <w:t xml:space="preserve"> Function and Invalid Unicode</w:t>
      </w:r>
    </w:p>
    <w:p w14:paraId="19C137C0" w14:textId="77777777" w:rsidR="009C0D3F" w:rsidRDefault="00524B31" w:rsidP="0089724B">
      <w:pPr>
        <w:pStyle w:val="BodyFirstBox"/>
      </w:pPr>
      <w:r>
        <w:t xml:space="preserve">Note that </w:t>
      </w:r>
      <w:r w:rsidR="00890D17" w:rsidRPr="00890D17">
        <w:rPr>
          <w:rStyle w:val="LiteralBox"/>
          <w:rPrChange w:id="171" w:author="janelle" w:date="2017-10-24T10:46:00Z">
            <w:rPr>
              <w:rStyle w:val="Literal"/>
            </w:rPr>
          </w:rPrChange>
        </w:rPr>
        <w:t>std::env::args</w:t>
      </w:r>
      <w:r>
        <w:t xml:space="preserve"> will panic if any argument contains invalid Unicode. If you</w:t>
      </w:r>
      <w:ins w:id="172" w:author="AnneMarieW" w:date="2017-10-25T10:13:00Z">
        <w:r w:rsidR="005A4A44">
          <w:t>r program</w:t>
        </w:r>
      </w:ins>
      <w:r>
        <w:t xml:space="preserve"> need</w:t>
      </w:r>
      <w:ins w:id="173" w:author="AnneMarieW" w:date="2017-10-25T10:13:00Z">
        <w:r w:rsidR="005A4A44">
          <w:t>s</w:t>
        </w:r>
      </w:ins>
      <w:r>
        <w:t xml:space="preserve"> to accept arguments containing invalid Unicode, use </w:t>
      </w:r>
      <w:r w:rsidR="00890D17" w:rsidRPr="00890D17">
        <w:rPr>
          <w:rStyle w:val="LiteralBox"/>
          <w:rPrChange w:id="174" w:author="janelle" w:date="2017-10-24T10:48:00Z">
            <w:rPr>
              <w:rStyle w:val="Literal"/>
            </w:rPr>
          </w:rPrChange>
        </w:rPr>
        <w:t>std::env::args_os</w:t>
      </w:r>
      <w:r>
        <w:t xml:space="preserve"> instead. That function returns </w:t>
      </w:r>
      <w:r w:rsidR="00890D17" w:rsidRPr="00890D17">
        <w:rPr>
          <w:rStyle w:val="LiteralBox"/>
          <w:rPrChange w:id="175" w:author="janelle" w:date="2017-10-24T10:48:00Z">
            <w:rPr>
              <w:rStyle w:val="Literal"/>
            </w:rPr>
          </w:rPrChange>
        </w:rPr>
        <w:t>OsString</w:t>
      </w:r>
      <w:r>
        <w:t xml:space="preserve"> values instead of </w:t>
      </w:r>
      <w:r w:rsidR="00890D17" w:rsidRPr="00890D17">
        <w:rPr>
          <w:rStyle w:val="LiteralBox"/>
          <w:rPrChange w:id="176" w:author="janelle" w:date="2017-10-24T10:48:00Z">
            <w:rPr>
              <w:rStyle w:val="Literal"/>
            </w:rPr>
          </w:rPrChange>
        </w:rPr>
        <w:t>String</w:t>
      </w:r>
      <w:r>
        <w:t xml:space="preserve"> values. We’ve chosen to use </w:t>
      </w:r>
      <w:r w:rsidR="00890D17" w:rsidRPr="00890D17">
        <w:rPr>
          <w:rStyle w:val="LiteralBox"/>
          <w:rPrChange w:id="177" w:author="janelle" w:date="2017-10-24T10:48:00Z">
            <w:rPr>
              <w:rStyle w:val="Literal"/>
            </w:rPr>
          </w:rPrChange>
        </w:rPr>
        <w:t>std::env::args</w:t>
      </w:r>
      <w:r>
        <w:t xml:space="preserve"> here for simplicity because </w:t>
      </w:r>
      <w:r w:rsidR="00890D17" w:rsidRPr="00890D17">
        <w:rPr>
          <w:rStyle w:val="LiteralBox"/>
          <w:rPrChange w:id="178" w:author="janelle" w:date="2017-10-24T10:48:00Z">
            <w:rPr>
              <w:rStyle w:val="Literal"/>
            </w:rPr>
          </w:rPrChange>
        </w:rPr>
        <w:t>OsString</w:t>
      </w:r>
      <w:r>
        <w:t xml:space="preserve"> values differ per</w:t>
      </w:r>
      <w:del w:id="179" w:author="AnneMarieW" w:date="2017-10-25T10:13:00Z">
        <w:r w:rsidDel="005A4A44">
          <w:delText>-</w:delText>
        </w:r>
      </w:del>
      <w:ins w:id="180" w:author="AnneMarieW" w:date="2017-10-25T10:13:00Z">
        <w:r w:rsidR="005A4A44">
          <w:t xml:space="preserve"> </w:t>
        </w:r>
      </w:ins>
      <w:r>
        <w:t xml:space="preserve">platform and are more complex to work with than </w:t>
      </w:r>
      <w:r w:rsidR="00890D17" w:rsidRPr="00890D17">
        <w:rPr>
          <w:rStyle w:val="LiteralBox"/>
          <w:rPrChange w:id="181" w:author="janelle" w:date="2017-10-24T10:48:00Z">
            <w:rPr>
              <w:rStyle w:val="Literal"/>
            </w:rPr>
          </w:rPrChange>
        </w:rPr>
        <w:t>String</w:t>
      </w:r>
      <w:r>
        <w:t xml:space="preserve"> values.</w:t>
      </w:r>
    </w:p>
    <w:p w14:paraId="24846F5B" w14:textId="77777777" w:rsidR="009C0D3F" w:rsidRPr="0089724B" w:rsidRDefault="00524B31">
      <w:pPr>
        <w:pStyle w:val="ProductionDirective"/>
      </w:pPr>
      <w:r>
        <w:t xml:space="preserve"> End box</w:t>
      </w:r>
    </w:p>
    <w:p w14:paraId="07B0CF27" w14:textId="77777777" w:rsidR="009C0D3F" w:rsidRDefault="00524B31" w:rsidP="000B47BE">
      <w:pPr>
        <w:pStyle w:val="Body"/>
      </w:pPr>
      <w:r>
        <w:t xml:space="preserve">On the first line of </w:t>
      </w:r>
      <w:r>
        <w:rPr>
          <w:rStyle w:val="Literal"/>
        </w:rPr>
        <w:t>main</w:t>
      </w:r>
      <w:r>
        <w:t xml:space="preserve">, we call </w:t>
      </w:r>
      <w:r>
        <w:rPr>
          <w:rStyle w:val="Literal"/>
        </w:rPr>
        <w:t>env::args</w:t>
      </w:r>
      <w:r>
        <w:t xml:space="preserve">, and immediately use </w:t>
      </w:r>
      <w:r>
        <w:rPr>
          <w:rStyle w:val="Literal"/>
        </w:rPr>
        <w:t>collect</w:t>
      </w:r>
      <w:r>
        <w:t xml:space="preserve"> to turn the iterator into a vector containing all </w:t>
      </w:r>
      <w:del w:id="182" w:author="AnneMarieW" w:date="2017-10-25T10:13:00Z">
        <w:r w:rsidDel="005A4A44">
          <w:delText xml:space="preserve">of </w:delText>
        </w:r>
      </w:del>
      <w:r>
        <w:t xml:space="preserve">the values produced by the iterator. </w:t>
      </w:r>
      <w:ins w:id="183" w:author="AnneMarieW" w:date="2017-10-25T10:14:00Z">
        <w:r w:rsidR="00262DEE">
          <w:t xml:space="preserve">We can use </w:t>
        </w:r>
      </w:ins>
      <w:del w:id="184" w:author="AnneMarieW" w:date="2017-10-25T10:14:00Z">
        <w:r w:rsidDel="00262DEE">
          <w:delText>T</w:delText>
        </w:r>
      </w:del>
      <w:ins w:id="185" w:author="AnneMarieW" w:date="2017-10-25T10:14:00Z">
        <w:r w:rsidR="00262DEE">
          <w:t>t</w:t>
        </w:r>
      </w:ins>
      <w:r>
        <w:t xml:space="preserve">he </w:t>
      </w:r>
      <w:r>
        <w:rPr>
          <w:rStyle w:val="Literal"/>
        </w:rPr>
        <w:t>collect</w:t>
      </w:r>
      <w:r>
        <w:t xml:space="preserve"> function </w:t>
      </w:r>
      <w:del w:id="186" w:author="AnneMarieW" w:date="2017-10-25T10:14:00Z">
        <w:r w:rsidDel="00262DEE">
          <w:delText xml:space="preserve">can be used </w:delText>
        </w:r>
      </w:del>
      <w:r>
        <w:t xml:space="preserve">to create many kinds of collections, so we explicitly annotate the type of </w:t>
      </w:r>
      <w:r>
        <w:rPr>
          <w:rStyle w:val="Literal"/>
        </w:rPr>
        <w:t>args</w:t>
      </w:r>
      <w:r>
        <w:t xml:space="preserve"> to specify that we want a vector of strings. </w:t>
      </w:r>
      <w:ins w:id="187" w:author="AnneMarieW" w:date="2017-10-25T10:14:00Z">
        <w:r w:rsidR="00262DEE">
          <w:t>Al</w:t>
        </w:r>
      </w:ins>
      <w:del w:id="188" w:author="AnneMarieW" w:date="2017-10-25T10:14:00Z">
        <w:r w:rsidDel="00262DEE">
          <w:delText>T</w:delText>
        </w:r>
      </w:del>
      <w:ins w:id="189" w:author="AnneMarieW" w:date="2017-10-25T10:14:00Z">
        <w:r w:rsidR="00262DEE">
          <w:t>t</w:t>
        </w:r>
      </w:ins>
      <w:r>
        <w:t xml:space="preserve">hough we very rarely need to annotate types in Rust, </w:t>
      </w:r>
      <w:r>
        <w:rPr>
          <w:rStyle w:val="Literal"/>
        </w:rPr>
        <w:t>collect</w:t>
      </w:r>
      <w:r>
        <w:t xml:space="preserve"> is one function you do often need to annotate because Rust</w:t>
      </w:r>
      <w:r>
        <w:rPr>
          <w:rFonts w:eastAsia="Microsoft YaHei"/>
        </w:rPr>
        <w:t xml:space="preserve"> </w:t>
      </w:r>
      <w:r>
        <w:t xml:space="preserve">isn’t able to infer </w:t>
      </w:r>
      <w:del w:id="190" w:author="AnneMarieW" w:date="2017-10-25T10:14:00Z">
        <w:r w:rsidDel="00262DEE">
          <w:delText>what</w:delText>
        </w:r>
      </w:del>
      <w:ins w:id="191" w:author="AnneMarieW" w:date="2017-10-25T10:14:00Z">
        <w:r w:rsidR="00262DEE">
          <w:t>the</w:t>
        </w:r>
      </w:ins>
      <w:r>
        <w:t xml:space="preserve"> kind of collection you want.</w:t>
      </w:r>
    </w:p>
    <w:p w14:paraId="2507BD86" w14:textId="77777777" w:rsidR="009C0D3F" w:rsidRDefault="00524B31" w:rsidP="000B47BE">
      <w:pPr>
        <w:pStyle w:val="Body"/>
      </w:pPr>
      <w:r>
        <w:t xml:space="preserve">Finally, we print </w:t>
      </w:r>
      <w:del w:id="192" w:author="AnneMarieW" w:date="2017-10-25T10:14:00Z">
        <w:r w:rsidDel="00262DEE">
          <w:delText xml:space="preserve">out </w:delText>
        </w:r>
      </w:del>
      <w:r>
        <w:t xml:space="preserve">the vector </w:t>
      </w:r>
      <w:del w:id="193" w:author="AnneMarieW" w:date="2017-10-25T10:15:00Z">
        <w:r w:rsidDel="00262DEE">
          <w:delText>with</w:delText>
        </w:r>
      </w:del>
      <w:ins w:id="194" w:author="AnneMarieW" w:date="2017-10-25T10:15:00Z">
        <w:r w:rsidR="00262DEE">
          <w:t>using</w:t>
        </w:r>
      </w:ins>
      <w:r>
        <w:t xml:space="preserve"> the debug formatter, </w:t>
      </w:r>
      <w:r>
        <w:rPr>
          <w:rStyle w:val="Literal"/>
        </w:rPr>
        <w:t>:?</w:t>
      </w:r>
      <w:r>
        <w:t xml:space="preserve">. Let’s try running </w:t>
      </w:r>
      <w:del w:id="195" w:author="AnneMarieW" w:date="2017-10-25T10:15:00Z">
        <w:r w:rsidDel="00262DEE">
          <w:delText>our</w:delText>
        </w:r>
      </w:del>
      <w:ins w:id="196" w:author="AnneMarieW" w:date="2017-10-25T10:15:00Z">
        <w:r w:rsidR="00262DEE">
          <w:t>the</w:t>
        </w:r>
      </w:ins>
      <w:r>
        <w:t xml:space="preserve"> code with no arguments, and then with two arguments:</w:t>
      </w:r>
    </w:p>
    <w:p w14:paraId="34FE738E" w14:textId="77777777" w:rsidR="009C0D3F" w:rsidRDefault="00524B31">
      <w:pPr>
        <w:pStyle w:val="CodeA"/>
        <w:rPr>
          <w:ins w:id="197" w:author="Carol Nichols" w:date="2017-11-20T15:19:00Z"/>
        </w:rPr>
      </w:pPr>
      <w:r>
        <w:t xml:space="preserve">$ </w:t>
      </w:r>
      <w:r w:rsidRPr="008337A6">
        <w:rPr>
          <w:rStyle w:val="EmphasisBold"/>
          <w:rPrChange w:id="198" w:author="Carol Nichols" w:date="2017-11-21T13:22:00Z">
            <w:rPr/>
          </w:rPrChange>
        </w:rPr>
        <w:t>cargo run</w:t>
      </w:r>
    </w:p>
    <w:p w14:paraId="7E807C30" w14:textId="3E886FDA" w:rsidR="00583999" w:rsidRPr="00583999" w:rsidRDefault="00583999">
      <w:pPr>
        <w:pStyle w:val="CodeB"/>
        <w:pPrChange w:id="199" w:author="Carol Nichols" w:date="2017-11-20T15:19:00Z">
          <w:pPr>
            <w:pStyle w:val="CodeA"/>
          </w:pPr>
        </w:pPrChange>
      </w:pPr>
      <w:ins w:id="200" w:author="Carol Nichols" w:date="2017-11-20T15:19:00Z">
        <w:r>
          <w:t>--snip--</w:t>
        </w:r>
      </w:ins>
    </w:p>
    <w:p w14:paraId="20A3D911" w14:textId="77777777" w:rsidR="009C0D3F" w:rsidRDefault="00524B31">
      <w:pPr>
        <w:pStyle w:val="CodeB"/>
      </w:pPr>
      <w:r>
        <w:t>["target/debug/minigrep"]</w:t>
      </w:r>
    </w:p>
    <w:p w14:paraId="48CB29C8" w14:textId="77777777" w:rsidR="009C0D3F" w:rsidRDefault="009C0D3F">
      <w:pPr>
        <w:pStyle w:val="CodeB"/>
      </w:pPr>
    </w:p>
    <w:p w14:paraId="350EB7DF" w14:textId="77777777" w:rsidR="009C0D3F" w:rsidRDefault="00524B31">
      <w:pPr>
        <w:pStyle w:val="CodeB"/>
      </w:pPr>
      <w:r>
        <w:t>$ cargo run needle haystack</w:t>
      </w:r>
    </w:p>
    <w:p w14:paraId="10B0B42A" w14:textId="77777777" w:rsidR="009C0D3F" w:rsidRDefault="00524B31">
      <w:pPr>
        <w:pStyle w:val="CodeB"/>
      </w:pPr>
      <w:del w:id="201" w:author="janelle" w:date="2017-11-16T11:22:00Z">
        <w:r w:rsidDel="008071EC">
          <w:delText>...</w:delText>
        </w:r>
      </w:del>
      <w:ins w:id="202" w:author="janelle" w:date="2017-11-16T11:22:00Z">
        <w:r w:rsidR="008071EC">
          <w:t>--</w:t>
        </w:r>
      </w:ins>
      <w:commentRangeStart w:id="203"/>
      <w:commentRangeStart w:id="204"/>
      <w:r>
        <w:t>snip</w:t>
      </w:r>
      <w:commentRangeEnd w:id="203"/>
      <w:r w:rsidR="005A40AD">
        <w:rPr>
          <w:rStyle w:val="CommentReference"/>
          <w:rFonts w:asciiTheme="minorHAnsi" w:eastAsiaTheme="minorHAnsi" w:hAnsiTheme="minorHAnsi" w:cstheme="minorBidi"/>
          <w:color w:val="auto"/>
        </w:rPr>
        <w:commentReference w:id="203"/>
      </w:r>
      <w:commentRangeEnd w:id="204"/>
      <w:r w:rsidR="00583999">
        <w:rPr>
          <w:rStyle w:val="CommentReference"/>
          <w:rFonts w:asciiTheme="minorHAnsi" w:eastAsiaTheme="minorHAnsi" w:hAnsiTheme="minorHAnsi" w:cstheme="minorBidi"/>
          <w:color w:val="auto"/>
        </w:rPr>
        <w:commentReference w:id="204"/>
      </w:r>
      <w:ins w:id="205" w:author="janelle" w:date="2017-11-16T11:22:00Z">
        <w:r w:rsidR="008071EC">
          <w:t>--</w:t>
        </w:r>
      </w:ins>
      <w:del w:id="206" w:author="janelle" w:date="2017-11-16T11:22:00Z">
        <w:r w:rsidDel="008071EC">
          <w:delText>...</w:delText>
        </w:r>
      </w:del>
    </w:p>
    <w:p w14:paraId="65FC740A" w14:textId="77777777" w:rsidR="009C0D3F" w:rsidRDefault="00524B31" w:rsidP="00F478EC">
      <w:pPr>
        <w:pStyle w:val="CodeC"/>
      </w:pPr>
      <w:r>
        <w:lastRenderedPageBreak/>
        <w:t>["target/debug/minigrep", "needle", "haystack"]</w:t>
      </w:r>
    </w:p>
    <w:p w14:paraId="20FC9A19" w14:textId="77777777" w:rsidR="009C0D3F" w:rsidRPr="0089724B" w:rsidRDefault="00524B31" w:rsidP="000B47BE">
      <w:pPr>
        <w:pStyle w:val="Body"/>
        <w:rPr>
          <w:rFonts w:eastAsia="Microsoft YaHei"/>
        </w:rPr>
      </w:pPr>
      <w:del w:id="207" w:author="AnneMarieW" w:date="2017-10-25T10:15:00Z">
        <w:r w:rsidDel="00262DEE">
          <w:delText>You may n</w:delText>
        </w:r>
      </w:del>
      <w:ins w:id="208" w:author="AnneMarieW" w:date="2017-10-25T10:15:00Z">
        <w:r w:rsidR="00262DEE">
          <w:t>N</w:t>
        </w:r>
      </w:ins>
      <w:r>
        <w:t xml:space="preserve">otice that the first value in the vector is </w:t>
      </w:r>
      <w:r>
        <w:rPr>
          <w:rStyle w:val="Literal"/>
        </w:rPr>
        <w:t>"target/debug/minigrep"</w:t>
      </w:r>
      <w:r>
        <w:t xml:space="preserve">, which is the name of our binary. </w:t>
      </w:r>
      <w:bookmarkStart w:id="209" w:name="__DdeLink__89417_1551282135"/>
      <w:r>
        <w:rPr>
          <w:rFonts w:eastAsia="Microsoft YaHei"/>
        </w:rPr>
        <w:t xml:space="preserve">This matches the behavior </w:t>
      </w:r>
      <w:commentRangeStart w:id="210"/>
      <w:commentRangeStart w:id="211"/>
      <w:r>
        <w:rPr>
          <w:rFonts w:eastAsia="Microsoft YaHei"/>
        </w:rPr>
        <w:t>of the arguments list in C</w:t>
      </w:r>
      <w:commentRangeEnd w:id="210"/>
      <w:r w:rsidR="00104FC6">
        <w:rPr>
          <w:rStyle w:val="CommentReference"/>
          <w:rFonts w:asciiTheme="minorHAnsi" w:eastAsiaTheme="minorHAnsi" w:hAnsiTheme="minorHAnsi" w:cstheme="minorBidi"/>
          <w:color w:val="auto"/>
        </w:rPr>
        <w:commentReference w:id="210"/>
      </w:r>
      <w:commentRangeEnd w:id="211"/>
      <w:r w:rsidR="00583999">
        <w:rPr>
          <w:rStyle w:val="CommentReference"/>
          <w:rFonts w:asciiTheme="minorHAnsi" w:eastAsiaTheme="minorHAnsi" w:hAnsiTheme="minorHAnsi" w:cstheme="minorBidi"/>
          <w:color w:val="auto"/>
        </w:rPr>
        <w:commentReference w:id="211"/>
      </w:r>
      <w:r>
        <w:rPr>
          <w:rFonts w:eastAsia="Microsoft YaHei"/>
        </w:rPr>
        <w:t xml:space="preserve">, </w:t>
      </w:r>
      <w:del w:id="212" w:author="Liz Chadwick" w:date="2017-10-23T16:19:00Z">
        <w:r w:rsidDel="001B0EC1">
          <w:rPr>
            <w:rFonts w:eastAsia="Microsoft YaHei"/>
          </w:rPr>
          <w:delText>and lets</w:delText>
        </w:r>
      </w:del>
      <w:ins w:id="213" w:author="Liz Chadwick" w:date="2017-10-23T16:19:00Z">
        <w:r w:rsidR="001B0EC1">
          <w:rPr>
            <w:rFonts w:eastAsia="Microsoft YaHei"/>
          </w:rPr>
          <w:t>letting</w:t>
        </w:r>
      </w:ins>
      <w:r>
        <w:rPr>
          <w:rFonts w:eastAsia="Microsoft YaHei"/>
        </w:rPr>
        <w:t xml:space="preserve"> programs use the name by which they were invoked in their execution. It</w:t>
      </w:r>
      <w:r w:rsidR="00357C60">
        <w:t>’</w:t>
      </w:r>
      <w:r>
        <w:rPr>
          <w:rFonts w:eastAsia="Microsoft YaHei"/>
        </w:rPr>
        <w:t xml:space="preserve">s </w:t>
      </w:r>
      <w:ins w:id="214" w:author="Liz Chadwick" w:date="2017-10-23T16:24:00Z">
        <w:r w:rsidR="001962BA">
          <w:rPr>
            <w:rFonts w:eastAsia="Microsoft YaHei"/>
          </w:rPr>
          <w:t xml:space="preserve">often </w:t>
        </w:r>
      </w:ins>
      <w:r>
        <w:rPr>
          <w:rFonts w:eastAsia="Microsoft YaHei"/>
        </w:rPr>
        <w:t>convenient to have access to the program name</w:t>
      </w:r>
      <w:ins w:id="215" w:author="Liz Chadwick" w:date="2017-10-23T16:24:00Z">
        <w:del w:id="216" w:author="AnneMarieW" w:date="2017-10-25T10:16:00Z">
          <w:r w:rsidR="001962BA" w:rsidDel="00262DEE">
            <w:rPr>
              <w:rFonts w:eastAsia="Microsoft YaHei"/>
            </w:rPr>
            <w:delText>,</w:delText>
          </w:r>
        </w:del>
      </w:ins>
      <w:r>
        <w:rPr>
          <w:rFonts w:eastAsia="Microsoft YaHei"/>
        </w:rPr>
        <w:t xml:space="preserve"> in case we want to print it in messages or change behavior of the program based on what command line alias was used to invoke the program</w:t>
      </w:r>
      <w:del w:id="217" w:author="AnneMarieW" w:date="2017-10-25T10:16:00Z">
        <w:r w:rsidDel="00262DEE">
          <w:rPr>
            <w:rFonts w:eastAsia="Microsoft YaHei"/>
          </w:rPr>
          <w:delText>,</w:delText>
        </w:r>
      </w:del>
      <w:ins w:id="218" w:author="AnneMarieW" w:date="2017-10-25T10:16:00Z">
        <w:r w:rsidR="00262DEE">
          <w:rPr>
            <w:rFonts w:eastAsia="Microsoft YaHei"/>
          </w:rPr>
          <w:t>.</w:t>
        </w:r>
      </w:ins>
      <w:r>
        <w:rPr>
          <w:rFonts w:eastAsia="Microsoft YaHei"/>
        </w:rPr>
        <w:t xml:space="preserve"> </w:t>
      </w:r>
      <w:del w:id="219" w:author="AnneMarieW" w:date="2017-10-25T10:16:00Z">
        <w:r w:rsidDel="00262DEE">
          <w:rPr>
            <w:rFonts w:eastAsia="Microsoft YaHei"/>
          </w:rPr>
          <w:delText>b</w:delText>
        </w:r>
      </w:del>
      <w:ins w:id="220" w:author="AnneMarieW" w:date="2017-10-25T10:16:00Z">
        <w:r w:rsidR="00262DEE">
          <w:rPr>
            <w:rFonts w:eastAsia="Microsoft YaHei"/>
          </w:rPr>
          <w:t>B</w:t>
        </w:r>
      </w:ins>
      <w:r>
        <w:rPr>
          <w:rFonts w:eastAsia="Microsoft YaHei"/>
        </w:rPr>
        <w:t>ut for the purposes of this chapter</w:t>
      </w:r>
      <w:ins w:id="221" w:author="AnneMarieW" w:date="2017-10-25T10:16:00Z">
        <w:r w:rsidR="00262DEE">
          <w:rPr>
            <w:rFonts w:eastAsia="Microsoft YaHei"/>
          </w:rPr>
          <w:t>,</w:t>
        </w:r>
      </w:ins>
      <w:r>
        <w:rPr>
          <w:rFonts w:eastAsia="Microsoft YaHei"/>
        </w:rPr>
        <w:t xml:space="preserve"> we</w:t>
      </w:r>
      <w:r w:rsidR="00B3734E">
        <w:t>’</w:t>
      </w:r>
      <w:del w:id="222" w:author="AnneMarieW" w:date="2017-10-25T10:16:00Z">
        <w:r w:rsidDel="00262DEE">
          <w:rPr>
            <w:rFonts w:eastAsia="Microsoft YaHei"/>
          </w:rPr>
          <w:delText>re going to</w:delText>
        </w:r>
      </w:del>
      <w:ins w:id="223" w:author="AnneMarieW" w:date="2017-10-25T10:16:00Z">
        <w:r w:rsidR="00262DEE">
          <w:rPr>
            <w:rFonts w:eastAsia="Microsoft YaHei"/>
          </w:rPr>
          <w:t>ll</w:t>
        </w:r>
      </w:ins>
      <w:r>
        <w:rPr>
          <w:rFonts w:eastAsia="Microsoft YaHei"/>
        </w:rPr>
        <w:t xml:space="preserve"> ignore it and </w:t>
      </w:r>
      <w:del w:id="224" w:author="AnneMarieW" w:date="2017-10-25T10:16:00Z">
        <w:r w:rsidDel="00262DEE">
          <w:rPr>
            <w:rFonts w:eastAsia="Microsoft YaHei"/>
          </w:rPr>
          <w:delText>only</w:delText>
        </w:r>
        <w:bookmarkEnd w:id="209"/>
        <w:r w:rsidDel="00262DEE">
          <w:delText xml:space="preserve"> </w:delText>
        </w:r>
      </w:del>
      <w:r>
        <w:t xml:space="preserve">save </w:t>
      </w:r>
      <w:ins w:id="225" w:author="AnneMarieW" w:date="2017-10-25T10:16:00Z">
        <w:r w:rsidR="00262DEE">
          <w:rPr>
            <w:rFonts w:eastAsia="Microsoft YaHei"/>
          </w:rPr>
          <w:t>only</w:t>
        </w:r>
        <w:r w:rsidR="00262DEE">
          <w:t xml:space="preserve"> </w:t>
        </w:r>
      </w:ins>
      <w:r>
        <w:t>the two arguments we need.</w:t>
      </w:r>
    </w:p>
    <w:p w14:paraId="15B06B3B" w14:textId="77777777" w:rsidR="009C0D3F" w:rsidRDefault="00890D17" w:rsidP="006339C5">
      <w:pPr>
        <w:pStyle w:val="HeadB"/>
      </w:pPr>
      <w:bookmarkStart w:id="226" w:name="_Toc486341773"/>
      <w:bookmarkStart w:id="227" w:name="saving-the-argument-values-in-variables"/>
      <w:bookmarkStart w:id="228" w:name="_Toc496541043"/>
      <w:bookmarkEnd w:id="226"/>
      <w:bookmarkEnd w:id="227"/>
      <w:r w:rsidRPr="002C2DB4">
        <w:t>Saving the Argument Values in Variables</w:t>
      </w:r>
      <w:bookmarkEnd w:id="228"/>
    </w:p>
    <w:p w14:paraId="2C0E681D" w14:textId="345171C7" w:rsidR="009C0D3F" w:rsidRDefault="00524B31" w:rsidP="0089724B">
      <w:pPr>
        <w:pStyle w:val="BodyFirst"/>
      </w:pPr>
      <w:r>
        <w:t>Printing</w:t>
      </w:r>
      <w:del w:id="229" w:author="AnneMarieW" w:date="2017-10-25T10:38:00Z">
        <w:r w:rsidDel="007C1520">
          <w:delText xml:space="preserve"> out</w:delText>
        </w:r>
      </w:del>
      <w:r>
        <w:t xml:space="preserve"> the value of the vector of arguments </w:t>
      </w:r>
      <w:del w:id="230" w:author="AnneMarieW" w:date="2017-10-25T10:39:00Z">
        <w:r w:rsidDel="007C1520">
          <w:delText xml:space="preserve">has </w:delText>
        </w:r>
      </w:del>
      <w:r>
        <w:t xml:space="preserve">illustrated that </w:t>
      </w:r>
      <w:r>
        <w:rPr>
          <w:rFonts w:eastAsia="Microsoft YaHei"/>
        </w:rPr>
        <w:t xml:space="preserve">the program is </w:t>
      </w:r>
      <w:r>
        <w:t xml:space="preserve">able to access the values specified as command line arguments. </w:t>
      </w:r>
      <w:r w:rsidR="00390EB7">
        <w:t>Now we need</w:t>
      </w:r>
      <w:r>
        <w:t xml:space="preserve"> to save the values of the two arguments in variables so</w:t>
      </w:r>
      <w:del w:id="231" w:author="AnneMarieW" w:date="2017-10-25T10:38:00Z">
        <w:r w:rsidDel="007C1520">
          <w:delText xml:space="preserve"> that</w:delText>
        </w:r>
      </w:del>
      <w:r>
        <w:t xml:space="preserve"> we can use the values </w:t>
      </w:r>
      <w:r w:rsidR="007F7221">
        <w:t>throughout the rest of the</w:t>
      </w:r>
      <w:r>
        <w:t xml:space="preserve"> program. </w:t>
      </w:r>
      <w:del w:id="232" w:author="AnneMarieW" w:date="2017-10-25T10:40:00Z">
        <w:r w:rsidDel="007C1520">
          <w:delText xml:space="preserve">Let’s </w:delText>
        </w:r>
      </w:del>
      <w:ins w:id="233" w:author="AnneMarieW" w:date="2017-10-25T10:40:00Z">
        <w:r w:rsidR="007C1520">
          <w:t xml:space="preserve">We </w:t>
        </w:r>
      </w:ins>
      <w:r>
        <w:t xml:space="preserve">do that </w:t>
      </w:r>
      <w:del w:id="234" w:author="AnneMarieW" w:date="2017-10-25T10:40:00Z">
        <w:r w:rsidDel="007C1520">
          <w:delText xml:space="preserve">as shown </w:delText>
        </w:r>
      </w:del>
      <w:r>
        <w:t>in Listing 12-2</w:t>
      </w:r>
      <w:del w:id="235" w:author="AnneMarieW" w:date="2017-10-27T11:27:00Z">
        <w:r w:rsidDel="00B15700">
          <w:delText>:</w:delText>
        </w:r>
      </w:del>
      <w:ins w:id="236" w:author="Carol Nichols" w:date="2017-11-20T15:28:00Z">
        <w:r w:rsidR="000E4DC9">
          <w:t>:</w:t>
        </w:r>
      </w:ins>
      <w:ins w:id="237" w:author="AnneMarieW" w:date="2017-10-27T11:27:00Z">
        <w:del w:id="238" w:author="Carol Nichols" w:date="2017-11-20T15:28:00Z">
          <w:r w:rsidR="00B15700" w:rsidDel="000E4DC9">
            <w:delText>.</w:delText>
          </w:r>
        </w:del>
      </w:ins>
    </w:p>
    <w:p w14:paraId="3FBCE46C" w14:textId="77777777" w:rsidR="009C0D3F" w:rsidRDefault="00524B31">
      <w:pPr>
        <w:pStyle w:val="ProductionDirective"/>
      </w:pPr>
      <w:del w:id="239" w:author="janelle" w:date="2017-11-08T12:19:00Z">
        <w:r w:rsidDel="00D12966">
          <w:delText xml:space="preserve">Filename: </w:delText>
        </w:r>
      </w:del>
      <w:r>
        <w:t>src/main.rs</w:t>
      </w:r>
    </w:p>
    <w:p w14:paraId="4C93CC70" w14:textId="77777777" w:rsidR="009C0D3F" w:rsidRPr="00623B48" w:rsidRDefault="00524B31">
      <w:pPr>
        <w:pStyle w:val="CodeA"/>
        <w:rPr>
          <w:rStyle w:val="Literal-Gray"/>
          <w:rPrChange w:id="240" w:author="Carol Nichols" w:date="2017-11-20T15:23:00Z">
            <w:rPr/>
          </w:rPrChange>
        </w:rPr>
      </w:pPr>
      <w:r w:rsidRPr="00623B48">
        <w:rPr>
          <w:rStyle w:val="Literal-Gray"/>
          <w:rPrChange w:id="241" w:author="Carol Nichols" w:date="2017-11-20T15:23:00Z">
            <w:rPr/>
          </w:rPrChange>
        </w:rPr>
        <w:t>use std::env;</w:t>
      </w:r>
    </w:p>
    <w:p w14:paraId="5D16D048" w14:textId="77777777" w:rsidR="009C0D3F" w:rsidRDefault="009C0D3F">
      <w:pPr>
        <w:pStyle w:val="CodeB"/>
      </w:pPr>
    </w:p>
    <w:p w14:paraId="4F415410" w14:textId="77777777" w:rsidR="009C0D3F" w:rsidRPr="00623B48" w:rsidRDefault="00524B31">
      <w:pPr>
        <w:pStyle w:val="CodeB"/>
        <w:rPr>
          <w:rStyle w:val="Literal-Gray"/>
          <w:rPrChange w:id="242" w:author="Carol Nichols" w:date="2017-11-20T15:23:00Z">
            <w:rPr/>
          </w:rPrChange>
        </w:rPr>
      </w:pPr>
      <w:r w:rsidRPr="00623B48">
        <w:rPr>
          <w:rStyle w:val="Literal-Gray"/>
          <w:rPrChange w:id="243" w:author="Carol Nichols" w:date="2017-11-20T15:23:00Z">
            <w:rPr/>
          </w:rPrChange>
        </w:rPr>
        <w:t>fn main() {</w:t>
      </w:r>
    </w:p>
    <w:p w14:paraId="1842D7F6" w14:textId="77777777" w:rsidR="009C0D3F" w:rsidRPr="00623B48" w:rsidRDefault="00524B31">
      <w:pPr>
        <w:pStyle w:val="CodeB"/>
        <w:rPr>
          <w:rStyle w:val="Literal-Gray"/>
          <w:rPrChange w:id="244" w:author="Carol Nichols" w:date="2017-11-20T15:23:00Z">
            <w:rPr/>
          </w:rPrChange>
        </w:rPr>
      </w:pPr>
      <w:r w:rsidRPr="00623B48">
        <w:rPr>
          <w:rStyle w:val="Literal-Gray"/>
          <w:rPrChange w:id="245" w:author="Carol Nichols" w:date="2017-11-20T15:23:00Z">
            <w:rPr/>
          </w:rPrChange>
        </w:rPr>
        <w:t xml:space="preserve">    let args: Vec&lt;String&gt; = env::args().collect();</w:t>
      </w:r>
    </w:p>
    <w:p w14:paraId="5763AC4B" w14:textId="77777777" w:rsidR="009C0D3F" w:rsidRDefault="009C0D3F">
      <w:pPr>
        <w:pStyle w:val="CodeB"/>
      </w:pPr>
    </w:p>
    <w:p w14:paraId="25D58E5E" w14:textId="77777777" w:rsidR="009C0D3F" w:rsidRDefault="00524B31">
      <w:pPr>
        <w:pStyle w:val="CodeB"/>
      </w:pPr>
      <w:r>
        <w:t xml:space="preserve">    let query = &amp;args[1];</w:t>
      </w:r>
    </w:p>
    <w:p w14:paraId="0CC36CD1" w14:textId="77777777" w:rsidR="009C0D3F" w:rsidRDefault="00524B31">
      <w:pPr>
        <w:pStyle w:val="CodeB"/>
      </w:pPr>
      <w:r>
        <w:t xml:space="preserve">    let filename = &amp;args[2];</w:t>
      </w:r>
    </w:p>
    <w:p w14:paraId="40323809" w14:textId="77777777" w:rsidR="009C0D3F" w:rsidRDefault="009C0D3F">
      <w:pPr>
        <w:pStyle w:val="CodeB"/>
      </w:pPr>
    </w:p>
    <w:p w14:paraId="619C8E41" w14:textId="77777777" w:rsidR="009C0D3F" w:rsidRDefault="00524B31">
      <w:pPr>
        <w:pStyle w:val="CodeB"/>
      </w:pPr>
      <w:r>
        <w:t xml:space="preserve">    println!("Searching for {}", query);</w:t>
      </w:r>
    </w:p>
    <w:p w14:paraId="4E0A3D69" w14:textId="77777777" w:rsidR="009C0D3F" w:rsidRDefault="00524B31">
      <w:pPr>
        <w:pStyle w:val="CodeB"/>
      </w:pPr>
      <w:r>
        <w:t xml:space="preserve">    println!("In file {}", filename);</w:t>
      </w:r>
    </w:p>
    <w:p w14:paraId="79E2D143" w14:textId="77777777" w:rsidR="009C0D3F" w:rsidRPr="00405CB5" w:rsidRDefault="00524B31" w:rsidP="00F478EC">
      <w:pPr>
        <w:pStyle w:val="CodeC"/>
        <w:rPr>
          <w:rStyle w:val="Literal-Gray"/>
          <w:rPrChange w:id="246" w:author="Carol Nichols" w:date="2017-11-20T15:24:00Z">
            <w:rPr/>
          </w:rPrChange>
        </w:rPr>
      </w:pPr>
      <w:r w:rsidRPr="00405CB5">
        <w:rPr>
          <w:rStyle w:val="Literal-Gray"/>
          <w:rPrChange w:id="247" w:author="Carol Nichols" w:date="2017-11-20T15:24:00Z">
            <w:rPr/>
          </w:rPrChange>
        </w:rPr>
        <w:t>}</w:t>
      </w:r>
    </w:p>
    <w:p w14:paraId="0D82FBAB" w14:textId="77777777" w:rsidR="009C0D3F" w:rsidRDefault="00524B31">
      <w:pPr>
        <w:pStyle w:val="Listing"/>
      </w:pPr>
      <w:r>
        <w:t>Listing 12-2: Creat</w:t>
      </w:r>
      <w:r w:rsidR="0089724B">
        <w:t>ing</w:t>
      </w:r>
      <w:r>
        <w:t xml:space="preserve"> variables to hold the query argument and filename argument</w:t>
      </w:r>
    </w:p>
    <w:p w14:paraId="74FD7A34" w14:textId="77777777" w:rsidR="009C0D3F" w:rsidRDefault="00524B31" w:rsidP="000B47BE">
      <w:pPr>
        <w:pStyle w:val="Body"/>
      </w:pPr>
      <w:r>
        <w:t>As we saw when we printed</w:t>
      </w:r>
      <w:del w:id="248" w:author="AnneMarieW" w:date="2017-10-25T10:40:00Z">
        <w:r w:rsidDel="0000126D">
          <w:delText xml:space="preserve"> out</w:delText>
        </w:r>
      </w:del>
      <w:r>
        <w:t xml:space="preserve"> the vector, the program’s name takes up the first value in the vector at </w:t>
      </w:r>
      <w:r>
        <w:rPr>
          <w:rStyle w:val="Literal"/>
        </w:rPr>
        <w:t>args[0]</w:t>
      </w:r>
      <w:r>
        <w:t xml:space="preserve">, so </w:t>
      </w:r>
      <w:del w:id="249" w:author="AnneMarieW" w:date="2017-10-25T10:41:00Z">
        <w:r w:rsidDel="0000126D">
          <w:delText xml:space="preserve">that </w:delText>
        </w:r>
      </w:del>
      <w:r>
        <w:t xml:space="preserve">we’re starting at index </w:t>
      </w:r>
      <w:r>
        <w:rPr>
          <w:rStyle w:val="Literal"/>
        </w:rPr>
        <w:t>1</w:t>
      </w:r>
      <w:r>
        <w:t xml:space="preserve">. The first argument </w:t>
      </w:r>
      <w:r>
        <w:rPr>
          <w:rStyle w:val="Literal"/>
        </w:rPr>
        <w:t>minigrep</w:t>
      </w:r>
      <w:r>
        <w:t xml:space="preserve"> takes is the string we’re searching for,</w:t>
      </w:r>
      <w:r>
        <w:rPr>
          <w:rFonts w:eastAsia="Microsoft YaHei"/>
        </w:rPr>
        <w:t xml:space="preserve"> </w:t>
      </w:r>
      <w:r>
        <w:t xml:space="preserve">so we put a reference to the first argument in the variable </w:t>
      </w:r>
      <w:r>
        <w:rPr>
          <w:rStyle w:val="Literal"/>
        </w:rPr>
        <w:t>query</w:t>
      </w:r>
      <w:r>
        <w:t>. The</w:t>
      </w:r>
      <w:r>
        <w:rPr>
          <w:rFonts w:eastAsia="Microsoft YaHei"/>
        </w:rPr>
        <w:t xml:space="preserve"> </w:t>
      </w:r>
      <w:r>
        <w:t>second argument will be the filename, so we put a reference to the second</w:t>
      </w:r>
      <w:r>
        <w:rPr>
          <w:rFonts w:eastAsia="Microsoft YaHei"/>
        </w:rPr>
        <w:t xml:space="preserve"> </w:t>
      </w:r>
      <w:r>
        <w:t xml:space="preserve">argument in the variable </w:t>
      </w:r>
      <w:r>
        <w:rPr>
          <w:rStyle w:val="Literal"/>
        </w:rPr>
        <w:t>filename</w:t>
      </w:r>
      <w:r>
        <w:t>.</w:t>
      </w:r>
    </w:p>
    <w:p w14:paraId="3B4607BD" w14:textId="77777777" w:rsidR="009C0D3F" w:rsidRDefault="00524B31" w:rsidP="000B47BE">
      <w:pPr>
        <w:pStyle w:val="Body"/>
      </w:pPr>
      <w:r>
        <w:lastRenderedPageBreak/>
        <w:t>We</w:t>
      </w:r>
      <w:del w:id="250" w:author="AnneMarieW" w:date="2017-10-25T10:42:00Z">
        <w:r w:rsidDel="0000126D">
          <w:delText>’re</w:delText>
        </w:r>
      </w:del>
      <w:r>
        <w:t xml:space="preserve"> temporarily print</w:t>
      </w:r>
      <w:del w:id="251" w:author="AnneMarieW" w:date="2017-10-25T10:42:00Z">
        <w:r w:rsidDel="0000126D">
          <w:delText>ing out</w:delText>
        </w:r>
      </w:del>
      <w:r>
        <w:t xml:space="preserve"> the values of these variables</w:t>
      </w:r>
      <w:del w:id="252" w:author="AnneMarieW" w:date="2017-10-25T10:42:00Z">
        <w:r w:rsidDel="0000126D">
          <w:delText>, again</w:delText>
        </w:r>
      </w:del>
      <w:r>
        <w:t xml:space="preserve"> to prove </w:t>
      </w:r>
      <w:del w:id="253" w:author="AnneMarieW" w:date="2017-10-25T10:41:00Z">
        <w:r w:rsidDel="0000126D">
          <w:delText xml:space="preserve">to ourselves </w:delText>
        </w:r>
      </w:del>
      <w:r>
        <w:t xml:space="preserve">that </w:t>
      </w:r>
      <w:del w:id="254" w:author="AnneMarieW" w:date="2017-10-25T10:41:00Z">
        <w:r w:rsidDel="0000126D">
          <w:delText>our</w:delText>
        </w:r>
      </w:del>
      <w:ins w:id="255" w:author="AnneMarieW" w:date="2017-10-25T10:41:00Z">
        <w:r w:rsidR="0000126D">
          <w:t>the</w:t>
        </w:r>
      </w:ins>
      <w:r>
        <w:t xml:space="preserve"> code is working as we intend. Let’s</w:t>
      </w:r>
      <w:del w:id="256" w:author="AnneMarieW" w:date="2017-10-25T10:42:00Z">
        <w:r w:rsidDel="0000126D">
          <w:delText xml:space="preserve"> try</w:delText>
        </w:r>
      </w:del>
      <w:r>
        <w:t xml:space="preserve"> run</w:t>
      </w:r>
      <w:del w:id="257" w:author="AnneMarieW" w:date="2017-10-25T10:42:00Z">
        <w:r w:rsidDel="0000126D">
          <w:delText>ning</w:delText>
        </w:r>
      </w:del>
      <w:r>
        <w:t xml:space="preserve"> this program again with the arguments </w:t>
      </w:r>
      <w:r>
        <w:rPr>
          <w:rStyle w:val="Literal"/>
        </w:rPr>
        <w:t>test</w:t>
      </w:r>
      <w:r>
        <w:t xml:space="preserve"> and </w:t>
      </w:r>
      <w:r>
        <w:rPr>
          <w:rStyle w:val="Literal"/>
        </w:rPr>
        <w:t>sample.txt</w:t>
      </w:r>
      <w:r>
        <w:t>:</w:t>
      </w:r>
    </w:p>
    <w:p w14:paraId="08A3B867" w14:textId="77777777" w:rsidR="009C0D3F" w:rsidRDefault="00524B31">
      <w:pPr>
        <w:pStyle w:val="CodeA"/>
        <w:rPr>
          <w:ins w:id="258" w:author="Carol Nichols" w:date="2017-11-20T16:38:00Z"/>
        </w:rPr>
      </w:pPr>
      <w:r>
        <w:t xml:space="preserve">$ </w:t>
      </w:r>
      <w:r w:rsidRPr="008337A6">
        <w:rPr>
          <w:rStyle w:val="EmphasisBold"/>
          <w:rPrChange w:id="259" w:author="Carol Nichols" w:date="2017-11-21T13:22:00Z">
            <w:rPr/>
          </w:rPrChange>
        </w:rPr>
        <w:t>cargo run test sample.txt</w:t>
      </w:r>
    </w:p>
    <w:p w14:paraId="7D855D2E" w14:textId="4961D59F" w:rsidR="00463E80" w:rsidRPr="00463E80" w:rsidRDefault="00463E80">
      <w:pPr>
        <w:pStyle w:val="CodeB"/>
        <w:pPrChange w:id="260" w:author="Carol Nichols" w:date="2017-11-20T16:38:00Z">
          <w:pPr>
            <w:pStyle w:val="CodeA"/>
          </w:pPr>
        </w:pPrChange>
      </w:pPr>
      <w:ins w:id="261" w:author="Carol Nichols" w:date="2017-11-20T16:38:00Z">
        <w:r>
          <w:t xml:space="preserve">   Compiling minigrep v0.1.0 (file:///projects/minigrep)</w:t>
        </w:r>
      </w:ins>
    </w:p>
    <w:p w14:paraId="0BE5F9A0" w14:textId="77777777" w:rsidR="009C0D3F" w:rsidRDefault="00524B31">
      <w:pPr>
        <w:pStyle w:val="CodeB"/>
      </w:pPr>
      <w:r>
        <w:t xml:space="preserve">    Finished dev [unoptimized + debuginfo] target(s) in 0.0 secs</w:t>
      </w:r>
    </w:p>
    <w:p w14:paraId="10A61711" w14:textId="77777777" w:rsidR="009C0D3F" w:rsidRDefault="00524B31">
      <w:pPr>
        <w:pStyle w:val="CodeB"/>
      </w:pPr>
      <w:r>
        <w:t xml:space="preserve">     Running `target/debug/minigrep test sample.txt`</w:t>
      </w:r>
    </w:p>
    <w:p w14:paraId="4ECF9388" w14:textId="77777777" w:rsidR="009C0D3F" w:rsidRDefault="00524B31">
      <w:pPr>
        <w:pStyle w:val="CodeB"/>
      </w:pPr>
      <w:r>
        <w:t>Searching for test</w:t>
      </w:r>
    </w:p>
    <w:p w14:paraId="0C5BB6A1" w14:textId="77777777" w:rsidR="009C0D3F" w:rsidRDefault="00524B31" w:rsidP="00F478EC">
      <w:pPr>
        <w:pStyle w:val="CodeC"/>
      </w:pPr>
      <w:r>
        <w:t>In file sample.txt</w:t>
      </w:r>
    </w:p>
    <w:p w14:paraId="3579F962" w14:textId="77777777" w:rsidR="009C0D3F" w:rsidRDefault="00524B31" w:rsidP="000B47BE">
      <w:pPr>
        <w:pStyle w:val="Body"/>
      </w:pPr>
      <w:r>
        <w:t xml:space="preserve">Great, </w:t>
      </w:r>
      <w:del w:id="262" w:author="AnneMarieW" w:date="2017-10-25T10:43:00Z">
        <w:r w:rsidDel="00CE4667">
          <w:delText xml:space="preserve">it’s </w:delText>
        </w:r>
      </w:del>
      <w:ins w:id="263" w:author="AnneMarieW" w:date="2017-10-25T10:43:00Z">
        <w:r w:rsidR="00CE4667">
          <w:t xml:space="preserve">the program is </w:t>
        </w:r>
      </w:ins>
      <w:r>
        <w:t>working! The values of the arguments we need are being saved into the right variables. Later we’ll add some error handling to deal with certain potential erroneous situations, such as when the user provides no arguments</w:t>
      </w:r>
      <w:del w:id="264" w:author="AnneMarieW" w:date="2017-10-25T10:43:00Z">
        <w:r w:rsidDel="00CE4667">
          <w:delText>,</w:delText>
        </w:r>
      </w:del>
      <w:ins w:id="265" w:author="AnneMarieW" w:date="2017-10-25T10:43:00Z">
        <w:r w:rsidR="00CE4667">
          <w:t>;</w:t>
        </w:r>
      </w:ins>
      <w:del w:id="266" w:author="AnneMarieW" w:date="2017-10-25T10:43:00Z">
        <w:r w:rsidDel="00CE4667">
          <w:delText xml:space="preserve"> but</w:delText>
        </w:r>
      </w:del>
      <w:r>
        <w:t xml:space="preserve"> for now</w:t>
      </w:r>
      <w:ins w:id="267" w:author="AnneMarieW" w:date="2017-10-25T10:43:00Z">
        <w:r w:rsidR="00CE4667">
          <w:t>,</w:t>
        </w:r>
      </w:ins>
      <w:r>
        <w:t xml:space="preserve"> we’ll ignore that</w:t>
      </w:r>
      <w:ins w:id="268" w:author="AnneMarieW" w:date="2017-10-25T10:45:00Z">
        <w:r w:rsidR="000F26C7">
          <w:t xml:space="preserve"> situation</w:t>
        </w:r>
      </w:ins>
      <w:r>
        <w:t xml:space="preserve"> and work on adding file reading capabilities instead.</w:t>
      </w:r>
    </w:p>
    <w:p w14:paraId="2360F59A" w14:textId="77777777" w:rsidR="009C0D3F" w:rsidRDefault="00524B31" w:rsidP="001962BA">
      <w:pPr>
        <w:pStyle w:val="HeadA"/>
      </w:pPr>
      <w:bookmarkStart w:id="269" w:name="_Toc486341774"/>
      <w:bookmarkStart w:id="270" w:name="reading-a-file"/>
      <w:bookmarkStart w:id="271" w:name="_Toc496541044"/>
      <w:bookmarkEnd w:id="269"/>
      <w:bookmarkEnd w:id="270"/>
      <w:r>
        <w:t>Reading a File</w:t>
      </w:r>
      <w:bookmarkEnd w:id="271"/>
    </w:p>
    <w:p w14:paraId="59BAD5FB" w14:textId="77777777" w:rsidR="009C0D3F" w:rsidRDefault="00524B31" w:rsidP="0089724B">
      <w:pPr>
        <w:pStyle w:val="BodyFirst"/>
      </w:pPr>
      <w:r>
        <w:t>N</w:t>
      </w:r>
      <w:del w:id="272" w:author="AnneMarieW" w:date="2017-10-25T10:45:00Z">
        <w:r w:rsidDel="00886354">
          <w:delText>ext,</w:delText>
        </w:r>
      </w:del>
      <w:ins w:id="273" w:author="AnneMarieW" w:date="2017-10-25T10:45:00Z">
        <w:r w:rsidR="00886354">
          <w:t>ow</w:t>
        </w:r>
      </w:ins>
      <w:r>
        <w:t xml:space="preserve"> we’</w:t>
      </w:r>
      <w:del w:id="274" w:author="AnneMarieW" w:date="2017-10-25T10:45:00Z">
        <w:r w:rsidDel="00886354">
          <w:delText>re going to</w:delText>
        </w:r>
      </w:del>
      <w:ins w:id="275" w:author="AnneMarieW" w:date="2017-10-25T10:45:00Z">
        <w:r w:rsidR="00886354">
          <w:t>ll</w:t>
        </w:r>
      </w:ins>
      <w:r>
        <w:t xml:space="preserve"> </w:t>
      </w:r>
      <w:r>
        <w:rPr>
          <w:rFonts w:eastAsia="Microsoft YaHei"/>
        </w:rPr>
        <w:t xml:space="preserve">add functionality to </w:t>
      </w:r>
      <w:r>
        <w:t xml:space="preserve">read the file that </w:t>
      </w:r>
      <w:ins w:id="276" w:author="AnneMarieW" w:date="2017-10-25T10:46:00Z">
        <w:r w:rsidR="00886354">
          <w:t xml:space="preserve">is </w:t>
        </w:r>
      </w:ins>
      <w:r>
        <w:t xml:space="preserve">specified in the </w:t>
      </w:r>
      <w:r>
        <w:rPr>
          <w:rStyle w:val="Literal"/>
        </w:rPr>
        <w:t>filename</w:t>
      </w:r>
      <w:r>
        <w:t xml:space="preserve"> command line argument. First, we need a sample file to test it with</w:t>
      </w:r>
      <w:ins w:id="277" w:author="AnneMarieW" w:date="2017-10-25T10:46:00Z">
        <w:r w:rsidR="00886354">
          <w:t xml:space="preserve">: </w:t>
        </w:r>
      </w:ins>
      <w:del w:id="278" w:author="AnneMarieW" w:date="2017-10-25T10:46:00Z">
        <w:r w:rsidDel="00886354">
          <w:delText>—</w:delText>
        </w:r>
      </w:del>
      <w:r>
        <w:t xml:space="preserve">the best kind of file to use to make sure </w:t>
      </w:r>
      <w:del w:id="279" w:author="AnneMarieW" w:date="2017-10-25T10:46:00Z">
        <w:r w:rsidDel="00886354">
          <w:delText xml:space="preserve">that </w:delText>
        </w:r>
      </w:del>
      <w:r>
        <w:rPr>
          <w:rStyle w:val="Literal"/>
        </w:rPr>
        <w:t>minigrep</w:t>
      </w:r>
      <w:r>
        <w:t xml:space="preserve"> is working is one with a small amount of text over multiple lines with some repeated words. Listing 12-3 has an Emily Dickinson poem that will work well! Create a file called </w:t>
      </w:r>
      <w:r w:rsidR="00890D17" w:rsidRPr="00890D17">
        <w:rPr>
          <w:rStyle w:val="EmphasisItalic"/>
          <w:rPrChange w:id="280" w:author="AnneMarieW" w:date="2017-10-27T11:21:00Z">
            <w:rPr>
              <w:rStyle w:val="Literal"/>
            </w:rPr>
          </w:rPrChange>
        </w:rPr>
        <w:t>poem.txt</w:t>
      </w:r>
      <w:r>
        <w:t xml:space="preserve"> at the root level of your</w:t>
      </w:r>
      <w:r>
        <w:rPr>
          <w:rFonts w:eastAsia="Microsoft YaHei"/>
        </w:rPr>
        <w:t xml:space="preserve"> </w:t>
      </w:r>
      <w:r>
        <w:t xml:space="preserve">project, and enter the poem “I’m </w:t>
      </w:r>
      <w:ins w:id="281" w:author="janelle" w:date="2017-11-16T13:08:00Z">
        <w:r w:rsidR="0093049F">
          <w:t>N</w:t>
        </w:r>
      </w:ins>
      <w:del w:id="282" w:author="janelle" w:date="2017-11-16T13:08:00Z">
        <w:r w:rsidDel="0093049F">
          <w:delText>n</w:delText>
        </w:r>
      </w:del>
      <w:r>
        <w:t>obody! Who are you?”</w:t>
      </w:r>
      <w:del w:id="283" w:author="AnneMarieW" w:date="2017-10-25T10:47:00Z">
        <w:r w:rsidDel="00886354">
          <w:delText>:</w:delText>
        </w:r>
      </w:del>
    </w:p>
    <w:p w14:paraId="6FAFF17F" w14:textId="77777777" w:rsidR="009C0D3F" w:rsidRDefault="00524B31">
      <w:pPr>
        <w:pStyle w:val="ProductionDirective"/>
      </w:pPr>
      <w:del w:id="284" w:author="janelle" w:date="2017-11-16T13:12:00Z">
        <w:r w:rsidDel="0093049F">
          <w:delText xml:space="preserve">Filename: </w:delText>
        </w:r>
      </w:del>
      <w:r>
        <w:t>poem.txt</w:t>
      </w:r>
    </w:p>
    <w:p w14:paraId="4BD083E1" w14:textId="77777777" w:rsidR="009C0D3F" w:rsidRDefault="00524B31">
      <w:pPr>
        <w:pStyle w:val="CodeA"/>
      </w:pPr>
      <w:r>
        <w:t>I’m nobody! Who are you?</w:t>
      </w:r>
    </w:p>
    <w:p w14:paraId="19603A90" w14:textId="77777777" w:rsidR="009C0D3F" w:rsidRDefault="00524B31">
      <w:pPr>
        <w:pStyle w:val="CodeB"/>
      </w:pPr>
      <w:r>
        <w:t>Are you nobody, too?</w:t>
      </w:r>
    </w:p>
    <w:p w14:paraId="1BB36867" w14:textId="77777777" w:rsidR="009C0D3F" w:rsidRDefault="00524B31">
      <w:pPr>
        <w:pStyle w:val="CodeB"/>
      </w:pPr>
      <w:r>
        <w:t>Then there’s a pair of us — don’t tell!</w:t>
      </w:r>
    </w:p>
    <w:p w14:paraId="4CB8F2D6" w14:textId="77777777" w:rsidR="009C0D3F" w:rsidRDefault="00524B31">
      <w:pPr>
        <w:pStyle w:val="CodeB"/>
      </w:pPr>
      <w:r>
        <w:t>They’d banish us, you know.</w:t>
      </w:r>
    </w:p>
    <w:p w14:paraId="6E48D727" w14:textId="77777777" w:rsidR="009C0D3F" w:rsidRDefault="009C0D3F">
      <w:pPr>
        <w:pStyle w:val="CodeB"/>
      </w:pPr>
    </w:p>
    <w:p w14:paraId="7B72E415" w14:textId="77777777" w:rsidR="009C0D3F" w:rsidRDefault="00524B31">
      <w:pPr>
        <w:pStyle w:val="CodeB"/>
      </w:pPr>
      <w:r>
        <w:t>How dreary to be somebody!</w:t>
      </w:r>
    </w:p>
    <w:p w14:paraId="01A4EFA5" w14:textId="77777777" w:rsidR="009C0D3F" w:rsidRDefault="00524B31">
      <w:pPr>
        <w:pStyle w:val="CodeB"/>
      </w:pPr>
      <w:r>
        <w:t>How public, like a frog</w:t>
      </w:r>
    </w:p>
    <w:p w14:paraId="2F8A43B7" w14:textId="77777777" w:rsidR="009C0D3F" w:rsidRDefault="00524B31">
      <w:pPr>
        <w:pStyle w:val="CodeB"/>
      </w:pPr>
      <w:r>
        <w:t>To tell your name the livelong day</w:t>
      </w:r>
    </w:p>
    <w:p w14:paraId="665494DA" w14:textId="77777777" w:rsidR="009C0D3F" w:rsidRDefault="00524B31" w:rsidP="00F478EC">
      <w:pPr>
        <w:pStyle w:val="CodeC"/>
      </w:pPr>
      <w:r>
        <w:t>To an admiring bog!</w:t>
      </w:r>
    </w:p>
    <w:p w14:paraId="55DF5E93" w14:textId="77777777" w:rsidR="009C0D3F" w:rsidRDefault="00524B31">
      <w:pPr>
        <w:pStyle w:val="Listing"/>
      </w:pPr>
      <w:r>
        <w:t xml:space="preserve">Listing 12-3: </w:t>
      </w:r>
      <w:del w:id="285" w:author="AnneMarieW" w:date="2017-10-25T10:47:00Z">
        <w:r w:rsidDel="00886354">
          <w:delText xml:space="preserve">The </w:delText>
        </w:r>
      </w:del>
      <w:ins w:id="286" w:author="AnneMarieW" w:date="2017-10-25T10:47:00Z">
        <w:r w:rsidR="00886354">
          <w:t xml:space="preserve">A </w:t>
        </w:r>
      </w:ins>
      <w:r>
        <w:t xml:space="preserve">poem </w:t>
      </w:r>
      <w:del w:id="287" w:author="AnneMarieW" w:date="2017-10-25T10:48:00Z">
        <w:r w:rsidDel="00886354">
          <w:delText xml:space="preserve">“I’m nobody! Who are you?” </w:delText>
        </w:r>
      </w:del>
      <w:r>
        <w:t xml:space="preserve">by Emily Dickinson </w:t>
      </w:r>
      <w:del w:id="288" w:author="AnneMarieW" w:date="2017-10-25T10:48:00Z">
        <w:r w:rsidDel="00886354">
          <w:delText xml:space="preserve">that </w:delText>
        </w:r>
      </w:del>
      <w:r>
        <w:t>will make a good test case</w:t>
      </w:r>
      <w:ins w:id="289" w:author="AnneMarieW" w:date="2017-10-25T10:48:00Z">
        <w:r w:rsidR="00886354">
          <w:t>.</w:t>
        </w:r>
      </w:ins>
    </w:p>
    <w:p w14:paraId="753C1ACB" w14:textId="3386B264" w:rsidR="009C0D3F" w:rsidRDefault="00524B31" w:rsidP="000B47BE">
      <w:pPr>
        <w:pStyle w:val="Body"/>
      </w:pPr>
      <w:r>
        <w:t>With th</w:t>
      </w:r>
      <w:del w:id="290" w:author="AnneMarieW" w:date="2017-10-25T10:48:00Z">
        <w:r w:rsidDel="003A7FE1">
          <w:delText>at</w:delText>
        </w:r>
      </w:del>
      <w:ins w:id="291" w:author="AnneMarieW" w:date="2017-10-25T10:48:00Z">
        <w:r w:rsidR="003A7FE1">
          <w:t>e text</w:t>
        </w:r>
      </w:ins>
      <w:r>
        <w:t xml:space="preserve"> in place, edit </w:t>
      </w:r>
      <w:r>
        <w:rPr>
          <w:rStyle w:val="EmphasisItalic"/>
        </w:rPr>
        <w:t>src/main.rs</w:t>
      </w:r>
      <w:r>
        <w:t xml:space="preserve"> and add code to open the file</w:t>
      </w:r>
      <w:ins w:id="292" w:author="AnneMarieW" w:date="2017-10-25T10:48:00Z">
        <w:r w:rsidR="003A7FE1">
          <w:t>,</w:t>
        </w:r>
      </w:ins>
      <w:r>
        <w:t xml:space="preserve"> as</w:t>
      </w:r>
      <w:r>
        <w:rPr>
          <w:rFonts w:eastAsia="Microsoft YaHei"/>
        </w:rPr>
        <w:t xml:space="preserve"> </w:t>
      </w:r>
      <w:r>
        <w:t>shown in Listing 12-4</w:t>
      </w:r>
      <w:del w:id="293" w:author="AnneMarieW" w:date="2017-10-27T11:28:00Z">
        <w:r w:rsidDel="00B15700">
          <w:delText>:</w:delText>
        </w:r>
      </w:del>
      <w:ins w:id="294" w:author="Carol Nichols" w:date="2017-11-20T15:28:00Z">
        <w:r w:rsidR="000E4DC9">
          <w:t>:</w:t>
        </w:r>
      </w:ins>
      <w:ins w:id="295" w:author="AnneMarieW" w:date="2017-10-27T11:28:00Z">
        <w:del w:id="296" w:author="Carol Nichols" w:date="2017-11-20T15:28:00Z">
          <w:r w:rsidR="00B15700" w:rsidDel="000E4DC9">
            <w:delText>.</w:delText>
          </w:r>
        </w:del>
      </w:ins>
    </w:p>
    <w:p w14:paraId="1DDCE572" w14:textId="77777777" w:rsidR="009C0D3F" w:rsidRDefault="00524B31">
      <w:pPr>
        <w:pStyle w:val="ProductionDirective"/>
      </w:pPr>
      <w:del w:id="297" w:author="janelle" w:date="2017-11-16T13:12:00Z">
        <w:r w:rsidDel="0093049F">
          <w:lastRenderedPageBreak/>
          <w:delText xml:space="preserve">Filename: </w:delText>
        </w:r>
      </w:del>
      <w:r>
        <w:t>src/main.rs</w:t>
      </w:r>
    </w:p>
    <w:p w14:paraId="3E5AF818" w14:textId="77777777" w:rsidR="009C0D3F" w:rsidRDefault="00524B31">
      <w:pPr>
        <w:pStyle w:val="CodeA"/>
      </w:pPr>
      <w:r w:rsidRPr="006339C5">
        <w:rPr>
          <w:rStyle w:val="Literal-Gray"/>
        </w:rPr>
        <w:t>use std::env;</w:t>
      </w:r>
    </w:p>
    <w:p w14:paraId="42EC749B" w14:textId="77777777" w:rsidR="009C0D3F" w:rsidRDefault="00524B31">
      <w:pPr>
        <w:pStyle w:val="CodeB"/>
      </w:pPr>
      <w:r>
        <w:t>use std::fs::File;</w:t>
      </w:r>
    </w:p>
    <w:p w14:paraId="04422784" w14:textId="77777777" w:rsidR="009C0D3F" w:rsidRDefault="00524B31">
      <w:pPr>
        <w:pStyle w:val="CodeB"/>
      </w:pPr>
      <w:r>
        <w:t>use std::io::prelude::*;</w:t>
      </w:r>
    </w:p>
    <w:p w14:paraId="78F2B82F" w14:textId="77777777" w:rsidR="009C0D3F" w:rsidRDefault="009C0D3F">
      <w:pPr>
        <w:pStyle w:val="CodeB"/>
      </w:pPr>
    </w:p>
    <w:p w14:paraId="1290DCFC" w14:textId="77777777" w:rsidR="009C0D3F" w:rsidRDefault="00524B31">
      <w:pPr>
        <w:pStyle w:val="CodeB"/>
      </w:pPr>
      <w:r>
        <w:rPr>
          <w:rStyle w:val="Literal-Gray"/>
        </w:rPr>
        <w:t>fn main() {</w:t>
      </w:r>
    </w:p>
    <w:p w14:paraId="5A7A7767" w14:textId="77777777" w:rsidR="009C0D3F" w:rsidRDefault="00524B31">
      <w:pPr>
        <w:pStyle w:val="CodeB"/>
      </w:pPr>
      <w:r>
        <w:rPr>
          <w:rStyle w:val="Literal-Gray"/>
        </w:rPr>
        <w:t xml:space="preserve">    // </w:t>
      </w:r>
      <w:del w:id="298" w:author="janelle" w:date="2017-11-16T11:23:00Z">
        <w:r w:rsidDel="008071EC">
          <w:rPr>
            <w:rStyle w:val="Literal-Gray"/>
          </w:rPr>
          <w:delText>...</w:delText>
        </w:r>
      </w:del>
      <w:ins w:id="299" w:author="janelle" w:date="2017-11-16T11:23:00Z">
        <w:r w:rsidR="008071EC">
          <w:rPr>
            <w:rStyle w:val="Literal-Gray"/>
          </w:rPr>
          <w:t>--</w:t>
        </w:r>
      </w:ins>
      <w:r>
        <w:rPr>
          <w:rStyle w:val="Literal-Gray"/>
        </w:rPr>
        <w:t>snip</w:t>
      </w:r>
      <w:ins w:id="300" w:author="janelle" w:date="2017-11-16T11:23:00Z">
        <w:r w:rsidR="008071EC">
          <w:rPr>
            <w:rStyle w:val="Literal-Gray"/>
          </w:rPr>
          <w:t>--</w:t>
        </w:r>
      </w:ins>
      <w:del w:id="301" w:author="janelle" w:date="2017-11-16T11:23:00Z">
        <w:r w:rsidDel="008071EC">
          <w:rPr>
            <w:rStyle w:val="Literal-Gray"/>
          </w:rPr>
          <w:delText>...</w:delText>
        </w:r>
      </w:del>
    </w:p>
    <w:p w14:paraId="27438BAD" w14:textId="77777777" w:rsidR="009C0D3F" w:rsidRDefault="00524B31">
      <w:pPr>
        <w:pStyle w:val="CodeB"/>
        <w:rPr>
          <w:rStyle w:val="Literal-Gray"/>
        </w:rPr>
      </w:pPr>
      <w:r>
        <w:rPr>
          <w:rStyle w:val="Literal-Gray"/>
        </w:rPr>
        <w:t xml:space="preserve">    println!("In file {}", filename);</w:t>
      </w:r>
    </w:p>
    <w:p w14:paraId="65523CD8" w14:textId="77777777" w:rsidR="00EE75C0" w:rsidRDefault="00EE75C0">
      <w:pPr>
        <w:pStyle w:val="CodeB"/>
      </w:pPr>
    </w:p>
    <w:p w14:paraId="1EF511DF" w14:textId="77777777" w:rsidR="009C0D3F" w:rsidRDefault="00524B31">
      <w:pPr>
        <w:pStyle w:val="CodeB"/>
      </w:pPr>
      <w:r>
        <w:t xml:space="preserve">    let mut f = File::open(filename).expect("file not found");</w:t>
      </w:r>
    </w:p>
    <w:p w14:paraId="3ABB64F7" w14:textId="77777777" w:rsidR="009C0D3F" w:rsidRDefault="009C0D3F">
      <w:pPr>
        <w:pStyle w:val="CodeB"/>
      </w:pPr>
    </w:p>
    <w:p w14:paraId="421D201D" w14:textId="77777777" w:rsidR="009C0D3F" w:rsidRDefault="00524B31">
      <w:pPr>
        <w:pStyle w:val="CodeB"/>
      </w:pPr>
      <w:r>
        <w:t xml:space="preserve">    let mut contents = String::new();</w:t>
      </w:r>
    </w:p>
    <w:p w14:paraId="7265BDD7" w14:textId="77777777" w:rsidR="009C0D3F" w:rsidRDefault="00524B31">
      <w:pPr>
        <w:pStyle w:val="CodeB"/>
      </w:pPr>
      <w:r>
        <w:t xml:space="preserve">    f.read_to_string(&amp;mut contents)</w:t>
      </w:r>
    </w:p>
    <w:p w14:paraId="4430E1FB" w14:textId="77777777" w:rsidR="009C0D3F" w:rsidRDefault="00524B31">
      <w:pPr>
        <w:pStyle w:val="CodeB"/>
      </w:pPr>
      <w:r>
        <w:t xml:space="preserve">        .expect("something went wrong reading the file");</w:t>
      </w:r>
    </w:p>
    <w:p w14:paraId="225A4436" w14:textId="77777777" w:rsidR="009C0D3F" w:rsidRDefault="009C0D3F">
      <w:pPr>
        <w:pStyle w:val="CodeB"/>
      </w:pPr>
    </w:p>
    <w:p w14:paraId="7BF77FEA" w14:textId="77777777" w:rsidR="009C0D3F" w:rsidRDefault="00524B31">
      <w:pPr>
        <w:pStyle w:val="CodeB"/>
      </w:pPr>
      <w:r>
        <w:t xml:space="preserve">    println!("With text:\n{}", contents);</w:t>
      </w:r>
    </w:p>
    <w:p w14:paraId="60F32BF7" w14:textId="77777777" w:rsidR="009C0D3F" w:rsidRDefault="00524B31" w:rsidP="00F478EC">
      <w:pPr>
        <w:pStyle w:val="CodeC"/>
        <w:rPr>
          <w:rStyle w:val="Literal-Gray"/>
        </w:rPr>
      </w:pPr>
      <w:r>
        <w:rPr>
          <w:rStyle w:val="Literal-Gray"/>
        </w:rPr>
        <w:t>}</w:t>
      </w:r>
    </w:p>
    <w:p w14:paraId="6BEA9B96" w14:textId="77777777" w:rsidR="009C0D3F" w:rsidRDefault="00524B31">
      <w:pPr>
        <w:pStyle w:val="Listing"/>
      </w:pPr>
      <w:r>
        <w:t>Listing 12-4: Reading the contents of the file specified by the second argument</w:t>
      </w:r>
    </w:p>
    <w:p w14:paraId="225FC92C" w14:textId="1B86F245" w:rsidR="009C0D3F" w:rsidRDefault="00524B31" w:rsidP="000B47BE">
      <w:pPr>
        <w:pStyle w:val="Body"/>
      </w:pPr>
      <w:r>
        <w:t xml:space="preserve">First, we add some more </w:t>
      </w:r>
      <w:r>
        <w:rPr>
          <w:rStyle w:val="Literal"/>
        </w:rPr>
        <w:t>use</w:t>
      </w:r>
      <w:r>
        <w:t xml:space="preserve"> statements to</w:t>
      </w:r>
      <w:r>
        <w:rPr>
          <w:rFonts w:eastAsia="Microsoft YaHei"/>
        </w:rPr>
        <w:t xml:space="preserve"> </w:t>
      </w:r>
      <w:r>
        <w:t xml:space="preserve">bring in relevant parts of the standard library: we need </w:t>
      </w:r>
      <w:r>
        <w:rPr>
          <w:rStyle w:val="Literal"/>
        </w:rPr>
        <w:t>std::fs::File</w:t>
      </w:r>
      <w:r>
        <w:rPr>
          <w:rFonts w:eastAsia="Microsoft YaHei"/>
        </w:rPr>
        <w:t xml:space="preserve"> </w:t>
      </w:r>
      <w:del w:id="302" w:author="AnneMarieW" w:date="2017-10-25T10:49:00Z">
        <w:r w:rsidDel="003A7FE1">
          <w:delText xml:space="preserve">for </w:delText>
        </w:r>
      </w:del>
      <w:ins w:id="303" w:author="AnneMarieW" w:date="2017-10-25T10:49:00Z">
        <w:r w:rsidR="003A7FE1">
          <w:t>to handle</w:t>
        </w:r>
      </w:ins>
      <w:del w:id="304" w:author="AnneMarieW" w:date="2017-10-25T10:49:00Z">
        <w:r w:rsidDel="003A7FE1">
          <w:delText>dealing with</w:delText>
        </w:r>
      </w:del>
      <w:r>
        <w:t xml:space="preserve"> files, and </w:t>
      </w:r>
      <w:r>
        <w:rPr>
          <w:rStyle w:val="Literal"/>
        </w:rPr>
        <w:t>std::io::prelude::*</w:t>
      </w:r>
      <w:r>
        <w:t xml:space="preserve"> contains various </w:t>
      </w:r>
      <w:ins w:id="305" w:author="AnneMarieW" w:date="2017-10-25T10:50:00Z">
        <w:r w:rsidR="003A7FE1">
          <w:t xml:space="preserve">useful </w:t>
        </w:r>
      </w:ins>
      <w:r>
        <w:t xml:space="preserve">traits </w:t>
      </w:r>
      <w:del w:id="306" w:author="AnneMarieW" w:date="2017-10-25T10:50:00Z">
        <w:r w:rsidDel="003A7FE1">
          <w:delText>that</w:delText>
        </w:r>
        <w:r w:rsidDel="003A7FE1">
          <w:rPr>
            <w:rFonts w:eastAsia="Microsoft YaHei"/>
          </w:rPr>
          <w:delText xml:space="preserve"> </w:delText>
        </w:r>
        <w:r w:rsidDel="003A7FE1">
          <w:delText xml:space="preserve">are useful when </w:delText>
        </w:r>
      </w:del>
      <w:ins w:id="307" w:author="AnneMarieW" w:date="2017-10-25T10:50:00Z">
        <w:r w:rsidR="003A7FE1">
          <w:t xml:space="preserve">for </w:t>
        </w:r>
      </w:ins>
      <w:r>
        <w:t>doing I/O, including file I/O. In the same way that Rust has a</w:t>
      </w:r>
      <w:r>
        <w:rPr>
          <w:rFonts w:eastAsia="Microsoft YaHei"/>
        </w:rPr>
        <w:t xml:space="preserve"> </w:t>
      </w:r>
      <w:r>
        <w:t>general prelude that brings certain</w:t>
      </w:r>
      <w:commentRangeStart w:id="308"/>
      <w:commentRangeStart w:id="309"/>
      <w:r>
        <w:t xml:space="preserve"> </w:t>
      </w:r>
      <w:r w:rsidR="00890D17" w:rsidRPr="00890D17">
        <w:rPr>
          <w:highlight w:val="yellow"/>
          <w:rPrChange w:id="310" w:author="AnneMarieW" w:date="2017-10-25T10:50:00Z">
            <w:rPr>
              <w:rFonts w:ascii="Courier" w:hAnsi="Courier"/>
              <w:color w:val="0000FF"/>
              <w:sz w:val="20"/>
            </w:rPr>
          </w:rPrChange>
        </w:rPr>
        <w:t>t</w:t>
      </w:r>
      <w:ins w:id="311" w:author="Carol Nichols" w:date="2017-11-20T15:31:00Z">
        <w:r w:rsidR="00810432">
          <w:rPr>
            <w:highlight w:val="yellow"/>
          </w:rPr>
          <w:t>ypes and functions</w:t>
        </w:r>
      </w:ins>
      <w:del w:id="312" w:author="Carol Nichols" w:date="2017-11-20T15:31:00Z">
        <w:r w:rsidR="00890D17" w:rsidRPr="00890D17" w:rsidDel="00810432">
          <w:rPr>
            <w:highlight w:val="yellow"/>
            <w:rPrChange w:id="313" w:author="AnneMarieW" w:date="2017-10-25T10:50:00Z">
              <w:rPr>
                <w:rFonts w:ascii="Courier" w:hAnsi="Courier"/>
                <w:color w:val="0000FF"/>
                <w:sz w:val="20"/>
              </w:rPr>
            </w:rPrChange>
          </w:rPr>
          <w:delText>hings</w:delText>
        </w:r>
      </w:del>
      <w:commentRangeEnd w:id="308"/>
      <w:r w:rsidR="000430AD">
        <w:rPr>
          <w:rStyle w:val="CommentReference"/>
          <w:rFonts w:asciiTheme="minorHAnsi" w:eastAsiaTheme="minorHAnsi" w:hAnsiTheme="minorHAnsi" w:cstheme="minorBidi"/>
          <w:color w:val="auto"/>
        </w:rPr>
        <w:commentReference w:id="308"/>
      </w:r>
      <w:commentRangeEnd w:id="309"/>
      <w:r w:rsidR="00810432">
        <w:rPr>
          <w:rStyle w:val="CommentReference"/>
          <w:rFonts w:asciiTheme="minorHAnsi" w:eastAsiaTheme="minorHAnsi" w:hAnsiTheme="minorHAnsi" w:cstheme="minorBidi"/>
          <w:color w:val="auto"/>
        </w:rPr>
        <w:commentReference w:id="309"/>
      </w:r>
      <w:r>
        <w:t xml:space="preserve"> into scope automatically, the</w:t>
      </w:r>
      <w:r>
        <w:rPr>
          <w:rFonts w:eastAsia="Microsoft YaHei"/>
        </w:rPr>
        <w:t xml:space="preserve"> </w:t>
      </w:r>
      <w:r>
        <w:rPr>
          <w:rStyle w:val="Literal"/>
        </w:rPr>
        <w:t>std::io</w:t>
      </w:r>
      <w:r>
        <w:t xml:space="preserve"> module has its own prelude of common </w:t>
      </w:r>
      <w:r w:rsidR="00890D17" w:rsidRPr="00890D17">
        <w:rPr>
          <w:highlight w:val="yellow"/>
          <w:rPrChange w:id="314" w:author="AnneMarieW" w:date="2017-10-25T10:51:00Z">
            <w:rPr>
              <w:rFonts w:ascii="Courier" w:hAnsi="Courier"/>
              <w:color w:val="0000FF"/>
              <w:sz w:val="20"/>
            </w:rPr>
          </w:rPrChange>
        </w:rPr>
        <w:t>t</w:t>
      </w:r>
      <w:ins w:id="315" w:author="Carol Nichols" w:date="2017-11-20T15:31:00Z">
        <w:r w:rsidR="00810432">
          <w:rPr>
            <w:highlight w:val="yellow"/>
          </w:rPr>
          <w:t>ypes and functions</w:t>
        </w:r>
      </w:ins>
      <w:del w:id="316" w:author="Carol Nichols" w:date="2017-11-20T15:31:00Z">
        <w:r w:rsidR="00890D17" w:rsidRPr="00890D17" w:rsidDel="00810432">
          <w:rPr>
            <w:highlight w:val="yellow"/>
            <w:rPrChange w:id="317" w:author="AnneMarieW" w:date="2017-10-25T10:51:00Z">
              <w:rPr>
                <w:rFonts w:ascii="Courier" w:hAnsi="Courier"/>
                <w:color w:val="0000FF"/>
                <w:sz w:val="20"/>
              </w:rPr>
            </w:rPrChange>
          </w:rPr>
          <w:delText>hings</w:delText>
        </w:r>
      </w:del>
      <w:r>
        <w:t xml:space="preserve"> you’ll need when working</w:t>
      </w:r>
      <w:r>
        <w:rPr>
          <w:rFonts w:eastAsia="Microsoft YaHei"/>
        </w:rPr>
        <w:t xml:space="preserve"> </w:t>
      </w:r>
      <w:r>
        <w:t>with I/O. Unlike the default prelude, we must explicitly</w:t>
      </w:r>
      <w:ins w:id="318" w:author="Carol Nichols" w:date="2017-11-20T15:32:00Z">
        <w:r w:rsidR="00810432">
          <w:t xml:space="preserve"> add a</w:t>
        </w:r>
      </w:ins>
      <w:commentRangeStart w:id="319"/>
      <w:commentRangeStart w:id="320"/>
      <w:r>
        <w:t xml:space="preserve"> </w:t>
      </w:r>
      <w:r>
        <w:rPr>
          <w:rStyle w:val="Literal"/>
        </w:rPr>
        <w:t>use</w:t>
      </w:r>
      <w:commentRangeEnd w:id="319"/>
      <w:r w:rsidR="000430AD">
        <w:rPr>
          <w:rStyle w:val="CommentReference"/>
          <w:rFonts w:asciiTheme="minorHAnsi" w:eastAsiaTheme="minorHAnsi" w:hAnsiTheme="minorHAnsi" w:cstheme="minorBidi"/>
          <w:color w:val="auto"/>
        </w:rPr>
        <w:commentReference w:id="319"/>
      </w:r>
      <w:commentRangeEnd w:id="320"/>
      <w:r w:rsidR="00810432">
        <w:rPr>
          <w:rStyle w:val="CommentReference"/>
          <w:rFonts w:asciiTheme="minorHAnsi" w:eastAsiaTheme="minorHAnsi" w:hAnsiTheme="minorHAnsi" w:cstheme="minorBidi"/>
          <w:color w:val="auto"/>
        </w:rPr>
        <w:commentReference w:id="320"/>
      </w:r>
      <w:r>
        <w:t xml:space="preserve"> </w:t>
      </w:r>
      <w:ins w:id="321" w:author="Carol Nichols" w:date="2017-11-20T15:32:00Z">
        <w:r w:rsidR="00810432">
          <w:t xml:space="preserve">statement for </w:t>
        </w:r>
      </w:ins>
      <w:r>
        <w:t>the prelude from</w:t>
      </w:r>
      <w:r>
        <w:rPr>
          <w:rFonts w:eastAsia="Microsoft YaHei"/>
        </w:rPr>
        <w:t xml:space="preserve"> </w:t>
      </w:r>
      <w:r>
        <w:rPr>
          <w:rStyle w:val="Literal"/>
        </w:rPr>
        <w:t>std::io</w:t>
      </w:r>
      <w:r>
        <w:t>.</w:t>
      </w:r>
    </w:p>
    <w:p w14:paraId="4FB5643E" w14:textId="441187FF" w:rsidR="009C0D3F" w:rsidRDefault="00524B31" w:rsidP="000B47BE">
      <w:pPr>
        <w:pStyle w:val="Body"/>
      </w:pPr>
      <w:r>
        <w:t xml:space="preserve">In </w:t>
      </w:r>
      <w:r>
        <w:rPr>
          <w:rStyle w:val="Literal"/>
        </w:rPr>
        <w:t>main</w:t>
      </w:r>
      <w:r>
        <w:t xml:space="preserve">, we’ve added three </w:t>
      </w:r>
      <w:del w:id="322" w:author="AnneMarieW" w:date="2017-10-25T10:53:00Z">
        <w:r w:rsidDel="000430AD">
          <w:delText>thing</w:delText>
        </w:r>
      </w:del>
      <w:ins w:id="323" w:author="AnneMarieW" w:date="2017-10-25T10:53:00Z">
        <w:del w:id="324" w:author="Carol Nichols" w:date="2017-11-20T15:33:00Z">
          <w:r w:rsidR="000430AD" w:rsidDel="00E5426C">
            <w:delText>item</w:delText>
          </w:r>
        </w:del>
      </w:ins>
      <w:del w:id="325" w:author="Carol Nichols" w:date="2017-11-20T15:33:00Z">
        <w:r w:rsidDel="00E5426C">
          <w:delText>s</w:delText>
        </w:r>
      </w:del>
      <w:ins w:id="326" w:author="Carol Nichols" w:date="2017-11-20T15:33:00Z">
        <w:r w:rsidR="00E5426C">
          <w:t>statements</w:t>
        </w:r>
      </w:ins>
      <w:r>
        <w:t>: first, we get a mutable handle to the file</w:t>
      </w:r>
      <w:r>
        <w:rPr>
          <w:rFonts w:eastAsia="Microsoft YaHei"/>
        </w:rPr>
        <w:t xml:space="preserve"> </w:t>
      </w:r>
      <w:r>
        <w:t xml:space="preserve">by calling the </w:t>
      </w:r>
      <w:r>
        <w:rPr>
          <w:rStyle w:val="Literal"/>
        </w:rPr>
        <w:t>File::open</w:t>
      </w:r>
      <w:r>
        <w:t xml:space="preserve"> function and passing it the value of the </w:t>
      </w:r>
      <w:r>
        <w:rPr>
          <w:rStyle w:val="Literal"/>
        </w:rPr>
        <w:t>filename</w:t>
      </w:r>
      <w:r>
        <w:rPr>
          <w:rFonts w:eastAsia="Microsoft YaHei"/>
        </w:rPr>
        <w:t xml:space="preserve"> </w:t>
      </w:r>
      <w:r>
        <w:t xml:space="preserve">variable. Second, we create a variable called </w:t>
      </w:r>
      <w:r>
        <w:rPr>
          <w:rStyle w:val="Literal"/>
        </w:rPr>
        <w:t>contents</w:t>
      </w:r>
      <w:r>
        <w:t xml:space="preserve"> and set it to a mutable, empty </w:t>
      </w:r>
      <w:r>
        <w:rPr>
          <w:rStyle w:val="Literal"/>
        </w:rPr>
        <w:t>String</w:t>
      </w:r>
      <w:r>
        <w:t xml:space="preserve">. This will hold the content of the file after we read it in. Third, we call </w:t>
      </w:r>
      <w:r>
        <w:rPr>
          <w:rStyle w:val="Literal"/>
        </w:rPr>
        <w:t>read_to_string</w:t>
      </w:r>
      <w:r>
        <w:t xml:space="preserve"> on our file handle and pass a mutable reference to </w:t>
      </w:r>
      <w:r>
        <w:rPr>
          <w:rStyle w:val="Literal"/>
        </w:rPr>
        <w:t>contents</w:t>
      </w:r>
      <w:r>
        <w:t xml:space="preserve"> as an argument.</w:t>
      </w:r>
    </w:p>
    <w:p w14:paraId="7CD36E65" w14:textId="77777777" w:rsidR="009C0D3F" w:rsidRDefault="00524B31" w:rsidP="000B47BE">
      <w:pPr>
        <w:pStyle w:val="Body"/>
      </w:pPr>
      <w:r>
        <w:t xml:space="preserve">After those lines, we’ve again added a temporary </w:t>
      </w:r>
      <w:r>
        <w:rPr>
          <w:rStyle w:val="Literal"/>
        </w:rPr>
        <w:t>println!</w:t>
      </w:r>
      <w:r>
        <w:t xml:space="preserve"> statement that prints</w:t>
      </w:r>
      <w:del w:id="327" w:author="AnneMarieW" w:date="2017-10-25T10:54:00Z">
        <w:r w:rsidDel="000430AD">
          <w:delText xml:space="preserve"> out</w:delText>
        </w:r>
      </w:del>
      <w:r>
        <w:t xml:space="preserve"> the value of </w:t>
      </w:r>
      <w:r>
        <w:rPr>
          <w:rStyle w:val="Literal"/>
        </w:rPr>
        <w:t>contents</w:t>
      </w:r>
      <w:r>
        <w:rPr>
          <w:rFonts w:eastAsia="Microsoft YaHei"/>
        </w:rPr>
        <w:t xml:space="preserve"> </w:t>
      </w:r>
      <w:r>
        <w:t xml:space="preserve">after the file is read, so </w:t>
      </w:r>
      <w:del w:id="328" w:author="AnneMarieW" w:date="2017-10-25T10:54:00Z">
        <w:r w:rsidDel="000430AD">
          <w:delText xml:space="preserve">that </w:delText>
        </w:r>
      </w:del>
      <w:r>
        <w:t xml:space="preserve">we can check that </w:t>
      </w:r>
      <w:del w:id="329" w:author="AnneMarieW" w:date="2017-10-25T10:55:00Z">
        <w:r w:rsidDel="000430AD">
          <w:delText>our</w:delText>
        </w:r>
      </w:del>
      <w:ins w:id="330" w:author="AnneMarieW" w:date="2017-10-25T10:55:00Z">
        <w:r w:rsidR="000430AD">
          <w:t>the</w:t>
        </w:r>
      </w:ins>
      <w:r>
        <w:t xml:space="preserve"> program is working so far.</w:t>
      </w:r>
    </w:p>
    <w:p w14:paraId="563F0AA8" w14:textId="77777777" w:rsidR="009C0D3F" w:rsidRDefault="00524B31" w:rsidP="000B47BE">
      <w:pPr>
        <w:pStyle w:val="Body"/>
      </w:pPr>
      <w:r>
        <w:t xml:space="preserve">Let’s </w:t>
      </w:r>
      <w:del w:id="331" w:author="AnneMarieW" w:date="2017-10-25T10:55:00Z">
        <w:r w:rsidDel="000430AD">
          <w:delText xml:space="preserve">try </w:delText>
        </w:r>
      </w:del>
      <w:r>
        <w:t>run</w:t>
      </w:r>
      <w:del w:id="332" w:author="AnneMarieW" w:date="2017-10-25T10:55:00Z">
        <w:r w:rsidDel="000430AD">
          <w:delText>ning</w:delText>
        </w:r>
      </w:del>
      <w:r>
        <w:t xml:space="preserve"> this code with any string as the first command line argument (</w:t>
      </w:r>
      <w:del w:id="333" w:author="AnneMarieW" w:date="2017-10-25T10:55:00Z">
        <w:r w:rsidDel="000430AD">
          <w:delText>sinc</w:delText>
        </w:r>
      </w:del>
      <w:ins w:id="334" w:author="AnneMarieW" w:date="2017-10-25T10:55:00Z">
        <w:r w:rsidR="000430AD">
          <w:t>becaus</w:t>
        </w:r>
      </w:ins>
      <w:r>
        <w:t>e</w:t>
      </w:r>
      <w:r>
        <w:rPr>
          <w:rFonts w:eastAsia="Microsoft YaHei"/>
        </w:rPr>
        <w:t xml:space="preserve"> </w:t>
      </w:r>
      <w:r>
        <w:t xml:space="preserve">we haven’t implemented the searching part yet) and </w:t>
      </w:r>
      <w:del w:id="335" w:author="AnneMarieW" w:date="2017-10-25T10:55:00Z">
        <w:r w:rsidDel="000430AD">
          <w:delText>our</w:delText>
        </w:r>
      </w:del>
      <w:ins w:id="336" w:author="AnneMarieW" w:date="2017-10-25T10:55:00Z">
        <w:r w:rsidR="000430AD">
          <w:t>the</w:t>
        </w:r>
      </w:ins>
      <w:r>
        <w:t xml:space="preserve"> </w:t>
      </w:r>
      <w:r>
        <w:rPr>
          <w:rStyle w:val="EmphasisItalic"/>
        </w:rPr>
        <w:t>poem.txt</w:t>
      </w:r>
      <w:r>
        <w:t xml:space="preserve"> file as the</w:t>
      </w:r>
      <w:r>
        <w:rPr>
          <w:rFonts w:eastAsia="Microsoft YaHei"/>
        </w:rPr>
        <w:t xml:space="preserve"> </w:t>
      </w:r>
      <w:r>
        <w:t>second argument:</w:t>
      </w:r>
    </w:p>
    <w:p w14:paraId="4B88B382" w14:textId="77777777" w:rsidR="009C0D3F" w:rsidRDefault="00524B31">
      <w:pPr>
        <w:pStyle w:val="CodeA"/>
        <w:rPr>
          <w:ins w:id="337" w:author="Carol Nichols" w:date="2017-11-20T16:38:00Z"/>
        </w:rPr>
      </w:pPr>
      <w:r>
        <w:lastRenderedPageBreak/>
        <w:t xml:space="preserve">$ </w:t>
      </w:r>
      <w:r w:rsidRPr="007D00C4">
        <w:rPr>
          <w:rStyle w:val="EmphasisBold"/>
          <w:rPrChange w:id="338" w:author="Carol Nichols" w:date="2017-11-21T13:23:00Z">
            <w:rPr/>
          </w:rPrChange>
        </w:rPr>
        <w:t>cargo run the poem.txt</w:t>
      </w:r>
    </w:p>
    <w:p w14:paraId="1F32EA34" w14:textId="27E568DB" w:rsidR="00463E80" w:rsidRPr="00463E80" w:rsidRDefault="00463E80">
      <w:pPr>
        <w:pStyle w:val="CodeB"/>
        <w:pPrChange w:id="339" w:author="Carol Nichols" w:date="2017-11-20T16:38:00Z">
          <w:pPr>
            <w:pStyle w:val="CodeA"/>
          </w:pPr>
        </w:pPrChange>
      </w:pPr>
      <w:ins w:id="340" w:author="Carol Nichols" w:date="2017-11-20T16:38:00Z">
        <w:r>
          <w:t xml:space="preserve">   Compiling minigrep v0.1.0 (file:///projects/minigrep)</w:t>
        </w:r>
      </w:ins>
    </w:p>
    <w:p w14:paraId="565B7251" w14:textId="77777777" w:rsidR="009C0D3F" w:rsidRDefault="00524B31">
      <w:pPr>
        <w:pStyle w:val="CodeB"/>
      </w:pPr>
      <w:r>
        <w:t xml:space="preserve">    Finished dev [unoptimized + debuginfo] target(s) in 0.0 secs</w:t>
      </w:r>
    </w:p>
    <w:p w14:paraId="0D3D8371" w14:textId="77777777" w:rsidR="009C0D3F" w:rsidRDefault="00524B31">
      <w:pPr>
        <w:pStyle w:val="CodeB"/>
      </w:pPr>
      <w:r>
        <w:t xml:space="preserve">     Running `target/debug/minigrep the poem.txt`</w:t>
      </w:r>
    </w:p>
    <w:p w14:paraId="0BE83CC0" w14:textId="77777777" w:rsidR="009C0D3F" w:rsidRDefault="00524B31">
      <w:pPr>
        <w:pStyle w:val="CodeB"/>
      </w:pPr>
      <w:r>
        <w:t>Searching for the</w:t>
      </w:r>
    </w:p>
    <w:p w14:paraId="676F5C27" w14:textId="77777777" w:rsidR="009C0D3F" w:rsidRDefault="00524B31">
      <w:pPr>
        <w:pStyle w:val="CodeB"/>
      </w:pPr>
      <w:r>
        <w:t>In file poem.txt</w:t>
      </w:r>
    </w:p>
    <w:p w14:paraId="362F2C2B" w14:textId="77777777" w:rsidR="009C0D3F" w:rsidRDefault="00524B31">
      <w:pPr>
        <w:pStyle w:val="CodeB"/>
      </w:pPr>
      <w:r>
        <w:t>With text:</w:t>
      </w:r>
    </w:p>
    <w:p w14:paraId="4ABE4BF5" w14:textId="77777777" w:rsidR="009C0D3F" w:rsidRDefault="00524B31">
      <w:pPr>
        <w:pStyle w:val="CodeB"/>
      </w:pPr>
      <w:r>
        <w:t>I’m nobody! Who are you?</w:t>
      </w:r>
    </w:p>
    <w:p w14:paraId="0174C3C9" w14:textId="77777777" w:rsidR="009C0D3F" w:rsidRDefault="00524B31">
      <w:pPr>
        <w:pStyle w:val="CodeB"/>
      </w:pPr>
      <w:r>
        <w:t>Are you nobody, too?</w:t>
      </w:r>
    </w:p>
    <w:p w14:paraId="778797F6" w14:textId="77777777" w:rsidR="009C0D3F" w:rsidRDefault="00524B31">
      <w:pPr>
        <w:pStyle w:val="CodeB"/>
      </w:pPr>
      <w:r>
        <w:t>Then there’s a pair of us — don’t tell!</w:t>
      </w:r>
    </w:p>
    <w:p w14:paraId="27DD9D13" w14:textId="77777777" w:rsidR="009C0D3F" w:rsidRDefault="00524B31">
      <w:pPr>
        <w:pStyle w:val="CodeB"/>
      </w:pPr>
      <w:r>
        <w:t>They’d banish us, you know.</w:t>
      </w:r>
    </w:p>
    <w:p w14:paraId="7BDFA5B6" w14:textId="77777777" w:rsidR="009C0D3F" w:rsidRDefault="009C0D3F">
      <w:pPr>
        <w:pStyle w:val="CodeB"/>
      </w:pPr>
    </w:p>
    <w:p w14:paraId="4DE51FB7" w14:textId="77777777" w:rsidR="009C0D3F" w:rsidRDefault="00524B31">
      <w:pPr>
        <w:pStyle w:val="CodeB"/>
      </w:pPr>
      <w:r>
        <w:t>How dreary to be somebody!</w:t>
      </w:r>
    </w:p>
    <w:p w14:paraId="69FE9F32" w14:textId="77777777" w:rsidR="009C0D3F" w:rsidRDefault="00524B31">
      <w:pPr>
        <w:pStyle w:val="CodeB"/>
      </w:pPr>
      <w:r>
        <w:t>How public, like a frog</w:t>
      </w:r>
    </w:p>
    <w:p w14:paraId="682E3AB2" w14:textId="77777777" w:rsidR="009C0D3F" w:rsidRDefault="00524B31">
      <w:pPr>
        <w:pStyle w:val="CodeB"/>
      </w:pPr>
      <w:r>
        <w:t>To tell your name the livelong day</w:t>
      </w:r>
    </w:p>
    <w:p w14:paraId="508EB054" w14:textId="77777777" w:rsidR="009C0D3F" w:rsidRDefault="00524B31" w:rsidP="00F478EC">
      <w:pPr>
        <w:pStyle w:val="CodeC"/>
      </w:pPr>
      <w:r>
        <w:t>To an admiring bog!</w:t>
      </w:r>
    </w:p>
    <w:p w14:paraId="0D0F756A" w14:textId="1EC30329" w:rsidR="009C0D3F" w:rsidRDefault="00524B31" w:rsidP="000B47BE">
      <w:pPr>
        <w:pStyle w:val="Body"/>
      </w:pPr>
      <w:r>
        <w:t xml:space="preserve">Great! </w:t>
      </w:r>
      <w:del w:id="341" w:author="AnneMarieW" w:date="2017-10-25T10:55:00Z">
        <w:r w:rsidDel="000430AD">
          <w:delText xml:space="preserve">Our </w:delText>
        </w:r>
      </w:del>
      <w:ins w:id="342" w:author="AnneMarieW" w:date="2017-10-25T10:55:00Z">
        <w:r w:rsidR="000430AD">
          <w:t xml:space="preserve">The </w:t>
        </w:r>
      </w:ins>
      <w:r>
        <w:t>code read</w:t>
      </w:r>
      <w:del w:id="343" w:author="AnneMarieW" w:date="2017-10-25T10:56:00Z">
        <w:r w:rsidDel="000430AD">
          <w:delText xml:space="preserve"> in</w:delText>
        </w:r>
      </w:del>
      <w:r>
        <w:t xml:space="preserve"> and </w:t>
      </w:r>
      <w:ins w:id="344" w:author="AnneMarieW" w:date="2017-10-25T10:56:00Z">
        <w:r w:rsidR="000430AD">
          <w:t xml:space="preserve">then </w:t>
        </w:r>
      </w:ins>
      <w:r>
        <w:t>printed</w:t>
      </w:r>
      <w:del w:id="345" w:author="AnneMarieW" w:date="2017-10-25T10:55:00Z">
        <w:r w:rsidDel="000430AD">
          <w:delText xml:space="preserve"> out</w:delText>
        </w:r>
      </w:del>
      <w:r>
        <w:t xml:space="preserve"> the content of the file. </w:t>
      </w:r>
      <w:ins w:id="346" w:author="AnneMarieW" w:date="2017-10-25T10:56:00Z">
        <w:r w:rsidR="000430AD">
          <w:t>But</w:t>
        </w:r>
      </w:ins>
      <w:ins w:id="347" w:author="Carol Nichols" w:date="2017-11-20T15:45:00Z">
        <w:r w:rsidR="00A60C27">
          <w:t xml:space="preserve"> the code has</w:t>
        </w:r>
      </w:ins>
      <w:ins w:id="348" w:author="AnneMarieW" w:date="2017-10-25T10:56:00Z">
        <w:r w:rsidR="000430AD">
          <w:t xml:space="preserve"> </w:t>
        </w:r>
      </w:ins>
      <w:del w:id="349" w:author="AnneMarieW" w:date="2017-10-25T10:56:00Z">
        <w:r w:rsidDel="000430AD">
          <w:delText xml:space="preserve">We’ve got </w:delText>
        </w:r>
      </w:del>
      <w:r>
        <w:t>a few</w:t>
      </w:r>
      <w:del w:id="350" w:author="Carol Nichols" w:date="2017-11-20T15:45:00Z">
        <w:r w:rsidDel="00A60C27">
          <w:delText xml:space="preserve"> </w:delText>
        </w:r>
      </w:del>
      <w:ins w:id="351" w:author="Carol Nichols" w:date="2017-11-20T15:46:00Z">
        <w:r w:rsidR="00A60C27">
          <w:t xml:space="preserve"> flaws</w:t>
        </w:r>
      </w:ins>
      <w:del w:id="352" w:author="Carol Nichols" w:date="2017-11-20T15:45:00Z">
        <w:r w:rsidDel="00A60C27">
          <w:delText>flaws though</w:delText>
        </w:r>
      </w:del>
      <w:ins w:id="353" w:author="AnneMarieW" w:date="2017-10-25T10:57:00Z">
        <w:del w:id="354" w:author="Carol Nichols" w:date="2017-11-20T15:45:00Z">
          <w:r w:rsidR="000430AD" w:rsidDel="00A60C27">
            <w:delText>are visible</w:delText>
          </w:r>
        </w:del>
      </w:ins>
      <w:r>
        <w:t xml:space="preserve">. The </w:t>
      </w:r>
      <w:r>
        <w:rPr>
          <w:rStyle w:val="Literal"/>
        </w:rPr>
        <w:t>main</w:t>
      </w:r>
      <w:r>
        <w:t xml:space="preserve"> function has multiple responsibilities</w:t>
      </w:r>
      <w:del w:id="355" w:author="AnneMarieW" w:date="2017-10-25T10:57:00Z">
        <w:r w:rsidDel="000430AD">
          <w:delText>;</w:delText>
        </w:r>
      </w:del>
      <w:ins w:id="356" w:author="AnneMarieW" w:date="2017-10-25T10:57:00Z">
        <w:r w:rsidR="000430AD">
          <w:t>:</w:t>
        </w:r>
      </w:ins>
      <w:r>
        <w:t xml:space="preserve"> generally</w:t>
      </w:r>
      <w:ins w:id="357" w:author="AnneMarieW" w:date="2017-10-25T10:57:00Z">
        <w:r w:rsidR="000430AD">
          <w:t>,</w:t>
        </w:r>
      </w:ins>
      <w:r>
        <w:t xml:space="preserve"> functions are clearer and easier to maintain if each function is responsible for only one idea. The other problem is that we’re not handling errors as well as we could be. </w:t>
      </w:r>
      <w:del w:id="358" w:author="AnneMarieW" w:date="2017-10-25T10:57:00Z">
        <w:r w:rsidDel="000430AD">
          <w:delText>While</w:delText>
        </w:r>
      </w:del>
      <w:ins w:id="359" w:author="AnneMarieW" w:date="2017-10-25T10:57:00Z">
        <w:del w:id="360" w:author="Carol Nichols" w:date="2017-11-20T15:46:00Z">
          <w:r w:rsidR="000430AD" w:rsidDel="008C4224">
            <w:delText>Although t</w:delText>
          </w:r>
        </w:del>
      </w:ins>
      <w:ins w:id="361" w:author="Carol Nichols" w:date="2017-11-20T15:46:00Z">
        <w:r w:rsidR="008C4224">
          <w:t>T</w:t>
        </w:r>
      </w:ins>
      <w:ins w:id="362" w:author="AnneMarieW" w:date="2017-10-25T10:57:00Z">
        <w:r w:rsidR="000430AD">
          <w:t>he</w:t>
        </w:r>
      </w:ins>
      <w:del w:id="363" w:author="AnneMarieW" w:date="2017-10-25T10:57:00Z">
        <w:r w:rsidDel="000430AD">
          <w:delText xml:space="preserve"> our</w:delText>
        </w:r>
      </w:del>
      <w:r>
        <w:t xml:space="preserve"> program is still small</w:t>
      </w:r>
      <w:ins w:id="364" w:author="Carol Nichols" w:date="2017-11-20T15:46:00Z">
        <w:r w:rsidR="00F14711">
          <w:t xml:space="preserve"> so</w:t>
        </w:r>
      </w:ins>
      <w:del w:id="365" w:author="Carol Nichols" w:date="2017-11-20T15:46:00Z">
        <w:r w:rsidDel="00F14711">
          <w:delText>,</w:delText>
        </w:r>
      </w:del>
      <w:r>
        <w:t xml:space="preserve"> these flaws aren’t a big problem, but as </w:t>
      </w:r>
      <w:del w:id="366" w:author="AnneMarieW" w:date="2017-10-25T10:57:00Z">
        <w:r w:rsidDel="000430AD">
          <w:delText>our</w:delText>
        </w:r>
      </w:del>
      <w:ins w:id="367" w:author="AnneMarieW" w:date="2017-10-25T10:57:00Z">
        <w:r w:rsidR="000430AD">
          <w:t>the</w:t>
        </w:r>
      </w:ins>
      <w:r>
        <w:t xml:space="preserve"> program grows, it will be harder to fix them cleanly. It’s good practice to begin refactoring early on when developing a program, </w:t>
      </w:r>
      <w:del w:id="368" w:author="AnneMarieW" w:date="2017-10-25T10:58:00Z">
        <w:r w:rsidDel="000430AD">
          <w:delText>as</w:delText>
        </w:r>
      </w:del>
      <w:ins w:id="369" w:author="AnneMarieW" w:date="2017-10-25T10:58:00Z">
        <w:r w:rsidR="000430AD">
          <w:t>because</w:t>
        </w:r>
      </w:ins>
      <w:r>
        <w:t xml:space="preserve"> it’s much easier to refactor smaller amounts of code</w:t>
      </w:r>
      <w:del w:id="370" w:author="AnneMarieW" w:date="2017-10-25T10:58:00Z">
        <w:r w:rsidDel="000430AD">
          <w:delText>,</w:delText>
        </w:r>
      </w:del>
      <w:ins w:id="371" w:author="AnneMarieW" w:date="2017-10-25T10:58:00Z">
        <w:r w:rsidR="000430AD">
          <w:t xml:space="preserve">. </w:t>
        </w:r>
      </w:ins>
      <w:del w:id="372" w:author="AnneMarieW" w:date="2017-10-25T10:58:00Z">
        <w:r w:rsidDel="000430AD">
          <w:delText xml:space="preserve"> so w</w:delText>
        </w:r>
      </w:del>
      <w:ins w:id="373" w:author="AnneMarieW" w:date="2017-10-25T10:58:00Z">
        <w:r w:rsidR="000430AD">
          <w:t>W</w:t>
        </w:r>
      </w:ins>
      <w:r>
        <w:t>e’ll do that n</w:t>
      </w:r>
      <w:del w:id="374" w:author="AnneMarieW" w:date="2017-10-25T10:58:00Z">
        <w:r w:rsidDel="000430AD">
          <w:delText>ow</w:delText>
        </w:r>
      </w:del>
      <w:ins w:id="375" w:author="AnneMarieW" w:date="2017-10-25T10:58:00Z">
        <w:r w:rsidR="000430AD">
          <w:t>ext</w:t>
        </w:r>
      </w:ins>
      <w:r>
        <w:t>.</w:t>
      </w:r>
    </w:p>
    <w:p w14:paraId="25181064" w14:textId="77777777" w:rsidR="009C0D3F" w:rsidRDefault="00524B31">
      <w:pPr>
        <w:pStyle w:val="HeadA"/>
      </w:pPr>
      <w:bookmarkStart w:id="376" w:name="__RefHeading___Toc14986_1865893667"/>
      <w:bookmarkStart w:id="377" w:name="_Toc486341775"/>
      <w:bookmarkStart w:id="378" w:name="_Toc496541045"/>
      <w:bookmarkEnd w:id="376"/>
      <w:bookmarkEnd w:id="377"/>
      <w:r w:rsidRPr="00590F56">
        <w:t>Refactoring to Improve Modularity and Error Handling</w:t>
      </w:r>
      <w:bookmarkEnd w:id="378"/>
    </w:p>
    <w:p w14:paraId="27399E9A" w14:textId="77777777" w:rsidR="009C0D3F" w:rsidRDefault="00187866" w:rsidP="0089724B">
      <w:pPr>
        <w:pStyle w:val="BodyFirst"/>
      </w:pPr>
      <w:ins w:id="379" w:author="AnneMarieW" w:date="2017-10-25T10:58:00Z">
        <w:r>
          <w:t>To improve our program, we’ll fix</w:t>
        </w:r>
      </w:ins>
      <w:del w:id="380" w:author="AnneMarieW" w:date="2017-10-25T10:59:00Z">
        <w:r w:rsidR="00524B31" w:rsidDel="00187866">
          <w:delText>There are</w:delText>
        </w:r>
      </w:del>
      <w:r w:rsidR="00524B31">
        <w:t xml:space="preserve"> four problems</w:t>
      </w:r>
      <w:ins w:id="381" w:author="AnneMarieW" w:date="2017-10-25T10:59:00Z">
        <w:r>
          <w:t xml:space="preserve"> that</w:t>
        </w:r>
      </w:ins>
      <w:del w:id="382" w:author="AnneMarieW" w:date="2017-10-25T10:59:00Z">
        <w:r w:rsidR="00524B31" w:rsidDel="00187866">
          <w:delText xml:space="preserve"> that we’d like to fix</w:delText>
        </w:r>
      </w:del>
      <w:del w:id="383" w:author="AnneMarieW" w:date="2017-10-25T10:58:00Z">
        <w:r w:rsidR="00524B31" w:rsidDel="00187866">
          <w:delText xml:space="preserve"> to improve our program</w:delText>
        </w:r>
      </w:del>
      <w:del w:id="384" w:author="AnneMarieW" w:date="2017-10-25T10:59:00Z">
        <w:r w:rsidR="00524B31" w:rsidDel="00187866">
          <w:delText>, and they</w:delText>
        </w:r>
      </w:del>
      <w:r w:rsidR="00524B31">
        <w:t xml:space="preserve"> have to do with </w:t>
      </w:r>
      <w:del w:id="385" w:author="AnneMarieW" w:date="2017-10-25T11:00:00Z">
        <w:r w:rsidR="00524B31" w:rsidDel="00003904">
          <w:delText xml:space="preserve">the way </w:delText>
        </w:r>
      </w:del>
      <w:r w:rsidR="00524B31">
        <w:t>the</w:t>
      </w:r>
      <w:ins w:id="386" w:author="AnneMarieW" w:date="2017-10-25T11:00:00Z">
        <w:r w:rsidR="00003904">
          <w:t xml:space="preserve"> </w:t>
        </w:r>
      </w:ins>
      <w:del w:id="387" w:author="AnneMarieW" w:date="2017-10-25T11:00:00Z">
        <w:r w:rsidR="00524B31" w:rsidDel="00003904">
          <w:delText xml:space="preserve"> </w:delText>
        </w:r>
      </w:del>
      <w:r w:rsidR="00524B31">
        <w:t>program</w:t>
      </w:r>
      <w:ins w:id="388" w:author="AnneMarieW" w:date="2017-10-25T11:00:00Z">
        <w:r w:rsidR="00003904">
          <w:t>’s</w:t>
        </w:r>
      </w:ins>
      <w:del w:id="389" w:author="AnneMarieW" w:date="2017-10-25T11:00:00Z">
        <w:r w:rsidR="00524B31" w:rsidDel="00003904">
          <w:delText xml:space="preserve"> is</w:delText>
        </w:r>
      </w:del>
      <w:r w:rsidR="00524B31">
        <w:t xml:space="preserve"> structure</w:t>
      </w:r>
      <w:del w:id="390" w:author="AnneMarieW" w:date="2017-10-25T11:00:00Z">
        <w:r w:rsidR="00524B31" w:rsidDel="00003904">
          <w:delText>d</w:delText>
        </w:r>
      </w:del>
      <w:r w:rsidR="00524B31">
        <w:rPr>
          <w:rFonts w:eastAsia="Microsoft YaHei"/>
        </w:rPr>
        <w:t xml:space="preserve"> </w:t>
      </w:r>
      <w:r w:rsidR="00524B31">
        <w:t>and how it’s handling</w:t>
      </w:r>
      <w:r w:rsidR="00524B31">
        <w:rPr>
          <w:rFonts w:eastAsia="Microsoft YaHei"/>
        </w:rPr>
        <w:t xml:space="preserve"> </w:t>
      </w:r>
      <w:r w:rsidR="00524B31">
        <w:t>potential errors.</w:t>
      </w:r>
    </w:p>
    <w:p w14:paraId="68863E5A" w14:textId="77777777" w:rsidR="009C0D3F" w:rsidRDefault="00524B31" w:rsidP="000B47BE">
      <w:pPr>
        <w:pStyle w:val="Body"/>
      </w:pPr>
      <w:r>
        <w:t xml:space="preserve">First, our </w:t>
      </w:r>
      <w:r>
        <w:rPr>
          <w:rStyle w:val="Literal"/>
        </w:rPr>
        <w:t>main</w:t>
      </w:r>
      <w:r>
        <w:t xml:space="preserve"> function now performs two tasks: it parses</w:t>
      </w:r>
      <w:r>
        <w:rPr>
          <w:rFonts w:eastAsia="Microsoft YaHei"/>
        </w:rPr>
        <w:t xml:space="preserve"> </w:t>
      </w:r>
      <w:r>
        <w:t>arguments and opens</w:t>
      </w:r>
      <w:del w:id="391" w:author="AnneMarieW" w:date="2017-10-25T11:01:00Z">
        <w:r w:rsidDel="009140AB">
          <w:delText xml:space="preserve"> up</w:delText>
        </w:r>
      </w:del>
      <w:r>
        <w:t xml:space="preserve"> files. For such a small function, this isn’t a </w:t>
      </w:r>
      <w:del w:id="392" w:author="AnneMarieW" w:date="2017-10-25T11:01:00Z">
        <w:r w:rsidDel="009140AB">
          <w:delText>huge</w:delText>
        </w:r>
      </w:del>
      <w:ins w:id="393" w:author="AnneMarieW" w:date="2017-10-25T11:01:00Z">
        <w:r w:rsidR="009140AB">
          <w:t>major</w:t>
        </w:r>
      </w:ins>
      <w:r>
        <w:rPr>
          <w:rFonts w:eastAsia="Microsoft YaHei"/>
        </w:rPr>
        <w:t xml:space="preserve"> </w:t>
      </w:r>
      <w:r>
        <w:t xml:space="preserve">problem. However, if we </w:t>
      </w:r>
      <w:del w:id="394" w:author="AnneMarieW" w:date="2017-10-25T11:02:00Z">
        <w:r w:rsidDel="00D62D1E">
          <w:delText>keep</w:delText>
        </w:r>
      </w:del>
      <w:ins w:id="395" w:author="AnneMarieW" w:date="2017-10-25T11:02:00Z">
        <w:r w:rsidR="00D62D1E">
          <w:t>continue to</w:t>
        </w:r>
      </w:ins>
      <w:r>
        <w:t xml:space="preserve"> grow</w:t>
      </w:r>
      <w:del w:id="396" w:author="AnneMarieW" w:date="2017-10-25T11:02:00Z">
        <w:r w:rsidDel="00D62D1E">
          <w:delText>ing</w:delText>
        </w:r>
      </w:del>
      <w:r>
        <w:t xml:space="preserve"> our program inside</w:t>
      </w:r>
      <w:del w:id="397" w:author="AnneMarieW" w:date="2017-10-25T11:01:00Z">
        <w:r w:rsidDel="009140AB">
          <w:delText xml:space="preserve"> of</w:delText>
        </w:r>
      </w:del>
      <w:r>
        <w:t xml:space="preserve"> </w:t>
      </w:r>
      <w:r>
        <w:rPr>
          <w:rStyle w:val="Literal"/>
        </w:rPr>
        <w:t>main</w:t>
      </w:r>
      <w:r>
        <w:t>, the number of</w:t>
      </w:r>
      <w:r>
        <w:rPr>
          <w:rFonts w:eastAsia="Microsoft YaHei"/>
        </w:rPr>
        <w:t xml:space="preserve"> </w:t>
      </w:r>
      <w:r>
        <w:t xml:space="preserve">separate tasks the </w:t>
      </w:r>
      <w:r>
        <w:rPr>
          <w:rStyle w:val="Literal"/>
        </w:rPr>
        <w:t>main</w:t>
      </w:r>
      <w:r>
        <w:t xml:space="preserve"> function handles will </w:t>
      </w:r>
      <w:del w:id="398" w:author="AnneMarieW" w:date="2017-10-25T11:01:00Z">
        <w:r w:rsidDel="009140AB">
          <w:delText>grow</w:delText>
        </w:r>
      </w:del>
      <w:ins w:id="399" w:author="AnneMarieW" w:date="2017-10-25T11:01:00Z">
        <w:r w:rsidR="009140AB">
          <w:t>increase</w:t>
        </w:r>
      </w:ins>
      <w:r>
        <w:t>. As a</w:t>
      </w:r>
      <w:r>
        <w:rPr>
          <w:rFonts w:eastAsia="Microsoft YaHei"/>
        </w:rPr>
        <w:t xml:space="preserve"> </w:t>
      </w:r>
      <w:r>
        <w:t xml:space="preserve">function gains responsibilities, it </w:t>
      </w:r>
      <w:del w:id="400" w:author="AnneMarieW" w:date="2017-10-25T11:02:00Z">
        <w:r w:rsidDel="009140AB">
          <w:delText>get</w:delText>
        </w:r>
      </w:del>
      <w:ins w:id="401" w:author="AnneMarieW" w:date="2017-10-25T11:02:00Z">
        <w:r w:rsidR="009140AB">
          <w:t>become</w:t>
        </w:r>
      </w:ins>
      <w:r>
        <w:t xml:space="preserve">s </w:t>
      </w:r>
      <w:ins w:id="402" w:author="AnneMarieW" w:date="2017-10-25T11:02:00Z">
        <w:r w:rsidR="009140AB">
          <w:t xml:space="preserve">more difficult </w:t>
        </w:r>
      </w:ins>
      <w:del w:id="403" w:author="AnneMarieW" w:date="2017-10-25T11:02:00Z">
        <w:r w:rsidDel="009140AB">
          <w:delText xml:space="preserve">harder </w:delText>
        </w:r>
      </w:del>
      <w:r>
        <w:t>to reason about, harder to</w:t>
      </w:r>
      <w:r>
        <w:rPr>
          <w:rFonts w:eastAsia="Microsoft YaHei"/>
        </w:rPr>
        <w:t xml:space="preserve"> </w:t>
      </w:r>
      <w:r>
        <w:t>test, and harder to change without breaking one of its parts. It’s be</w:t>
      </w:r>
      <w:ins w:id="404" w:author="AnneMarieW" w:date="2017-10-25T11:02:00Z">
        <w:r w:rsidR="009140AB">
          <w:t>s</w:t>
        </w:r>
      </w:ins>
      <w:r>
        <w:t>t</w:t>
      </w:r>
      <w:del w:id="405" w:author="AnneMarieW" w:date="2017-10-25T11:02:00Z">
        <w:r w:rsidDel="009140AB">
          <w:delText>ter</w:delText>
        </w:r>
      </w:del>
      <w:r>
        <w:t xml:space="preserve"> to separate</w:t>
      </w:r>
      <w:del w:id="406" w:author="AnneMarieW" w:date="2017-10-25T11:02:00Z">
        <w:r w:rsidDel="009140AB">
          <w:delText xml:space="preserve"> out</w:delText>
        </w:r>
      </w:del>
      <w:r>
        <w:t xml:space="preserve"> functionality so </w:t>
      </w:r>
      <w:del w:id="407" w:author="AnneMarieW" w:date="2017-10-25T11:02:00Z">
        <w:r w:rsidDel="009140AB">
          <w:delText xml:space="preserve">that </w:delText>
        </w:r>
      </w:del>
      <w:r>
        <w:t>each function is responsible for one task.</w:t>
      </w:r>
    </w:p>
    <w:p w14:paraId="0112FCAF" w14:textId="77777777" w:rsidR="009C0D3F" w:rsidRDefault="00524B31" w:rsidP="000B47BE">
      <w:pPr>
        <w:pStyle w:val="Body"/>
      </w:pPr>
      <w:r>
        <w:lastRenderedPageBreak/>
        <w:t xml:space="preserve">This </w:t>
      </w:r>
      <w:ins w:id="408" w:author="AnneMarieW" w:date="2017-10-25T11:03:00Z">
        <w:r w:rsidR="00D62D1E">
          <w:t xml:space="preserve">issue </w:t>
        </w:r>
      </w:ins>
      <w:r>
        <w:t xml:space="preserve">also ties into </w:t>
      </w:r>
      <w:del w:id="409" w:author="AnneMarieW" w:date="2017-10-25T11:03:00Z">
        <w:r w:rsidDel="00D62D1E">
          <w:delText>our</w:delText>
        </w:r>
      </w:del>
      <w:ins w:id="410" w:author="AnneMarieW" w:date="2017-10-25T11:03:00Z">
        <w:r w:rsidR="00D62D1E">
          <w:t>the</w:t>
        </w:r>
      </w:ins>
      <w:r>
        <w:t xml:space="preserve"> second problem: </w:t>
      </w:r>
      <w:del w:id="411" w:author="AnneMarieW" w:date="2017-10-25T11:03:00Z">
        <w:r w:rsidDel="00D62D1E">
          <w:delText>while</w:delText>
        </w:r>
      </w:del>
      <w:ins w:id="412" w:author="AnneMarieW" w:date="2017-10-25T11:03:00Z">
        <w:r w:rsidR="00D62D1E">
          <w:t>although</w:t>
        </w:r>
      </w:ins>
      <w:r>
        <w:t xml:space="preserve"> </w:t>
      </w:r>
      <w:r>
        <w:rPr>
          <w:rStyle w:val="Literal"/>
        </w:rPr>
        <w:t>query</w:t>
      </w:r>
      <w:r>
        <w:t xml:space="preserve"> and </w:t>
      </w:r>
      <w:r>
        <w:rPr>
          <w:rStyle w:val="Literal"/>
        </w:rPr>
        <w:t>filename</w:t>
      </w:r>
      <w:r>
        <w:t xml:space="preserve"> are configuration variables to our program, variables like </w:t>
      </w:r>
      <w:r>
        <w:rPr>
          <w:rStyle w:val="Literal"/>
        </w:rPr>
        <w:t>f</w:t>
      </w:r>
      <w:r>
        <w:t xml:space="preserve"> and </w:t>
      </w:r>
      <w:r>
        <w:rPr>
          <w:rStyle w:val="Literal"/>
        </w:rPr>
        <w:t>contents</w:t>
      </w:r>
      <w:r>
        <w:t xml:space="preserve"> are used to perform </w:t>
      </w:r>
      <w:del w:id="413" w:author="AnneMarieW" w:date="2017-10-25T11:03:00Z">
        <w:r w:rsidDel="00D62D1E">
          <w:delText>our</w:delText>
        </w:r>
      </w:del>
      <w:ins w:id="414" w:author="AnneMarieW" w:date="2017-10-25T11:03:00Z">
        <w:r w:rsidR="00D62D1E">
          <w:t>the</w:t>
        </w:r>
      </w:ins>
      <w:r>
        <w:t xml:space="preserve"> program’s logic. The longer </w:t>
      </w:r>
      <w:r>
        <w:rPr>
          <w:rStyle w:val="Literal"/>
        </w:rPr>
        <w:t>main</w:t>
      </w:r>
      <w:r>
        <w:t xml:space="preserve"> </w:t>
      </w:r>
      <w:del w:id="415" w:author="AnneMarieW" w:date="2017-10-25T11:04:00Z">
        <w:r w:rsidDel="00D62D1E">
          <w:delText>get</w:delText>
        </w:r>
      </w:del>
      <w:ins w:id="416" w:author="AnneMarieW" w:date="2017-10-25T11:04:00Z">
        <w:r w:rsidR="00D62D1E">
          <w:t>become</w:t>
        </w:r>
      </w:ins>
      <w:r>
        <w:t>s, the more variables we’</w:t>
      </w:r>
      <w:del w:id="417" w:author="AnneMarieW" w:date="2017-10-25T11:04:00Z">
        <w:r w:rsidDel="00D62D1E">
          <w:delText>re going to</w:delText>
        </w:r>
      </w:del>
      <w:ins w:id="418" w:author="AnneMarieW" w:date="2017-10-25T11:04:00Z">
        <w:r w:rsidR="00D62D1E">
          <w:t>ll</w:t>
        </w:r>
      </w:ins>
      <w:r>
        <w:t xml:space="preserve"> need to bring into scope; the more variables we have in scope, the</w:t>
      </w:r>
      <w:r>
        <w:rPr>
          <w:rFonts w:eastAsia="Microsoft YaHei"/>
        </w:rPr>
        <w:t xml:space="preserve"> </w:t>
      </w:r>
      <w:r>
        <w:t xml:space="preserve">harder it </w:t>
      </w:r>
      <w:del w:id="419" w:author="AnneMarieW" w:date="2017-10-25T11:04:00Z">
        <w:r w:rsidDel="00D62D1E">
          <w:delText>is</w:delText>
        </w:r>
      </w:del>
      <w:ins w:id="420" w:author="AnneMarieW" w:date="2017-10-25T11:04:00Z">
        <w:r w:rsidR="00D62D1E">
          <w:t>will be</w:t>
        </w:r>
      </w:ins>
      <w:r>
        <w:t xml:space="preserve"> to keep track of the purpose of each. It’s</w:t>
      </w:r>
      <w:r>
        <w:rPr>
          <w:rFonts w:eastAsia="Microsoft YaHei"/>
        </w:rPr>
        <w:t xml:space="preserve"> </w:t>
      </w:r>
      <w:r>
        <w:t>be</w:t>
      </w:r>
      <w:ins w:id="421" w:author="AnneMarieW" w:date="2017-10-25T11:04:00Z">
        <w:r w:rsidR="00D62D1E">
          <w:t>s</w:t>
        </w:r>
      </w:ins>
      <w:r>
        <w:t>t</w:t>
      </w:r>
      <w:del w:id="422" w:author="AnneMarieW" w:date="2017-10-25T11:04:00Z">
        <w:r w:rsidDel="00D62D1E">
          <w:delText>ter</w:delText>
        </w:r>
      </w:del>
      <w:r>
        <w:t xml:space="preserve"> to group the configuration variables into one structure to make</w:t>
      </w:r>
      <w:r>
        <w:rPr>
          <w:rFonts w:eastAsia="Microsoft YaHei"/>
        </w:rPr>
        <w:t xml:space="preserve"> </w:t>
      </w:r>
      <w:r>
        <w:t>their purpose clear.</w:t>
      </w:r>
    </w:p>
    <w:p w14:paraId="50746DF6" w14:textId="77777777" w:rsidR="009C0D3F" w:rsidRDefault="00524B31" w:rsidP="000B47BE">
      <w:pPr>
        <w:pStyle w:val="Body"/>
      </w:pPr>
      <w:r>
        <w:t xml:space="preserve">The third problem is that we’ve used </w:t>
      </w:r>
      <w:r>
        <w:rPr>
          <w:rStyle w:val="Literal"/>
        </w:rPr>
        <w:t>expect</w:t>
      </w:r>
      <w:r>
        <w:t xml:space="preserve"> to print</w:t>
      </w:r>
      <w:del w:id="423" w:author="AnneMarieW" w:date="2017-10-25T11:04:00Z">
        <w:r w:rsidDel="00D62D1E">
          <w:delText xml:space="preserve"> out</w:delText>
        </w:r>
      </w:del>
      <w:r>
        <w:t xml:space="preserve"> an error message when opening the file fails, but the error message </w:t>
      </w:r>
      <w:del w:id="424" w:author="AnneMarieW" w:date="2017-10-25T11:05:00Z">
        <w:r w:rsidDel="00D62D1E">
          <w:delText>only</w:delText>
        </w:r>
      </w:del>
      <w:ins w:id="425" w:author="AnneMarieW" w:date="2017-10-25T11:05:00Z">
        <w:r w:rsidR="00D62D1E">
          <w:t>just</w:t>
        </w:r>
      </w:ins>
      <w:del w:id="426" w:author="AnneMarieW" w:date="2017-10-25T11:05:00Z">
        <w:r w:rsidDel="00D62D1E">
          <w:delText xml:space="preserve"> says</w:delText>
        </w:r>
      </w:del>
      <w:ins w:id="427" w:author="AnneMarieW" w:date="2017-10-25T11:05:00Z">
        <w:r w:rsidR="00D62D1E">
          <w:t xml:space="preserve"> prints</w:t>
        </w:r>
      </w:ins>
      <w:r>
        <w:t xml:space="preserve"> </w:t>
      </w:r>
      <w:r>
        <w:rPr>
          <w:rStyle w:val="Literal"/>
        </w:rPr>
        <w:t>file not found</w:t>
      </w:r>
      <w:r>
        <w:t xml:space="preserve">. </w:t>
      </w:r>
      <w:ins w:id="428" w:author="AnneMarieW" w:date="2017-10-25T11:06:00Z">
        <w:r w:rsidR="00D62D1E">
          <w:t xml:space="preserve">Opening a file can fail </w:t>
        </w:r>
      </w:ins>
      <w:del w:id="429" w:author="AnneMarieW" w:date="2017-10-25T11:06:00Z">
        <w:r w:rsidDel="00D62D1E">
          <w:delText>There are</w:delText>
        </w:r>
      </w:del>
      <w:ins w:id="430" w:author="AnneMarieW" w:date="2017-10-25T11:06:00Z">
        <w:r w:rsidR="00D62D1E">
          <w:t>in</w:t>
        </w:r>
      </w:ins>
      <w:r>
        <w:t xml:space="preserve"> a number of ways</w:t>
      </w:r>
      <w:del w:id="431" w:author="AnneMarieW" w:date="2017-10-25T11:06:00Z">
        <w:r w:rsidDel="00D62D1E">
          <w:delText xml:space="preserve"> that</w:delText>
        </w:r>
      </w:del>
      <w:r>
        <w:t xml:space="preserve"> </w:t>
      </w:r>
      <w:del w:id="432" w:author="AnneMarieW" w:date="2017-10-25T11:06:00Z">
        <w:r w:rsidDel="00D62D1E">
          <w:delText xml:space="preserve">opening a file can fail </w:delText>
        </w:r>
      </w:del>
      <w:r>
        <w:t xml:space="preserve">besides the file being missing: for example, the file might exist, but we might not have permission to open it. Right now, if we’re in that situation, we’d print the </w:t>
      </w:r>
      <w:r>
        <w:rPr>
          <w:rStyle w:val="Literal"/>
        </w:rPr>
        <w:t>file not found</w:t>
      </w:r>
      <w:r>
        <w:t xml:space="preserve"> error message that would give the user the wrong</w:t>
      </w:r>
      <w:del w:id="433" w:author="AnneMarieW" w:date="2017-10-25T11:07:00Z">
        <w:r w:rsidDel="003C2018">
          <w:delText xml:space="preserve"> advice</w:delText>
        </w:r>
      </w:del>
      <w:ins w:id="434" w:author="AnneMarieW" w:date="2017-10-25T11:07:00Z">
        <w:r w:rsidR="003C2018">
          <w:t xml:space="preserve"> information</w:t>
        </w:r>
      </w:ins>
      <w:r>
        <w:t>!</w:t>
      </w:r>
    </w:p>
    <w:p w14:paraId="1DAB4C8A" w14:textId="77777777" w:rsidR="009C0D3F" w:rsidRDefault="00524B31" w:rsidP="000B47BE">
      <w:pPr>
        <w:pStyle w:val="Body"/>
      </w:pPr>
      <w:r>
        <w:t xml:space="preserve">Fourth, we use </w:t>
      </w:r>
      <w:r>
        <w:rPr>
          <w:rStyle w:val="Literal"/>
        </w:rPr>
        <w:t>expect</w:t>
      </w:r>
      <w:r>
        <w:t xml:space="preserve"> repeatedly to </w:t>
      </w:r>
      <w:del w:id="435" w:author="AnneMarieW" w:date="2017-10-25T11:08:00Z">
        <w:r w:rsidDel="004E5D1C">
          <w:delText xml:space="preserve">deal with </w:delText>
        </w:r>
      </w:del>
      <w:ins w:id="436" w:author="AnneMarieW" w:date="2017-10-25T11:08:00Z">
        <w:r w:rsidR="004E5D1C">
          <w:t xml:space="preserve">handle </w:t>
        </w:r>
      </w:ins>
      <w:r>
        <w:t>different errors, and if the user runs our program</w:t>
      </w:r>
      <w:del w:id="437" w:author="AnneMarieW" w:date="2017-10-25T11:08:00Z">
        <w:r w:rsidDel="004E5D1C">
          <w:delText>s</w:delText>
        </w:r>
      </w:del>
      <w:r>
        <w:t xml:space="preserve"> without specifying enough arguments, they’ll get an </w:t>
      </w:r>
      <w:del w:id="438" w:author="AnneMarieW" w:date="2017-10-25T11:08:00Z">
        <w:r w:rsidR="00890D17" w:rsidRPr="00890D17">
          <w:rPr>
            <w:rStyle w:val="Literal"/>
            <w:rPrChange w:id="439" w:author="AnneMarieW" w:date="2017-10-25T11:08:00Z">
              <w:rPr>
                <w:rFonts w:ascii="Courier" w:hAnsi="Courier"/>
                <w:color w:val="0000FF"/>
                <w:sz w:val="20"/>
              </w:rPr>
            </w:rPrChange>
          </w:rPr>
          <w:delText>“</w:delText>
        </w:r>
      </w:del>
      <w:r w:rsidR="00890D17" w:rsidRPr="00890D17">
        <w:rPr>
          <w:rStyle w:val="Literal"/>
          <w:rPrChange w:id="440" w:author="AnneMarieW" w:date="2017-10-25T11:08:00Z">
            <w:rPr>
              <w:rFonts w:ascii="Courier" w:hAnsi="Courier"/>
              <w:color w:val="0000FF"/>
              <w:sz w:val="20"/>
            </w:rPr>
          </w:rPrChange>
        </w:rPr>
        <w:t>index out of bounds</w:t>
      </w:r>
      <w:del w:id="441" w:author="AnneMarieW" w:date="2017-10-25T11:08:00Z">
        <w:r w:rsidDel="004E5D1C">
          <w:delText>”</w:delText>
        </w:r>
      </w:del>
      <w:r>
        <w:t xml:space="preserve"> error from Rust that doesn’t clearly explain the problem. It would be be</w:t>
      </w:r>
      <w:ins w:id="442" w:author="AnneMarieW" w:date="2017-10-25T11:09:00Z">
        <w:r w:rsidR="004E5D1C">
          <w:t>s</w:t>
        </w:r>
      </w:ins>
      <w:r>
        <w:t>t</w:t>
      </w:r>
      <w:del w:id="443" w:author="AnneMarieW" w:date="2017-10-25T11:09:00Z">
        <w:r w:rsidDel="004E5D1C">
          <w:delText>ter</w:delText>
        </w:r>
      </w:del>
      <w:r>
        <w:t xml:space="preserve"> if all </w:t>
      </w:r>
      <w:del w:id="444" w:author="AnneMarieW" w:date="2017-10-25T11:09:00Z">
        <w:r w:rsidDel="004E5D1C">
          <w:delText>our</w:delText>
        </w:r>
      </w:del>
      <w:ins w:id="445" w:author="AnneMarieW" w:date="2017-10-25T11:09:00Z">
        <w:r w:rsidR="004E5D1C">
          <w:t>the</w:t>
        </w:r>
      </w:ins>
      <w:r>
        <w:t xml:space="preserve"> error handling code was in one place so </w:t>
      </w:r>
      <w:del w:id="446" w:author="AnneMarieW" w:date="2017-10-25T11:09:00Z">
        <w:r w:rsidDel="004E5D1C">
          <w:delText xml:space="preserve">that </w:delText>
        </w:r>
      </w:del>
      <w:r>
        <w:t xml:space="preserve">future maintainers </w:t>
      </w:r>
      <w:del w:id="447" w:author="AnneMarieW" w:date="2017-10-25T11:09:00Z">
        <w:r w:rsidDel="004E5D1C">
          <w:delText xml:space="preserve">only </w:delText>
        </w:r>
      </w:del>
      <w:r>
        <w:t xml:space="preserve">have </w:t>
      </w:r>
      <w:ins w:id="448" w:author="AnneMarieW" w:date="2017-10-25T11:09:00Z">
        <w:r w:rsidR="004E5D1C">
          <w:t xml:space="preserve">only </w:t>
        </w:r>
      </w:ins>
      <w:r>
        <w:t xml:space="preserve">one place to consult in the code if the error handling logic needs to change. Having all the error handling code in one place will also </w:t>
      </w:r>
      <w:del w:id="449" w:author="AnneMarieW" w:date="2017-10-25T11:10:00Z">
        <w:r w:rsidDel="004E5D1C">
          <w:delText xml:space="preserve">help us to </w:delText>
        </w:r>
      </w:del>
      <w:r>
        <w:t>ensure that we’re printing messages that will be meaningful to our end users.</w:t>
      </w:r>
    </w:p>
    <w:p w14:paraId="4FA404BA" w14:textId="77777777" w:rsidR="009C0D3F" w:rsidRDefault="00524B31" w:rsidP="000B47BE">
      <w:pPr>
        <w:pStyle w:val="Body"/>
      </w:pPr>
      <w:r>
        <w:t xml:space="preserve">Let’s address these </w:t>
      </w:r>
      <w:ins w:id="450" w:author="AnneMarieW" w:date="2017-10-25T11:10:00Z">
        <w:r w:rsidR="003A2027">
          <w:t xml:space="preserve">four </w:t>
        </w:r>
      </w:ins>
      <w:r>
        <w:t>problems by refactoring our project.</w:t>
      </w:r>
    </w:p>
    <w:p w14:paraId="62562F0E" w14:textId="77777777" w:rsidR="009C0D3F" w:rsidRDefault="00524B31">
      <w:pPr>
        <w:pStyle w:val="HeadB"/>
      </w:pPr>
      <w:bookmarkStart w:id="451" w:name="_Toc486341776"/>
      <w:bookmarkStart w:id="452" w:name="separation-of-concerns-for-binary-projec"/>
      <w:bookmarkStart w:id="453" w:name="_Toc496541046"/>
      <w:bookmarkEnd w:id="451"/>
      <w:bookmarkEnd w:id="452"/>
      <w:r>
        <w:t>Separation of Concerns for Binary Projects</w:t>
      </w:r>
      <w:bookmarkEnd w:id="453"/>
    </w:p>
    <w:p w14:paraId="1F5823F9" w14:textId="77777777" w:rsidR="009C0D3F" w:rsidRDefault="00524B31" w:rsidP="0089724B">
      <w:pPr>
        <w:pStyle w:val="BodyFirst"/>
      </w:pPr>
      <w:r>
        <w:t xml:space="preserve">The organizational problem of allocating responsibility for multiple tasks to the </w:t>
      </w:r>
      <w:r>
        <w:rPr>
          <w:rStyle w:val="Literal"/>
        </w:rPr>
        <w:t>main</w:t>
      </w:r>
      <w:r>
        <w:t xml:space="preserve"> function </w:t>
      </w:r>
      <w:del w:id="454" w:author="AnneMarieW" w:date="2017-10-25T11:17:00Z">
        <w:r w:rsidDel="008C7F16">
          <w:delText xml:space="preserve">responsible </w:delText>
        </w:r>
      </w:del>
      <w:r>
        <w:t>is common to many binary projects</w:t>
      </w:r>
      <w:del w:id="455" w:author="AnneMarieW" w:date="2017-10-25T11:18:00Z">
        <w:r w:rsidDel="008C7F16">
          <w:delText>,</w:delText>
        </w:r>
      </w:del>
      <w:ins w:id="456" w:author="AnneMarieW" w:date="2017-10-25T11:18:00Z">
        <w:r w:rsidR="008C7F16">
          <w:t>. As a result,</w:t>
        </w:r>
      </w:ins>
      <w:del w:id="457" w:author="AnneMarieW" w:date="2017-10-25T11:18:00Z">
        <w:r w:rsidDel="008C7F16">
          <w:delText xml:space="preserve"> so</w:delText>
        </w:r>
      </w:del>
      <w:r>
        <w:t xml:space="preserve"> the Rust community has developed a </w:t>
      </w:r>
      <w:del w:id="458" w:author="AnneMarieW" w:date="2017-10-25T11:17:00Z">
        <w:r w:rsidDel="008C7F16">
          <w:delText xml:space="preserve">kind </w:delText>
        </w:r>
      </w:del>
      <w:ins w:id="459" w:author="AnneMarieW" w:date="2017-10-25T11:17:00Z">
        <w:r w:rsidR="008C7F16">
          <w:t xml:space="preserve">type </w:t>
        </w:r>
      </w:ins>
      <w:r>
        <w:t>of guideline process for splitting</w:t>
      </w:r>
      <w:del w:id="460" w:author="AnneMarieW" w:date="2017-10-25T11:17:00Z">
        <w:r w:rsidDel="008C7F16">
          <w:delText xml:space="preserve"> up</w:delText>
        </w:r>
      </w:del>
      <w:r>
        <w:t xml:space="preserve"> the</w:t>
      </w:r>
      <w:r>
        <w:rPr>
          <w:rFonts w:eastAsia="Microsoft YaHei"/>
        </w:rPr>
        <w:t xml:space="preserve"> </w:t>
      </w:r>
      <w:r>
        <w:t xml:space="preserve">separate concerns of a binary program when </w:t>
      </w:r>
      <w:r>
        <w:rPr>
          <w:rStyle w:val="Literal"/>
        </w:rPr>
        <w:t>main</w:t>
      </w:r>
      <w:r w:rsidRPr="00986610">
        <w:rPr>
          <w:rPrChange w:id="461" w:author="janelle" w:date="2017-11-16T14:48:00Z">
            <w:rPr>
              <w:rStyle w:val="Literal"/>
            </w:rPr>
          </w:rPrChange>
        </w:rPr>
        <w:t xml:space="preserve"> </w:t>
      </w:r>
      <w:r>
        <w:t>starts getting large. The process has the following steps:</w:t>
      </w:r>
    </w:p>
    <w:p w14:paraId="1368D2EA" w14:textId="77777777" w:rsidR="00C77B8D" w:rsidRDefault="00524B31">
      <w:pPr>
        <w:pStyle w:val="BulletA"/>
        <w:pPrChange w:id="462" w:author="janelle" w:date="2017-10-24T10:49:00Z">
          <w:pPr>
            <w:pStyle w:val="BulletB"/>
          </w:pPr>
        </w:pPrChange>
      </w:pPr>
      <w:r>
        <w:t>Split your program into</w:t>
      </w:r>
      <w:del w:id="463" w:author="AnneMarieW" w:date="2017-10-25T11:19:00Z">
        <w:r w:rsidDel="00026B53">
          <w:delText xml:space="preserve"> both</w:delText>
        </w:r>
      </w:del>
      <w:r>
        <w:t xml:space="preserve"> a </w:t>
      </w:r>
      <w:r>
        <w:rPr>
          <w:rStyle w:val="EmphasisItalic"/>
        </w:rPr>
        <w:t>main.rs</w:t>
      </w:r>
      <w:r>
        <w:t xml:space="preserve"> and a </w:t>
      </w:r>
      <w:r>
        <w:rPr>
          <w:rStyle w:val="EmphasisItalic"/>
        </w:rPr>
        <w:t>lib.rs</w:t>
      </w:r>
      <w:del w:id="464" w:author="AnneMarieW" w:date="2017-10-25T11:19:00Z">
        <w:r w:rsidDel="00026B53">
          <w:delText xml:space="preserve"> </w:delText>
        </w:r>
      </w:del>
      <w:ins w:id="465" w:author="AnneMarieW" w:date="2017-10-25T11:19:00Z">
        <w:r w:rsidR="00026B53">
          <w:t xml:space="preserve">, </w:t>
        </w:r>
      </w:ins>
      <w:r>
        <w:t xml:space="preserve">and move your program’s logic </w:t>
      </w:r>
      <w:del w:id="466" w:author="AnneMarieW" w:date="2017-10-25T11:21:00Z">
        <w:r w:rsidDel="00026B53">
          <w:delText>i</w:delText>
        </w:r>
      </w:del>
      <w:del w:id="467" w:author="AnneMarieW" w:date="2017-10-25T11:22:00Z">
        <w:r w:rsidDel="00026B53">
          <w:delText>n</w:delText>
        </w:r>
      </w:del>
      <w:r>
        <w:t xml:space="preserve">to </w:t>
      </w:r>
      <w:r>
        <w:rPr>
          <w:rStyle w:val="EmphasisItalic"/>
        </w:rPr>
        <w:t>lib.rs</w:t>
      </w:r>
      <w:r>
        <w:t>.</w:t>
      </w:r>
    </w:p>
    <w:p w14:paraId="37700B1D" w14:textId="77777777" w:rsidR="009C0D3F" w:rsidRDefault="00524B31">
      <w:pPr>
        <w:pStyle w:val="BulletB"/>
      </w:pPr>
      <w:r>
        <w:t xml:space="preserve">While your command line parsing logic is small, it can remain in </w:t>
      </w:r>
      <w:r>
        <w:rPr>
          <w:rStyle w:val="EmphasisItalic"/>
        </w:rPr>
        <w:t>main.rs</w:t>
      </w:r>
      <w:r>
        <w:t>.</w:t>
      </w:r>
    </w:p>
    <w:p w14:paraId="60672289" w14:textId="77777777" w:rsidR="009C0D3F" w:rsidRDefault="00524B31">
      <w:pPr>
        <w:pStyle w:val="BulletB"/>
      </w:pPr>
      <w:r>
        <w:t xml:space="preserve">When the command line parsing logic starts getting complicated, extract it from </w:t>
      </w:r>
      <w:r>
        <w:rPr>
          <w:rStyle w:val="EmphasisItalic"/>
        </w:rPr>
        <w:t>main.rs</w:t>
      </w:r>
      <w:r>
        <w:t xml:space="preserve"> </w:t>
      </w:r>
      <w:ins w:id="468" w:author="AnneMarieW" w:date="2017-10-25T11:20:00Z">
        <w:r w:rsidR="00026B53">
          <w:t xml:space="preserve">and move it </w:t>
        </w:r>
      </w:ins>
      <w:del w:id="469" w:author="AnneMarieW" w:date="2017-10-25T11:21:00Z">
        <w:r w:rsidDel="00026B53">
          <w:delText>in</w:delText>
        </w:r>
      </w:del>
      <w:r>
        <w:t xml:space="preserve">to </w:t>
      </w:r>
      <w:r>
        <w:rPr>
          <w:rStyle w:val="EmphasisItalic"/>
        </w:rPr>
        <w:t>lib.rs</w:t>
      </w:r>
      <w:del w:id="470" w:author="AnneMarieW" w:date="2017-10-25T11:20:00Z">
        <w:r w:rsidDel="00026B53">
          <w:delText xml:space="preserve"> as well</w:delText>
        </w:r>
      </w:del>
      <w:r>
        <w:t>.</w:t>
      </w:r>
    </w:p>
    <w:p w14:paraId="6FA4DB27" w14:textId="77777777" w:rsidR="00C77B8D" w:rsidRDefault="00524B31">
      <w:pPr>
        <w:pStyle w:val="BulletC"/>
        <w:pPrChange w:id="471" w:author="janelle" w:date="2017-10-24T10:49:00Z">
          <w:pPr>
            <w:pStyle w:val="BulletB"/>
          </w:pPr>
        </w:pPrChange>
      </w:pPr>
      <w:r>
        <w:t xml:space="preserve">The responsibilities that remain in the </w:t>
      </w:r>
      <w:r>
        <w:rPr>
          <w:rStyle w:val="Literal"/>
        </w:rPr>
        <w:t>main</w:t>
      </w:r>
      <w:r>
        <w:t xml:space="preserve"> function after this process should be</w:t>
      </w:r>
      <w:r>
        <w:rPr>
          <w:rFonts w:eastAsia="Microsoft YaHei"/>
        </w:rPr>
        <w:t xml:space="preserve"> limited to</w:t>
      </w:r>
      <w:r>
        <w:t>:</w:t>
      </w:r>
    </w:p>
    <w:p w14:paraId="22784AE6" w14:textId="77777777" w:rsidR="009C0D3F" w:rsidRDefault="00524B31">
      <w:pPr>
        <w:pStyle w:val="SubBullet"/>
      </w:pPr>
      <w:r>
        <w:t>Calling the command line parsing logic with the argument values</w:t>
      </w:r>
    </w:p>
    <w:p w14:paraId="7BDE2A66" w14:textId="77777777" w:rsidR="009C0D3F" w:rsidRDefault="00524B31">
      <w:pPr>
        <w:pStyle w:val="SubBullet"/>
      </w:pPr>
      <w:r>
        <w:t>Setting up any other configuration</w:t>
      </w:r>
    </w:p>
    <w:p w14:paraId="150D8AE3" w14:textId="77777777" w:rsidR="009C0D3F" w:rsidRDefault="00524B31">
      <w:pPr>
        <w:pStyle w:val="SubBullet"/>
      </w:pPr>
      <w:r>
        <w:lastRenderedPageBreak/>
        <w:t xml:space="preserve">Calling a </w:t>
      </w:r>
      <w:r>
        <w:rPr>
          <w:rStyle w:val="Literal"/>
        </w:rPr>
        <w:t>run</w:t>
      </w:r>
      <w:r>
        <w:t xml:space="preserve"> function in </w:t>
      </w:r>
      <w:r>
        <w:rPr>
          <w:rStyle w:val="EmphasisItalic"/>
        </w:rPr>
        <w:t>lib.rs</w:t>
      </w:r>
    </w:p>
    <w:p w14:paraId="4395D572" w14:textId="77777777" w:rsidR="009C0D3F" w:rsidRDefault="009A1D50">
      <w:pPr>
        <w:pStyle w:val="SubBullet"/>
      </w:pPr>
      <w:ins w:id="472" w:author="AnneMarieW" w:date="2017-10-27T11:35:00Z">
        <w:r>
          <w:t>Handling the error i</w:t>
        </w:r>
      </w:ins>
      <w:del w:id="473" w:author="AnneMarieW" w:date="2017-10-27T11:35:00Z">
        <w:r w:rsidR="00524B31" w:rsidDel="009A1D50">
          <w:delText>I</w:delText>
        </w:r>
      </w:del>
      <w:r w:rsidR="00524B31">
        <w:t xml:space="preserve">f </w:t>
      </w:r>
      <w:r w:rsidR="00524B31">
        <w:rPr>
          <w:rStyle w:val="Literal"/>
        </w:rPr>
        <w:t>run</w:t>
      </w:r>
      <w:r w:rsidR="00524B31">
        <w:t xml:space="preserve"> returns an error</w:t>
      </w:r>
      <w:del w:id="474" w:author="AnneMarieW" w:date="2017-10-27T11:35:00Z">
        <w:r w:rsidR="00524B31" w:rsidDel="009A1D50">
          <w:delText>,</w:delText>
        </w:r>
      </w:del>
      <w:r w:rsidR="00524B31">
        <w:t xml:space="preserve"> </w:t>
      </w:r>
      <w:del w:id="475" w:author="AnneMarieW" w:date="2017-10-27T11:35:00Z">
        <w:r w:rsidR="00524B31" w:rsidDel="009A1D50">
          <w:delText>handling that error</w:delText>
        </w:r>
      </w:del>
    </w:p>
    <w:p w14:paraId="662A4BFB" w14:textId="77777777" w:rsidR="009C0D3F" w:rsidRDefault="00524B31" w:rsidP="000B47BE">
      <w:pPr>
        <w:pStyle w:val="Body"/>
      </w:pPr>
      <w:r>
        <w:t xml:space="preserve">This pattern is </w:t>
      </w:r>
      <w:del w:id="476" w:author="AnneMarieW" w:date="2017-10-25T11:22:00Z">
        <w:r w:rsidDel="00026B53">
          <w:delText xml:space="preserve">all </w:delText>
        </w:r>
      </w:del>
      <w:r>
        <w:t>about</w:t>
      </w:r>
      <w:r>
        <w:rPr>
          <w:rFonts w:eastAsia="Microsoft YaHei"/>
        </w:rPr>
        <w:t xml:space="preserve"> </w:t>
      </w:r>
      <w:r>
        <w:t xml:space="preserve">separating concerns: </w:t>
      </w:r>
      <w:r>
        <w:rPr>
          <w:rStyle w:val="EmphasisItalic"/>
        </w:rPr>
        <w:t>main.rs</w:t>
      </w:r>
      <w:r>
        <w:t xml:space="preserve"> handles running the program, and</w:t>
      </w:r>
      <w:r>
        <w:rPr>
          <w:rFonts w:eastAsia="Microsoft YaHei"/>
        </w:rPr>
        <w:t xml:space="preserve"> </w:t>
      </w:r>
      <w:r>
        <w:rPr>
          <w:rStyle w:val="EmphasisItalic"/>
        </w:rPr>
        <w:t>lib.rs</w:t>
      </w:r>
      <w:r>
        <w:t xml:space="preserve"> handles all</w:t>
      </w:r>
      <w:del w:id="477" w:author="AnneMarieW" w:date="2017-10-25T11:22:00Z">
        <w:r w:rsidDel="00026B53">
          <w:delText xml:space="preserve"> of</w:delText>
        </w:r>
      </w:del>
      <w:r>
        <w:t xml:space="preserve"> the logic of the task at hand. Because we can’t test the </w:t>
      </w:r>
      <w:r>
        <w:rPr>
          <w:rStyle w:val="Literal"/>
        </w:rPr>
        <w:t>main</w:t>
      </w:r>
      <w:r>
        <w:t xml:space="preserve"> function directly, this structure lets us test all of our program’s logic by moving it into functions in </w:t>
      </w:r>
      <w:r>
        <w:rPr>
          <w:rStyle w:val="EmphasisItalic"/>
        </w:rPr>
        <w:t>lib.rs</w:t>
      </w:r>
      <w:r>
        <w:t xml:space="preserve">. The only code that remains in </w:t>
      </w:r>
      <w:r>
        <w:rPr>
          <w:rStyle w:val="EmphasisItalic"/>
        </w:rPr>
        <w:t>main.rs</w:t>
      </w:r>
      <w:r>
        <w:t xml:space="preserve"> will be small enough to verify its correctness by reading it. Let’s re</w:t>
      </w:r>
      <w:del w:id="478" w:author="AnneMarieW" w:date="2017-10-25T11:23:00Z">
        <w:r w:rsidDel="00026B53">
          <w:delText>-</w:delText>
        </w:r>
      </w:del>
      <w:r>
        <w:t>work our</w:t>
      </w:r>
      <w:r>
        <w:rPr>
          <w:rFonts w:eastAsia="Microsoft YaHei"/>
        </w:rPr>
        <w:t xml:space="preserve"> </w:t>
      </w:r>
      <w:r>
        <w:t>program by following this process.</w:t>
      </w:r>
    </w:p>
    <w:p w14:paraId="7FB1C6A7" w14:textId="77777777" w:rsidR="009C0D3F" w:rsidRDefault="00524B31">
      <w:pPr>
        <w:pStyle w:val="HeadC"/>
      </w:pPr>
      <w:bookmarkStart w:id="479" w:name="_Toc486341777"/>
      <w:bookmarkStart w:id="480" w:name="extracting-the-argument-parser"/>
      <w:bookmarkStart w:id="481" w:name="__RefHeading___Toc14990_1865893667"/>
      <w:bookmarkStart w:id="482" w:name="__RefHeading___Toc5903_1551282135"/>
      <w:bookmarkStart w:id="483" w:name="_Toc496541047"/>
      <w:bookmarkEnd w:id="479"/>
      <w:bookmarkEnd w:id="480"/>
      <w:bookmarkEnd w:id="481"/>
      <w:bookmarkEnd w:id="482"/>
      <w:r>
        <w:t>Extracting the Argument Parser</w:t>
      </w:r>
      <w:bookmarkEnd w:id="483"/>
    </w:p>
    <w:p w14:paraId="621EF924" w14:textId="77777777" w:rsidR="009C0D3F" w:rsidRDefault="00524B31" w:rsidP="0089724B">
      <w:pPr>
        <w:pStyle w:val="BodyFirst"/>
      </w:pPr>
      <w:del w:id="484" w:author="AnneMarieW" w:date="2017-10-25T11:23:00Z">
        <w:r w:rsidDel="0038425A">
          <w:delText>First, w</w:delText>
        </w:r>
      </w:del>
      <w:ins w:id="485" w:author="AnneMarieW" w:date="2017-10-25T11:23:00Z">
        <w:r w:rsidR="0038425A">
          <w:t>W</w:t>
        </w:r>
      </w:ins>
      <w:r>
        <w:t>e’ll extract the functionality for</w:t>
      </w:r>
      <w:r>
        <w:rPr>
          <w:rFonts w:eastAsia="Microsoft YaHei"/>
        </w:rPr>
        <w:t xml:space="preserve"> </w:t>
      </w:r>
      <w:r>
        <w:t>parsing arguments</w:t>
      </w:r>
      <w:r w:rsidR="002248AA">
        <w:t xml:space="preserve"> into a function that </w:t>
      </w:r>
      <w:r w:rsidR="002248AA" w:rsidRPr="001962BA">
        <w:rPr>
          <w:rStyle w:val="Literal"/>
        </w:rPr>
        <w:t>main</w:t>
      </w:r>
      <w:r w:rsidR="002248AA">
        <w:t xml:space="preserve"> will call to prepare for moving the command line parsing </w:t>
      </w:r>
      <w:r w:rsidR="00FE01B2">
        <w:t xml:space="preserve">logic </w:t>
      </w:r>
      <w:r w:rsidR="002248AA">
        <w:t xml:space="preserve">to </w:t>
      </w:r>
      <w:r w:rsidR="002248AA" w:rsidRPr="001962BA">
        <w:rPr>
          <w:rStyle w:val="EmphasisItalic"/>
        </w:rPr>
        <w:t>src/lib.rs</w:t>
      </w:r>
      <w:r>
        <w:t xml:space="preserve">. Listing 12-5 shows the new start of </w:t>
      </w:r>
      <w:r>
        <w:rPr>
          <w:rStyle w:val="Literal"/>
        </w:rPr>
        <w:t>main</w:t>
      </w:r>
      <w:r>
        <w:t xml:space="preserve"> that calls</w:t>
      </w:r>
      <w:r>
        <w:rPr>
          <w:rFonts w:eastAsia="Microsoft YaHei"/>
        </w:rPr>
        <w:t xml:space="preserve"> </w:t>
      </w:r>
      <w:r>
        <w:t xml:space="preserve">a new function </w:t>
      </w:r>
      <w:r>
        <w:rPr>
          <w:rStyle w:val="Literal"/>
        </w:rPr>
        <w:t>parse_config</w:t>
      </w:r>
      <w:r>
        <w:t>, which we’</w:t>
      </w:r>
      <w:del w:id="486" w:author="AnneMarieW" w:date="2017-10-25T11:24:00Z">
        <w:r w:rsidDel="0038425A">
          <w:delText>re still going to</w:delText>
        </w:r>
      </w:del>
      <w:ins w:id="487" w:author="AnneMarieW" w:date="2017-10-25T11:24:00Z">
        <w:r w:rsidR="0038425A">
          <w:t>ll</w:t>
        </w:r>
      </w:ins>
      <w:r>
        <w:t xml:space="preserve"> define in</w:t>
      </w:r>
      <w:r>
        <w:rPr>
          <w:rFonts w:eastAsia="Microsoft YaHei"/>
        </w:rPr>
        <w:t xml:space="preserve"> </w:t>
      </w:r>
      <w:r>
        <w:rPr>
          <w:rStyle w:val="EmphasisItalic"/>
        </w:rPr>
        <w:t>src/main.rs</w:t>
      </w:r>
      <w:r>
        <w:t xml:space="preserve"> for the moment</w:t>
      </w:r>
      <w:del w:id="488" w:author="AnneMarieW" w:date="2017-10-27T11:28:00Z">
        <w:r w:rsidDel="00B15700">
          <w:delText>:</w:delText>
        </w:r>
      </w:del>
      <w:ins w:id="489" w:author="AnneMarieW" w:date="2017-10-27T11:28:00Z">
        <w:r w:rsidR="00B15700">
          <w:t>.</w:t>
        </w:r>
      </w:ins>
    </w:p>
    <w:p w14:paraId="5948B950" w14:textId="77777777" w:rsidR="009C0D3F" w:rsidRDefault="00524B31">
      <w:pPr>
        <w:pStyle w:val="ProductionDirective"/>
      </w:pPr>
      <w:del w:id="490" w:author="janelle" w:date="2017-11-16T14:50:00Z">
        <w:r w:rsidDel="00986610">
          <w:delText xml:space="preserve">Filename: </w:delText>
        </w:r>
      </w:del>
      <w:r>
        <w:t>src/main.rs</w:t>
      </w:r>
    </w:p>
    <w:p w14:paraId="55FA06BB" w14:textId="77777777" w:rsidR="009C0D3F" w:rsidRDefault="00524B31">
      <w:pPr>
        <w:pStyle w:val="CodeA"/>
      </w:pPr>
      <w:r w:rsidRPr="006339C5">
        <w:rPr>
          <w:rStyle w:val="Literal-Gray"/>
        </w:rPr>
        <w:t>fn main() {</w:t>
      </w:r>
    </w:p>
    <w:p w14:paraId="73E11783" w14:textId="77777777" w:rsidR="009C0D3F" w:rsidRDefault="00524B31">
      <w:pPr>
        <w:pStyle w:val="CodeB"/>
      </w:pPr>
      <w:r>
        <w:rPr>
          <w:rStyle w:val="Literal-Gray"/>
        </w:rPr>
        <w:t xml:space="preserve">  </w:t>
      </w:r>
      <w:r w:rsidRPr="006339C5">
        <w:rPr>
          <w:rStyle w:val="Literal-Gray"/>
        </w:rPr>
        <w:t xml:space="preserve">  let args: Vec&lt;String&gt; = env::args().collect();</w:t>
      </w:r>
    </w:p>
    <w:p w14:paraId="1D4FE5CB" w14:textId="77777777" w:rsidR="009C0D3F" w:rsidRDefault="009C0D3F">
      <w:pPr>
        <w:pStyle w:val="CodeB"/>
      </w:pPr>
    </w:p>
    <w:p w14:paraId="1D2F5120" w14:textId="77777777" w:rsidR="009C0D3F" w:rsidRDefault="00524B31">
      <w:pPr>
        <w:pStyle w:val="CodeB"/>
      </w:pPr>
      <w:r>
        <w:t xml:space="preserve">    let (query, filename) = parse_config(&amp;args);</w:t>
      </w:r>
    </w:p>
    <w:p w14:paraId="3B47EAD4" w14:textId="77777777" w:rsidR="009C0D3F" w:rsidRDefault="009C0D3F">
      <w:pPr>
        <w:pStyle w:val="CodeB"/>
      </w:pPr>
    </w:p>
    <w:p w14:paraId="51089551" w14:textId="77777777" w:rsidR="009C0D3F" w:rsidRDefault="00524B31">
      <w:pPr>
        <w:pStyle w:val="CodeB"/>
      </w:pPr>
      <w:r>
        <w:rPr>
          <w:rStyle w:val="Literal-Gray"/>
        </w:rPr>
        <w:t xml:space="preserve">  </w:t>
      </w:r>
      <w:r w:rsidRPr="006339C5">
        <w:rPr>
          <w:rStyle w:val="Literal-Gray"/>
        </w:rPr>
        <w:t xml:space="preserve">  // </w:t>
      </w:r>
      <w:del w:id="491" w:author="janelle" w:date="2017-11-16T11:23:00Z">
        <w:r w:rsidRPr="006339C5" w:rsidDel="008071EC">
          <w:rPr>
            <w:rStyle w:val="Literal-Gray"/>
          </w:rPr>
          <w:delText>...</w:delText>
        </w:r>
      </w:del>
      <w:ins w:id="492" w:author="janelle" w:date="2017-11-16T11:23:00Z">
        <w:r w:rsidR="008071EC">
          <w:rPr>
            <w:rStyle w:val="Literal-Gray"/>
          </w:rPr>
          <w:t>--</w:t>
        </w:r>
      </w:ins>
      <w:r w:rsidRPr="006339C5">
        <w:rPr>
          <w:rStyle w:val="Literal-Gray"/>
        </w:rPr>
        <w:t>snip</w:t>
      </w:r>
      <w:ins w:id="493" w:author="janelle" w:date="2017-11-16T11:23:00Z">
        <w:r w:rsidR="008071EC">
          <w:rPr>
            <w:rStyle w:val="Literal-Gray"/>
          </w:rPr>
          <w:t>--</w:t>
        </w:r>
      </w:ins>
      <w:del w:id="494" w:author="janelle" w:date="2017-11-16T11:23:00Z">
        <w:r w:rsidRPr="006339C5" w:rsidDel="008071EC">
          <w:rPr>
            <w:rStyle w:val="Literal-Gray"/>
          </w:rPr>
          <w:delText>...</w:delText>
        </w:r>
      </w:del>
    </w:p>
    <w:p w14:paraId="51551725" w14:textId="77777777" w:rsidR="009C0D3F" w:rsidRDefault="00524B31">
      <w:pPr>
        <w:pStyle w:val="CodeB"/>
      </w:pPr>
      <w:r w:rsidRPr="006339C5">
        <w:rPr>
          <w:rStyle w:val="Literal-Gray"/>
        </w:rPr>
        <w:t>}</w:t>
      </w:r>
    </w:p>
    <w:p w14:paraId="4865D4A9" w14:textId="77777777" w:rsidR="009C0D3F" w:rsidRDefault="009C0D3F">
      <w:pPr>
        <w:pStyle w:val="CodeB"/>
      </w:pPr>
    </w:p>
    <w:p w14:paraId="059C38A8" w14:textId="77777777" w:rsidR="009C0D3F" w:rsidRDefault="00524B31">
      <w:pPr>
        <w:pStyle w:val="CodeB"/>
      </w:pPr>
      <w:r>
        <w:t>fn parse_config(args: &amp;[String]) -&gt; (&amp;str, &amp;str) {</w:t>
      </w:r>
    </w:p>
    <w:p w14:paraId="55362FAA" w14:textId="77777777" w:rsidR="009C0D3F" w:rsidRDefault="00524B31">
      <w:pPr>
        <w:pStyle w:val="CodeB"/>
      </w:pPr>
      <w:r>
        <w:t xml:space="preserve">    let query = &amp;args[1];</w:t>
      </w:r>
    </w:p>
    <w:p w14:paraId="1ACF7429" w14:textId="77777777" w:rsidR="009C0D3F" w:rsidRDefault="00524B31">
      <w:pPr>
        <w:pStyle w:val="CodeB"/>
      </w:pPr>
      <w:r>
        <w:t xml:space="preserve">    let filename = &amp;args[2];</w:t>
      </w:r>
    </w:p>
    <w:p w14:paraId="23A815D9" w14:textId="77777777" w:rsidR="009C0D3F" w:rsidRDefault="009C0D3F">
      <w:pPr>
        <w:pStyle w:val="CodeB"/>
      </w:pPr>
    </w:p>
    <w:p w14:paraId="025AEE38" w14:textId="77777777" w:rsidR="009C0D3F" w:rsidRDefault="00524B31">
      <w:pPr>
        <w:pStyle w:val="CodeB"/>
      </w:pPr>
      <w:r>
        <w:t xml:space="preserve">    (query, filename)</w:t>
      </w:r>
    </w:p>
    <w:p w14:paraId="75717949" w14:textId="77777777" w:rsidR="009C0D3F" w:rsidRDefault="00524B31" w:rsidP="00F478EC">
      <w:pPr>
        <w:pStyle w:val="CodeC"/>
      </w:pPr>
      <w:r>
        <w:t>}</w:t>
      </w:r>
    </w:p>
    <w:p w14:paraId="1D46E667" w14:textId="77777777" w:rsidR="009C0D3F" w:rsidRDefault="00524B31">
      <w:pPr>
        <w:pStyle w:val="Listing"/>
      </w:pPr>
      <w:r>
        <w:t>Listing 12-5: Extract</w:t>
      </w:r>
      <w:r w:rsidR="0089724B">
        <w:t>ing</w:t>
      </w:r>
      <w:r>
        <w:t xml:space="preserve"> a </w:t>
      </w:r>
      <w:r w:rsidR="00890D17" w:rsidRPr="00890D17">
        <w:rPr>
          <w:rStyle w:val="LiteralCaption"/>
          <w:rPrChange w:id="495" w:author="janelle" w:date="2017-10-24T10:49:00Z">
            <w:rPr>
              <w:rStyle w:val="Literal"/>
            </w:rPr>
          </w:rPrChange>
        </w:rPr>
        <w:t>parse_config</w:t>
      </w:r>
      <w:r>
        <w:t xml:space="preserve"> function from </w:t>
      </w:r>
      <w:r w:rsidR="00890D17" w:rsidRPr="00890D17">
        <w:rPr>
          <w:rStyle w:val="LiteralCaption"/>
          <w:rPrChange w:id="496" w:author="janelle" w:date="2017-10-24T10:49:00Z">
            <w:rPr>
              <w:rStyle w:val="Literal"/>
            </w:rPr>
          </w:rPrChange>
        </w:rPr>
        <w:t>main</w:t>
      </w:r>
    </w:p>
    <w:p w14:paraId="4401B1CB" w14:textId="77777777" w:rsidR="009C0D3F" w:rsidRDefault="00524B31" w:rsidP="000B47BE">
      <w:pPr>
        <w:pStyle w:val="Body"/>
      </w:pPr>
      <w:r>
        <w:t xml:space="preserve">We’re still collecting the command line arguments into a vector, but instead of assigning the argument value at index </w:t>
      </w:r>
      <w:r>
        <w:rPr>
          <w:rStyle w:val="Literal"/>
        </w:rPr>
        <w:t>1</w:t>
      </w:r>
      <w:r>
        <w:t xml:space="preserve"> to the variable </w:t>
      </w:r>
      <w:r>
        <w:rPr>
          <w:rStyle w:val="Literal"/>
        </w:rPr>
        <w:t>query</w:t>
      </w:r>
      <w:r>
        <w:t xml:space="preserve"> and the argument value at index </w:t>
      </w:r>
      <w:r>
        <w:rPr>
          <w:rStyle w:val="Literal"/>
        </w:rPr>
        <w:t>2</w:t>
      </w:r>
      <w:r>
        <w:t xml:space="preserve"> to the variable </w:t>
      </w:r>
      <w:r>
        <w:rPr>
          <w:rStyle w:val="Literal"/>
        </w:rPr>
        <w:t>filename</w:t>
      </w:r>
      <w:r>
        <w:t xml:space="preserve"> within the </w:t>
      </w:r>
      <w:r>
        <w:rPr>
          <w:rStyle w:val="Literal"/>
        </w:rPr>
        <w:t>main</w:t>
      </w:r>
      <w:r>
        <w:t xml:space="preserve"> function, we pass the whole vector to the </w:t>
      </w:r>
      <w:r>
        <w:rPr>
          <w:rStyle w:val="Literal"/>
        </w:rPr>
        <w:t>parse_config</w:t>
      </w:r>
      <w:r>
        <w:t xml:space="preserve"> function. The </w:t>
      </w:r>
      <w:r>
        <w:rPr>
          <w:rStyle w:val="Literal"/>
        </w:rPr>
        <w:t>parse_config</w:t>
      </w:r>
      <w:r>
        <w:t xml:space="preserve"> function then holds the logic that determines which argument goes in which variable</w:t>
      </w:r>
      <w:del w:id="497" w:author="AnneMarieW" w:date="2017-10-25T11:25:00Z">
        <w:r w:rsidDel="0038425A">
          <w:delText>,</w:delText>
        </w:r>
      </w:del>
      <w:r>
        <w:t xml:space="preserve"> and passes the values back to </w:t>
      </w:r>
      <w:r>
        <w:rPr>
          <w:rStyle w:val="Literal"/>
        </w:rPr>
        <w:t>main</w:t>
      </w:r>
      <w:r>
        <w:t xml:space="preserve">. We still create the </w:t>
      </w:r>
      <w:r>
        <w:rPr>
          <w:rStyle w:val="Literal"/>
        </w:rPr>
        <w:t>query</w:t>
      </w:r>
      <w:r>
        <w:t xml:space="preserve"> and </w:t>
      </w:r>
      <w:r>
        <w:rPr>
          <w:rStyle w:val="Literal"/>
        </w:rPr>
        <w:t>filename</w:t>
      </w:r>
      <w:r>
        <w:t xml:space="preserve"> variables in </w:t>
      </w:r>
      <w:r>
        <w:rPr>
          <w:rStyle w:val="Literal"/>
        </w:rPr>
        <w:lastRenderedPageBreak/>
        <w:t>main</w:t>
      </w:r>
      <w:r>
        <w:t xml:space="preserve">, but </w:t>
      </w:r>
      <w:r>
        <w:rPr>
          <w:rStyle w:val="Literal"/>
        </w:rPr>
        <w:t>main</w:t>
      </w:r>
      <w:r>
        <w:t xml:space="preserve"> no longer has the responsibility of determining how the command line arguments and variables correspond.</w:t>
      </w:r>
    </w:p>
    <w:p w14:paraId="100E9151" w14:textId="77777777" w:rsidR="009C0D3F" w:rsidRDefault="00524B31" w:rsidP="000B47BE">
      <w:pPr>
        <w:pStyle w:val="Body"/>
      </w:pPr>
      <w:r>
        <w:t xml:space="preserve">This </w:t>
      </w:r>
      <w:ins w:id="498" w:author="AnneMarieW" w:date="2017-10-25T11:25:00Z">
        <w:r w:rsidR="0038425A">
          <w:t xml:space="preserve">rework </w:t>
        </w:r>
      </w:ins>
      <w:r>
        <w:t>may seem like overkill for our small program, but we’re refactoring in small, incremental steps. After making</w:t>
      </w:r>
      <w:r>
        <w:rPr>
          <w:rFonts w:eastAsia="Microsoft YaHei"/>
        </w:rPr>
        <w:t xml:space="preserve"> </w:t>
      </w:r>
      <w:r>
        <w:t>this change, run the program again to verify that the argument parsing still</w:t>
      </w:r>
      <w:r>
        <w:rPr>
          <w:rFonts w:eastAsia="Microsoft YaHei"/>
        </w:rPr>
        <w:t xml:space="preserve"> </w:t>
      </w:r>
      <w:r>
        <w:t xml:space="preserve">works. It’s good to check your progress often, </w:t>
      </w:r>
      <w:del w:id="499" w:author="AnneMarieW" w:date="2017-10-25T11:26:00Z">
        <w:r w:rsidDel="0038425A">
          <w:delText>as</w:delText>
        </w:r>
      </w:del>
      <w:ins w:id="500" w:author="AnneMarieW" w:date="2017-10-25T11:26:00Z">
        <w:r w:rsidR="0038425A">
          <w:t>because</w:t>
        </w:r>
      </w:ins>
      <w:r>
        <w:t xml:space="preserve"> that will help you identify</w:t>
      </w:r>
      <w:r>
        <w:rPr>
          <w:rFonts w:eastAsia="Microsoft YaHei"/>
        </w:rPr>
        <w:t xml:space="preserve"> </w:t>
      </w:r>
      <w:r>
        <w:t>the cause of problems when they occur.</w:t>
      </w:r>
    </w:p>
    <w:p w14:paraId="19E9785D" w14:textId="77777777" w:rsidR="009C0D3F" w:rsidRDefault="00524B31">
      <w:pPr>
        <w:pStyle w:val="HeadC"/>
      </w:pPr>
      <w:bookmarkStart w:id="501" w:name="_Toc486341778"/>
      <w:bookmarkStart w:id="502" w:name="grouping-configuration-values"/>
      <w:bookmarkStart w:id="503" w:name="_Toc496541048"/>
      <w:bookmarkEnd w:id="501"/>
      <w:bookmarkEnd w:id="502"/>
      <w:r>
        <w:t>Grouping Configuration Values</w:t>
      </w:r>
      <w:bookmarkEnd w:id="503"/>
    </w:p>
    <w:p w14:paraId="2CBB5A82" w14:textId="2166561B" w:rsidR="009C0D3F" w:rsidRDefault="00524B31" w:rsidP="0089724B">
      <w:pPr>
        <w:pStyle w:val="BodyFirst"/>
      </w:pPr>
      <w:r>
        <w:t>We can take another small step to improve</w:t>
      </w:r>
      <w:commentRangeStart w:id="504"/>
      <w:commentRangeStart w:id="505"/>
      <w:r>
        <w:t xml:space="preserve"> th</w:t>
      </w:r>
      <w:ins w:id="506" w:author="Carol Nichols" w:date="2017-11-20T15:56:00Z">
        <w:r w:rsidR="00DA1C34">
          <w:t xml:space="preserve">e </w:t>
        </w:r>
        <w:r w:rsidR="00DA1C34" w:rsidRPr="00DA1C34">
          <w:rPr>
            <w:rStyle w:val="Literal"/>
            <w:rPrChange w:id="507" w:author="Carol Nichols" w:date="2017-11-20T15:56:00Z">
              <w:rPr/>
            </w:rPrChange>
          </w:rPr>
          <w:t>parse_config</w:t>
        </w:r>
      </w:ins>
      <w:del w:id="508" w:author="Carol Nichols" w:date="2017-11-20T15:56:00Z">
        <w:r w:rsidDel="00DA1C34">
          <w:delText>is</w:delText>
        </w:r>
      </w:del>
      <w:r>
        <w:t xml:space="preserve"> function </w:t>
      </w:r>
      <w:commentRangeEnd w:id="504"/>
      <w:r w:rsidR="004436C6">
        <w:rPr>
          <w:rStyle w:val="CommentReference"/>
          <w:rFonts w:asciiTheme="minorHAnsi" w:eastAsiaTheme="minorHAnsi" w:hAnsiTheme="minorHAnsi" w:cstheme="minorBidi"/>
          <w:color w:val="auto"/>
        </w:rPr>
        <w:commentReference w:id="504"/>
      </w:r>
      <w:commentRangeEnd w:id="505"/>
      <w:r w:rsidR="00DA1C34">
        <w:rPr>
          <w:rStyle w:val="CommentReference"/>
          <w:rFonts w:asciiTheme="minorHAnsi" w:eastAsiaTheme="minorHAnsi" w:hAnsiTheme="minorHAnsi" w:cstheme="minorBidi"/>
          <w:color w:val="auto"/>
        </w:rPr>
        <w:commentReference w:id="505"/>
      </w:r>
      <w:r>
        <w:t>further. At the moment, we’re returning a tuple, but then we immediately</w:t>
      </w:r>
      <w:r>
        <w:rPr>
          <w:rFonts w:eastAsia="Microsoft YaHei"/>
        </w:rPr>
        <w:t xml:space="preserve"> </w:t>
      </w:r>
      <w:r>
        <w:t xml:space="preserve">break that tuple </w:t>
      </w:r>
      <w:del w:id="509" w:author="AnneMarieW" w:date="2017-10-25T11:27:00Z">
        <w:r w:rsidDel="004436C6">
          <w:delText xml:space="preserve">up </w:delText>
        </w:r>
      </w:del>
      <w:r>
        <w:t>into individual parts again. This is a sign that perhaps we don’t have the right abstraction yet.</w:t>
      </w:r>
    </w:p>
    <w:p w14:paraId="2A8BF516" w14:textId="77777777" w:rsidR="009C0D3F" w:rsidRDefault="00524B31" w:rsidP="000B47BE">
      <w:pPr>
        <w:pStyle w:val="Body"/>
      </w:pPr>
      <w:r>
        <w:t>Another indicator that</w:t>
      </w:r>
      <w:ins w:id="510" w:author="AnneMarieW" w:date="2017-10-25T11:28:00Z">
        <w:r w:rsidR="00116656">
          <w:t xml:space="preserve"> shows</w:t>
        </w:r>
      </w:ins>
      <w:r>
        <w:t xml:space="preserve"> there’s room for improvement is the</w:t>
      </w:r>
      <w:r>
        <w:rPr>
          <w:rFonts w:eastAsia="Microsoft YaHei"/>
        </w:rPr>
        <w:t xml:space="preserve"> </w:t>
      </w:r>
      <w:r>
        <w:rPr>
          <w:rStyle w:val="Literal"/>
        </w:rPr>
        <w:t>config</w:t>
      </w:r>
      <w:r>
        <w:t xml:space="preserve"> part of </w:t>
      </w:r>
      <w:r>
        <w:rPr>
          <w:rStyle w:val="Literal"/>
        </w:rPr>
        <w:t>parse_config</w:t>
      </w:r>
      <w:r>
        <w:t>, which implies that the two values</w:t>
      </w:r>
      <w:r>
        <w:rPr>
          <w:rFonts w:eastAsia="Microsoft YaHei"/>
        </w:rPr>
        <w:t xml:space="preserve"> </w:t>
      </w:r>
      <w:r>
        <w:t>we return are related and are both part of one</w:t>
      </w:r>
      <w:r>
        <w:rPr>
          <w:rFonts w:eastAsia="Microsoft YaHei"/>
        </w:rPr>
        <w:t xml:space="preserve"> </w:t>
      </w:r>
      <w:r>
        <w:t xml:space="preserve">configuration value. We’re not currently conveying this meaning in the structure of the data other than grouping the two values into a tuple: we could put the two values into one struct and give each of the struct fields a meaningful name. </w:t>
      </w:r>
      <w:del w:id="511" w:author="AnneMarieW" w:date="2017-10-25T11:29:00Z">
        <w:r w:rsidDel="00116656">
          <w:delText xml:space="preserve">This </w:delText>
        </w:r>
      </w:del>
      <w:ins w:id="512" w:author="AnneMarieW" w:date="2017-10-25T11:29:00Z">
        <w:r w:rsidR="00116656">
          <w:t xml:space="preserve">Doing so </w:t>
        </w:r>
      </w:ins>
      <w:r>
        <w:t>will make it easier for future maintainers of this code to understand how the different values relate to each other and what their purpose is.</w:t>
      </w:r>
    </w:p>
    <w:p w14:paraId="564607E3" w14:textId="77777777" w:rsidR="009C0D3F" w:rsidRDefault="00524B31">
      <w:pPr>
        <w:pStyle w:val="Note"/>
      </w:pPr>
      <w:r>
        <w:t>Note</w:t>
      </w:r>
      <w:ins w:id="513" w:author="janelle" w:date="2017-10-24T10:50:00Z">
        <w:r w:rsidR="00237B9A">
          <w:tab/>
        </w:r>
      </w:ins>
      <w:del w:id="514" w:author="janelle" w:date="2017-10-24T10:50:00Z">
        <w:r w:rsidDel="00237B9A">
          <w:delText xml:space="preserve">: </w:delText>
        </w:r>
      </w:del>
      <w:ins w:id="515" w:author="janelle" w:date="2017-10-24T10:50:00Z">
        <w:r w:rsidR="00237B9A">
          <w:t>S</w:t>
        </w:r>
      </w:ins>
      <w:del w:id="516" w:author="janelle" w:date="2017-10-24T11:13:00Z">
        <w:r w:rsidDel="00FE2B18">
          <w:delText>s</w:delText>
        </w:r>
      </w:del>
      <w:r>
        <w:t xml:space="preserve">ome people call this anti-pattern of using primitive values when a complex type would be more appropriate </w:t>
      </w:r>
      <w:r w:rsidRPr="00C32189">
        <w:rPr>
          <w:rStyle w:val="EmphasisRevItal"/>
          <w:rPrChange w:id="517" w:author="janelle" w:date="2017-11-16T14:55:00Z">
            <w:rPr>
              <w:rStyle w:val="EmphasisItalic"/>
            </w:rPr>
          </w:rPrChange>
        </w:rPr>
        <w:t>primitive obsession</w:t>
      </w:r>
      <w:r>
        <w:t>.</w:t>
      </w:r>
    </w:p>
    <w:p w14:paraId="57A96076" w14:textId="481FF0F1" w:rsidR="009C0D3F" w:rsidRDefault="00524B31" w:rsidP="000B47BE">
      <w:pPr>
        <w:pStyle w:val="Body"/>
      </w:pPr>
      <w:r>
        <w:t>Listing 12-6 shows</w:t>
      </w:r>
      <w:r>
        <w:rPr>
          <w:rFonts w:eastAsia="Microsoft YaHei"/>
        </w:rPr>
        <w:t xml:space="preserve"> </w:t>
      </w:r>
      <w:r>
        <w:t xml:space="preserve">the addition of a struct named </w:t>
      </w:r>
      <w:r>
        <w:rPr>
          <w:rStyle w:val="Literal"/>
        </w:rPr>
        <w:t>Config</w:t>
      </w:r>
      <w:r>
        <w:rPr>
          <w:rFonts w:eastAsia="Microsoft YaHei"/>
        </w:rPr>
        <w:t xml:space="preserve"> </w:t>
      </w:r>
      <w:r>
        <w:t xml:space="preserve">defined to have fields named </w:t>
      </w:r>
      <w:r>
        <w:rPr>
          <w:rStyle w:val="Literal"/>
        </w:rPr>
        <w:t>query</w:t>
      </w:r>
      <w:r>
        <w:t xml:space="preserve"> and </w:t>
      </w:r>
      <w:r>
        <w:rPr>
          <w:rStyle w:val="Literal"/>
        </w:rPr>
        <w:t>filename</w:t>
      </w:r>
      <w:r>
        <w:t xml:space="preserve">. We’ve also changed the </w:t>
      </w:r>
      <w:r>
        <w:rPr>
          <w:rStyle w:val="Literal"/>
        </w:rPr>
        <w:t>parse_config</w:t>
      </w:r>
      <w:r>
        <w:t xml:space="preserve"> function to return an instance of the </w:t>
      </w:r>
      <w:r>
        <w:rPr>
          <w:rStyle w:val="Literal"/>
        </w:rPr>
        <w:t>Config</w:t>
      </w:r>
      <w:r>
        <w:t xml:space="preserve"> struct</w:t>
      </w:r>
      <w:del w:id="518" w:author="AnneMarieW" w:date="2017-10-25T11:29:00Z">
        <w:r w:rsidDel="00116656">
          <w:delText>,</w:delText>
        </w:r>
      </w:del>
      <w:r>
        <w:t xml:space="preserve"> and updated </w:t>
      </w:r>
      <w:r>
        <w:rPr>
          <w:rStyle w:val="Literal"/>
        </w:rPr>
        <w:t>main</w:t>
      </w:r>
      <w:r>
        <w:t xml:space="preserve"> to use the struct fields rather than having separate variables</w:t>
      </w:r>
      <w:del w:id="519" w:author="AnneMarieW" w:date="2017-10-27T11:28:00Z">
        <w:r w:rsidDel="00B15700">
          <w:delText>:</w:delText>
        </w:r>
      </w:del>
      <w:ins w:id="520" w:author="Carol Nichols" w:date="2017-11-20T15:57:00Z">
        <w:r w:rsidR="008C3858">
          <w:t>:</w:t>
        </w:r>
      </w:ins>
      <w:ins w:id="521" w:author="AnneMarieW" w:date="2017-10-27T11:28:00Z">
        <w:del w:id="522" w:author="Carol Nichols" w:date="2017-11-20T15:57:00Z">
          <w:r w:rsidR="00B15700" w:rsidDel="008C3858">
            <w:delText>.</w:delText>
          </w:r>
        </w:del>
      </w:ins>
    </w:p>
    <w:p w14:paraId="17E67645" w14:textId="77777777" w:rsidR="009C0D3F" w:rsidRDefault="00524B31">
      <w:pPr>
        <w:pStyle w:val="ProductionDirective"/>
      </w:pPr>
      <w:del w:id="523" w:author="janelle" w:date="2017-11-16T14:52:00Z">
        <w:r w:rsidDel="00986610">
          <w:delText xml:space="preserve">Filename: </w:delText>
        </w:r>
      </w:del>
      <w:r>
        <w:t>src/main.rs</w:t>
      </w:r>
    </w:p>
    <w:p w14:paraId="7F540204" w14:textId="77777777" w:rsidR="009C0D3F" w:rsidRDefault="00524B31">
      <w:pPr>
        <w:pStyle w:val="CodeA"/>
      </w:pPr>
      <w:r w:rsidRPr="006339C5">
        <w:rPr>
          <w:rStyle w:val="Literal-Gray"/>
        </w:rPr>
        <w:t>fn main() {</w:t>
      </w:r>
    </w:p>
    <w:p w14:paraId="54DE4232" w14:textId="77777777" w:rsidR="009C0D3F" w:rsidRDefault="00524B31">
      <w:pPr>
        <w:pStyle w:val="CodeB"/>
      </w:pPr>
      <w:r w:rsidRPr="006339C5">
        <w:rPr>
          <w:rStyle w:val="Literal-Gray"/>
        </w:rPr>
        <w:t xml:space="preserve">  </w:t>
      </w:r>
      <w:r>
        <w:rPr>
          <w:rStyle w:val="Literal-Gray"/>
        </w:rPr>
        <w:t xml:space="preserve">  </w:t>
      </w:r>
      <w:r w:rsidRPr="006339C5">
        <w:rPr>
          <w:rStyle w:val="Literal-Gray"/>
        </w:rPr>
        <w:t>let args: Vec&lt;String&gt; = env::args().collect();</w:t>
      </w:r>
    </w:p>
    <w:p w14:paraId="6D9E63FC" w14:textId="77777777" w:rsidR="009C0D3F" w:rsidRDefault="009C0D3F">
      <w:pPr>
        <w:pStyle w:val="CodeB"/>
        <w:rPr>
          <w:rStyle w:val="Literal-Gray"/>
        </w:rPr>
      </w:pPr>
    </w:p>
    <w:p w14:paraId="706EA2FF" w14:textId="77777777" w:rsidR="009C0D3F" w:rsidRDefault="00524B31">
      <w:pPr>
        <w:pStyle w:val="CodeB"/>
      </w:pPr>
      <w:r>
        <w:t xml:space="preserve">    let config = parse_config(&amp;args);</w:t>
      </w:r>
    </w:p>
    <w:p w14:paraId="5F6FF291" w14:textId="77777777" w:rsidR="009C0D3F" w:rsidRDefault="009C0D3F">
      <w:pPr>
        <w:pStyle w:val="CodeB"/>
      </w:pPr>
    </w:p>
    <w:p w14:paraId="64B98E19" w14:textId="77777777" w:rsidR="009C0D3F" w:rsidRDefault="00524B31">
      <w:pPr>
        <w:pStyle w:val="CodeB"/>
      </w:pPr>
      <w:r>
        <w:t xml:space="preserve">    println!("Searching for {}", config.query);</w:t>
      </w:r>
    </w:p>
    <w:p w14:paraId="3D8D44BA" w14:textId="77777777" w:rsidR="009C0D3F" w:rsidRDefault="00524B31">
      <w:pPr>
        <w:pStyle w:val="CodeB"/>
      </w:pPr>
      <w:r>
        <w:t xml:space="preserve">    println!("In file {}", config.filename);</w:t>
      </w:r>
    </w:p>
    <w:p w14:paraId="6F925FC5" w14:textId="77777777" w:rsidR="009C0D3F" w:rsidRDefault="009C0D3F">
      <w:pPr>
        <w:pStyle w:val="CodeB"/>
      </w:pPr>
    </w:p>
    <w:p w14:paraId="5D70FE5A" w14:textId="77777777" w:rsidR="009C0D3F" w:rsidRDefault="00524B31">
      <w:pPr>
        <w:pStyle w:val="CodeB"/>
      </w:pPr>
      <w:r>
        <w:lastRenderedPageBreak/>
        <w:t xml:space="preserve">    let mut f = File::open(config.filename).expect("file not found");</w:t>
      </w:r>
    </w:p>
    <w:p w14:paraId="52DAB137" w14:textId="77777777" w:rsidR="009C0D3F" w:rsidRDefault="009C0D3F">
      <w:pPr>
        <w:pStyle w:val="CodeB"/>
      </w:pPr>
    </w:p>
    <w:p w14:paraId="2ACD61C0" w14:textId="77777777" w:rsidR="009C0D3F" w:rsidRDefault="00524B31">
      <w:pPr>
        <w:pStyle w:val="CodeB"/>
      </w:pPr>
      <w:r>
        <w:t xml:space="preserve">    </w:t>
      </w:r>
      <w:r w:rsidRPr="006339C5">
        <w:rPr>
          <w:rStyle w:val="Literal-Gray"/>
        </w:rPr>
        <w:t xml:space="preserve">// </w:t>
      </w:r>
      <w:del w:id="524" w:author="janelle" w:date="2017-11-16T11:24:00Z">
        <w:r w:rsidRPr="006339C5" w:rsidDel="008071EC">
          <w:rPr>
            <w:rStyle w:val="Literal-Gray"/>
          </w:rPr>
          <w:delText>...</w:delText>
        </w:r>
      </w:del>
      <w:ins w:id="525" w:author="janelle" w:date="2017-11-16T11:24:00Z">
        <w:r w:rsidR="008071EC">
          <w:rPr>
            <w:rStyle w:val="Literal-Gray"/>
          </w:rPr>
          <w:t>--</w:t>
        </w:r>
      </w:ins>
      <w:r w:rsidRPr="006339C5">
        <w:rPr>
          <w:rStyle w:val="Literal-Gray"/>
        </w:rPr>
        <w:t>snip</w:t>
      </w:r>
      <w:ins w:id="526" w:author="janelle" w:date="2017-11-16T11:24:00Z">
        <w:r w:rsidR="008071EC">
          <w:rPr>
            <w:rStyle w:val="Literal-Gray"/>
          </w:rPr>
          <w:t>--</w:t>
        </w:r>
      </w:ins>
      <w:del w:id="527" w:author="janelle" w:date="2017-11-16T11:24:00Z">
        <w:r w:rsidRPr="006339C5" w:rsidDel="008071EC">
          <w:rPr>
            <w:rStyle w:val="Literal-Gray"/>
          </w:rPr>
          <w:delText>...</w:delText>
        </w:r>
      </w:del>
    </w:p>
    <w:p w14:paraId="242BC344" w14:textId="77777777" w:rsidR="009C0D3F" w:rsidRDefault="00524B31">
      <w:pPr>
        <w:pStyle w:val="CodeB"/>
      </w:pPr>
      <w:r w:rsidRPr="006339C5">
        <w:rPr>
          <w:rStyle w:val="Literal-Gray"/>
        </w:rPr>
        <w:t>}</w:t>
      </w:r>
    </w:p>
    <w:p w14:paraId="3DEECA3D" w14:textId="77777777" w:rsidR="009C0D3F" w:rsidRDefault="009C0D3F">
      <w:pPr>
        <w:pStyle w:val="CodeB"/>
      </w:pPr>
    </w:p>
    <w:p w14:paraId="0CD16B64" w14:textId="77777777" w:rsidR="009C0D3F" w:rsidRDefault="00524B31">
      <w:pPr>
        <w:pStyle w:val="CodeB"/>
      </w:pPr>
      <w:r>
        <w:t>struct Config {</w:t>
      </w:r>
    </w:p>
    <w:p w14:paraId="59119E03" w14:textId="77777777" w:rsidR="009C0D3F" w:rsidRDefault="00524B31">
      <w:pPr>
        <w:pStyle w:val="CodeB"/>
      </w:pPr>
      <w:r>
        <w:t xml:space="preserve">    query: String,</w:t>
      </w:r>
    </w:p>
    <w:p w14:paraId="13E7CC42" w14:textId="77777777" w:rsidR="009C0D3F" w:rsidRDefault="00524B31">
      <w:pPr>
        <w:pStyle w:val="CodeB"/>
      </w:pPr>
      <w:r>
        <w:t xml:space="preserve">    filename: String,</w:t>
      </w:r>
    </w:p>
    <w:p w14:paraId="3E93BA6C" w14:textId="77777777" w:rsidR="009C0D3F" w:rsidRDefault="00524B31">
      <w:pPr>
        <w:pStyle w:val="CodeB"/>
      </w:pPr>
      <w:r>
        <w:t>}</w:t>
      </w:r>
    </w:p>
    <w:p w14:paraId="44638EC9" w14:textId="77777777" w:rsidR="009C0D3F" w:rsidRDefault="009C0D3F">
      <w:pPr>
        <w:pStyle w:val="CodeB"/>
      </w:pPr>
    </w:p>
    <w:p w14:paraId="3A698EC9" w14:textId="77777777" w:rsidR="009C0D3F" w:rsidRDefault="00524B31">
      <w:pPr>
        <w:pStyle w:val="CodeB"/>
      </w:pPr>
      <w:r>
        <w:t>fn parse_config(args: &amp;[String]) -&gt; Config {</w:t>
      </w:r>
    </w:p>
    <w:p w14:paraId="7E977FB8" w14:textId="77777777" w:rsidR="009C0D3F" w:rsidRDefault="00524B31">
      <w:pPr>
        <w:pStyle w:val="CodeB"/>
      </w:pPr>
      <w:r>
        <w:t xml:space="preserve">    let query = args[1].clone();</w:t>
      </w:r>
    </w:p>
    <w:p w14:paraId="150BB9B8" w14:textId="77777777" w:rsidR="009C0D3F" w:rsidRDefault="00524B31">
      <w:pPr>
        <w:pStyle w:val="CodeB"/>
      </w:pPr>
      <w:r>
        <w:t xml:space="preserve">    let filename = args[2].clone();</w:t>
      </w:r>
    </w:p>
    <w:p w14:paraId="7DE095B1" w14:textId="77777777" w:rsidR="009C0D3F" w:rsidRDefault="009C0D3F">
      <w:pPr>
        <w:pStyle w:val="CodeB"/>
      </w:pPr>
    </w:p>
    <w:p w14:paraId="2BDB9CF1" w14:textId="77777777" w:rsidR="009C0D3F" w:rsidRDefault="00524B31">
      <w:pPr>
        <w:pStyle w:val="CodeB"/>
      </w:pPr>
      <w:r>
        <w:t xml:space="preserve">    Config { query, filename }</w:t>
      </w:r>
    </w:p>
    <w:p w14:paraId="232083EC" w14:textId="77777777" w:rsidR="009C0D3F" w:rsidRDefault="00524B31" w:rsidP="00F478EC">
      <w:pPr>
        <w:pStyle w:val="CodeC"/>
      </w:pPr>
      <w:r>
        <w:t>}</w:t>
      </w:r>
    </w:p>
    <w:p w14:paraId="3171BB51" w14:textId="77777777" w:rsidR="009C0D3F" w:rsidRDefault="00524B31">
      <w:pPr>
        <w:pStyle w:val="Listing"/>
      </w:pPr>
      <w:r>
        <w:t xml:space="preserve">Listing 12-6: Refactoring </w:t>
      </w:r>
      <w:r w:rsidR="00890D17" w:rsidRPr="00890D17">
        <w:rPr>
          <w:rStyle w:val="LiteralCaption"/>
          <w:rPrChange w:id="528" w:author="janelle" w:date="2017-10-24T10:50:00Z">
            <w:rPr>
              <w:rStyle w:val="Literal"/>
            </w:rPr>
          </w:rPrChange>
        </w:rPr>
        <w:t>parse_config</w:t>
      </w:r>
      <w:r>
        <w:t xml:space="preserve"> to return an instance of a </w:t>
      </w:r>
      <w:r w:rsidR="00890D17" w:rsidRPr="00890D17">
        <w:rPr>
          <w:rStyle w:val="LiteralCaption"/>
          <w:rPrChange w:id="529" w:author="janelle" w:date="2017-10-24T10:50:00Z">
            <w:rPr>
              <w:rStyle w:val="Literal"/>
            </w:rPr>
          </w:rPrChange>
        </w:rPr>
        <w:t>Config</w:t>
      </w:r>
      <w:r>
        <w:t xml:space="preserve"> struct</w:t>
      </w:r>
    </w:p>
    <w:p w14:paraId="732BF04F" w14:textId="77777777" w:rsidR="009C0D3F" w:rsidRDefault="00524B31" w:rsidP="000B47BE">
      <w:pPr>
        <w:pStyle w:val="Body"/>
      </w:pPr>
      <w:r>
        <w:t xml:space="preserve">The signature of </w:t>
      </w:r>
      <w:r>
        <w:rPr>
          <w:rStyle w:val="Literal"/>
        </w:rPr>
        <w:t>parse_config</w:t>
      </w:r>
      <w:r>
        <w:t xml:space="preserve"> now indicates that it returns a </w:t>
      </w:r>
      <w:r>
        <w:rPr>
          <w:rStyle w:val="Literal"/>
        </w:rPr>
        <w:t>Config</w:t>
      </w:r>
      <w:r>
        <w:t xml:space="preserve"> value. In the body of </w:t>
      </w:r>
      <w:r>
        <w:rPr>
          <w:rStyle w:val="Literal"/>
        </w:rPr>
        <w:t>parse_config</w:t>
      </w:r>
      <w:r>
        <w:t xml:space="preserve">, where we used to return string slices that reference </w:t>
      </w:r>
      <w:r>
        <w:rPr>
          <w:rStyle w:val="Literal"/>
        </w:rPr>
        <w:t>String</w:t>
      </w:r>
      <w:r>
        <w:t xml:space="preserve"> values in </w:t>
      </w:r>
      <w:r>
        <w:rPr>
          <w:rStyle w:val="Literal"/>
        </w:rPr>
        <w:t>args</w:t>
      </w:r>
      <w:r>
        <w:t>,</w:t>
      </w:r>
      <w:r>
        <w:rPr>
          <w:rFonts w:eastAsia="Microsoft YaHei"/>
        </w:rPr>
        <w:t xml:space="preserve"> </w:t>
      </w:r>
      <w:r>
        <w:t>we</w:t>
      </w:r>
      <w:del w:id="530" w:author="AnneMarieW" w:date="2017-10-25T11:30:00Z">
        <w:r w:rsidDel="00116656">
          <w:delText>’ve</w:delText>
        </w:r>
      </w:del>
      <w:r>
        <w:t xml:space="preserve"> now </w:t>
      </w:r>
      <w:del w:id="531" w:author="AnneMarieW" w:date="2017-10-25T11:30:00Z">
        <w:r w:rsidDel="00116656">
          <w:delText xml:space="preserve">chosen to </w:delText>
        </w:r>
      </w:del>
      <w:r>
        <w:t xml:space="preserve">define </w:t>
      </w:r>
      <w:r>
        <w:rPr>
          <w:rStyle w:val="Literal"/>
        </w:rPr>
        <w:t>Config</w:t>
      </w:r>
      <w:r>
        <w:t xml:space="preserve"> to contain</w:t>
      </w:r>
      <w:r>
        <w:rPr>
          <w:rFonts w:eastAsia="Microsoft YaHei"/>
        </w:rPr>
        <w:t xml:space="preserve"> </w:t>
      </w:r>
      <w:r>
        <w:t xml:space="preserve">owned </w:t>
      </w:r>
      <w:r>
        <w:rPr>
          <w:rStyle w:val="Literal"/>
        </w:rPr>
        <w:t>String</w:t>
      </w:r>
      <w:r>
        <w:t xml:space="preserve"> values. The </w:t>
      </w:r>
      <w:r>
        <w:rPr>
          <w:rStyle w:val="Literal"/>
        </w:rPr>
        <w:t>args</w:t>
      </w:r>
      <w:r>
        <w:t xml:space="preserve"> variable in</w:t>
      </w:r>
      <w:r>
        <w:rPr>
          <w:rFonts w:eastAsia="Microsoft YaHei"/>
        </w:rPr>
        <w:t xml:space="preserve"> </w:t>
      </w:r>
      <w:r>
        <w:rPr>
          <w:rStyle w:val="Literal"/>
        </w:rPr>
        <w:t>main</w:t>
      </w:r>
      <w:r>
        <w:t xml:space="preserve"> is the owner of the argument values and is only letting the </w:t>
      </w:r>
      <w:r>
        <w:rPr>
          <w:rStyle w:val="Literal"/>
        </w:rPr>
        <w:t>parse_config</w:t>
      </w:r>
      <w:r>
        <w:t xml:space="preserve"> function</w:t>
      </w:r>
      <w:r>
        <w:rPr>
          <w:rFonts w:eastAsia="Microsoft YaHei"/>
        </w:rPr>
        <w:t xml:space="preserve"> </w:t>
      </w:r>
      <w:r>
        <w:t>borrow them,</w:t>
      </w:r>
      <w:del w:id="532" w:author="AnneMarieW" w:date="2017-10-25T11:30:00Z">
        <w:r w:rsidDel="00885E81">
          <w:delText xml:space="preserve"> though,</w:delText>
        </w:r>
      </w:del>
      <w:r>
        <w:t xml:space="preserve"> which means we’d violate Rust’s borrowing rules if </w:t>
      </w:r>
      <w:r>
        <w:rPr>
          <w:rStyle w:val="Literal"/>
        </w:rPr>
        <w:t>Config</w:t>
      </w:r>
      <w:r>
        <w:t xml:space="preserve"> tried to take ownership of the values in </w:t>
      </w:r>
      <w:r>
        <w:rPr>
          <w:rStyle w:val="Literal"/>
        </w:rPr>
        <w:t>args</w:t>
      </w:r>
      <w:r>
        <w:t>.</w:t>
      </w:r>
    </w:p>
    <w:p w14:paraId="77AEF763" w14:textId="77777777" w:rsidR="009C0D3F" w:rsidRDefault="00524B31" w:rsidP="000B47BE">
      <w:pPr>
        <w:pStyle w:val="Body"/>
      </w:pPr>
      <w:del w:id="533" w:author="AnneMarieW" w:date="2017-10-25T11:31:00Z">
        <w:r w:rsidDel="00885E81">
          <w:delText>There are a number of different ways w</w:delText>
        </w:r>
      </w:del>
      <w:ins w:id="534" w:author="AnneMarieW" w:date="2017-10-25T11:31:00Z">
        <w:r w:rsidR="00885E81">
          <w:t>W</w:t>
        </w:r>
      </w:ins>
      <w:r>
        <w:t xml:space="preserve">e could manage the </w:t>
      </w:r>
      <w:r>
        <w:rPr>
          <w:rStyle w:val="Literal"/>
        </w:rPr>
        <w:t>String</w:t>
      </w:r>
      <w:r>
        <w:t xml:space="preserve"> data</w:t>
      </w:r>
      <w:ins w:id="535" w:author="AnneMarieW" w:date="2017-10-25T11:31:00Z">
        <w:r w:rsidR="00885E81">
          <w:t xml:space="preserve"> in a number of different ways</w:t>
        </w:r>
      </w:ins>
      <w:r>
        <w:t xml:space="preserve">, </w:t>
      </w:r>
      <w:del w:id="536" w:author="AnneMarieW" w:date="2017-10-25T11:32:00Z">
        <w:r w:rsidDel="00885E81">
          <w:delText xml:space="preserve">and </w:delText>
        </w:r>
      </w:del>
      <w:ins w:id="537" w:author="AnneMarieW" w:date="2017-10-25T11:32:00Z">
        <w:r w:rsidR="00885E81">
          <w:t xml:space="preserve">but </w:t>
        </w:r>
      </w:ins>
      <w:r>
        <w:t xml:space="preserve">the easiest, though somewhat inefficient, route is to call the </w:t>
      </w:r>
      <w:r>
        <w:rPr>
          <w:rStyle w:val="Literal"/>
        </w:rPr>
        <w:t>clone</w:t>
      </w:r>
      <w:r>
        <w:t xml:space="preserve"> method</w:t>
      </w:r>
      <w:r>
        <w:rPr>
          <w:rFonts w:eastAsia="Microsoft YaHei"/>
        </w:rPr>
        <w:t xml:space="preserve"> </w:t>
      </w:r>
      <w:r>
        <w:t>on the values. This will make a full copy of the</w:t>
      </w:r>
      <w:r>
        <w:rPr>
          <w:rFonts w:eastAsia="Microsoft YaHei"/>
        </w:rPr>
        <w:t xml:space="preserve"> </w:t>
      </w:r>
      <w:r>
        <w:t xml:space="preserve">data for the </w:t>
      </w:r>
      <w:r>
        <w:rPr>
          <w:rStyle w:val="Literal"/>
        </w:rPr>
        <w:t>Config</w:t>
      </w:r>
      <w:r>
        <w:t xml:space="preserve"> instance to own, which</w:t>
      </w:r>
      <w:del w:id="538" w:author="AnneMarieW" w:date="2017-10-25T11:32:00Z">
        <w:r w:rsidDel="00885E81">
          <w:delText xml:space="preserve"> does</w:delText>
        </w:r>
      </w:del>
      <w:r>
        <w:t xml:space="preserve"> take</w:t>
      </w:r>
      <w:ins w:id="539" w:author="AnneMarieW" w:date="2017-10-25T11:32:00Z">
        <w:r w:rsidR="00885E81">
          <w:t>s</w:t>
        </w:r>
      </w:ins>
      <w:r>
        <w:t xml:space="preserve"> more time and memory</w:t>
      </w:r>
      <w:r>
        <w:rPr>
          <w:rFonts w:eastAsia="Microsoft YaHei"/>
        </w:rPr>
        <w:t xml:space="preserve"> </w:t>
      </w:r>
      <w:r>
        <w:t>than storing a reference to the string data. However, cloning the data also makes our</w:t>
      </w:r>
      <w:r>
        <w:rPr>
          <w:rFonts w:eastAsia="Microsoft YaHei"/>
        </w:rPr>
        <w:t xml:space="preserve"> </w:t>
      </w:r>
      <w:r>
        <w:t xml:space="preserve">code very straightforward </w:t>
      </w:r>
      <w:del w:id="540" w:author="AnneMarieW" w:date="2017-10-25T11:32:00Z">
        <w:r w:rsidDel="00885E81">
          <w:delText>sinc</w:delText>
        </w:r>
      </w:del>
      <w:ins w:id="541" w:author="AnneMarieW" w:date="2017-10-25T11:32:00Z">
        <w:r w:rsidR="00885E81">
          <w:t>becaus</w:t>
        </w:r>
      </w:ins>
      <w:r>
        <w:t>e we don’t have to manage the lifetimes of the references</w:t>
      </w:r>
      <w:del w:id="542" w:author="AnneMarieW" w:date="2017-10-25T11:33:00Z">
        <w:r w:rsidDel="00885E81">
          <w:delText>,</w:delText>
        </w:r>
      </w:del>
      <w:ins w:id="543" w:author="AnneMarieW" w:date="2017-10-25T11:33:00Z">
        <w:r w:rsidR="00885E81">
          <w:t>;</w:t>
        </w:r>
      </w:ins>
      <w:del w:id="544" w:author="AnneMarieW" w:date="2017-10-25T11:33:00Z">
        <w:r w:rsidDel="00885E81">
          <w:delText xml:space="preserve"> so</w:delText>
        </w:r>
      </w:del>
      <w:r>
        <w:t xml:space="preserve"> in this circumstance</w:t>
      </w:r>
      <w:ins w:id="545" w:author="AnneMarieW" w:date="2017-10-25T11:33:00Z">
        <w:r w:rsidR="00885E81">
          <w:t>,</w:t>
        </w:r>
      </w:ins>
      <w:r>
        <w:t xml:space="preserve"> giving up a little performance to gain simplicity is a worthwhile trade-off.</w:t>
      </w:r>
    </w:p>
    <w:p w14:paraId="0E55985D" w14:textId="77777777" w:rsidR="009C0D3F" w:rsidRDefault="00524B31">
      <w:pPr>
        <w:pStyle w:val="ProductionDirective"/>
      </w:pPr>
      <w:r>
        <w:t>Start box</w:t>
      </w:r>
    </w:p>
    <w:p w14:paraId="04C2E3F5" w14:textId="77777777" w:rsidR="009C0D3F" w:rsidRDefault="00524B31" w:rsidP="00F478EC">
      <w:pPr>
        <w:pStyle w:val="HeadBox"/>
      </w:pPr>
      <w:bookmarkStart w:id="546" w:name="__RefHeading___Toc14994_1865893667"/>
      <w:bookmarkStart w:id="547" w:name="the-tradeoffs-of-using-`clone`"/>
      <w:bookmarkStart w:id="548" w:name="_Toc486341779"/>
      <w:bookmarkEnd w:id="546"/>
      <w:bookmarkEnd w:id="547"/>
      <w:r>
        <w:t>The Trade</w:t>
      </w:r>
      <w:ins w:id="549" w:author="AnneMarieW" w:date="2017-10-25T13:30:00Z">
        <w:r w:rsidR="00FC0B12">
          <w:t>-</w:t>
        </w:r>
      </w:ins>
      <w:ins w:id="550" w:author="AnneMarieW" w:date="2017-10-25T13:34:00Z">
        <w:r w:rsidR="005838F0">
          <w:t>O</w:t>
        </w:r>
      </w:ins>
      <w:del w:id="551" w:author="AnneMarieW" w:date="2017-10-25T13:34:00Z">
        <w:r w:rsidDel="005838F0">
          <w:delText>o</w:delText>
        </w:r>
      </w:del>
      <w:r>
        <w:t xml:space="preserve">ffs of Using </w:t>
      </w:r>
      <w:bookmarkEnd w:id="548"/>
      <w:r w:rsidRPr="00C07CE9">
        <w:rPr>
          <w:rStyle w:val="Literal"/>
          <w:rPrChange w:id="552" w:author="Carol Nichols" w:date="2017-11-20T16:03:00Z">
            <w:rPr/>
          </w:rPrChange>
        </w:rPr>
        <w:t>clone</w:t>
      </w:r>
    </w:p>
    <w:p w14:paraId="43AFDC03" w14:textId="451A1179" w:rsidR="009C0D3F" w:rsidRDefault="00524B31" w:rsidP="0089724B">
      <w:pPr>
        <w:pStyle w:val="BodyFirstBox"/>
      </w:pPr>
      <w:r>
        <w:t xml:space="preserve">There’s a tendency among many Rustaceans to avoid using </w:t>
      </w:r>
      <w:r w:rsidR="00890D17" w:rsidRPr="00890D17">
        <w:rPr>
          <w:rStyle w:val="LiteralBox"/>
          <w:rPrChange w:id="553" w:author="janelle" w:date="2017-10-24T10:50:00Z">
            <w:rPr>
              <w:rStyle w:val="Literal"/>
            </w:rPr>
          </w:rPrChange>
        </w:rPr>
        <w:t>clone</w:t>
      </w:r>
      <w:r>
        <w:t xml:space="preserve"> to fix ownership problems because of its runtime cost. In </w:t>
      </w:r>
      <w:r w:rsidRPr="00C32189">
        <w:rPr>
          <w:highlight w:val="yellow"/>
          <w:rPrChange w:id="554" w:author="janelle" w:date="2017-11-16T14:58:00Z">
            <w:rPr/>
          </w:rPrChange>
        </w:rPr>
        <w:t>Chapter 13</w:t>
      </w:r>
      <w:del w:id="555" w:author="AnneMarieW" w:date="2017-10-25T13:31:00Z">
        <w:r w:rsidDel="00D8140E">
          <w:delText xml:space="preserve"> on iterators</w:delText>
        </w:r>
      </w:del>
      <w:r>
        <w:t>, you’ll</w:t>
      </w:r>
      <w:r>
        <w:rPr>
          <w:rFonts w:eastAsia="Microsoft YaHei"/>
        </w:rPr>
        <w:t xml:space="preserve"> </w:t>
      </w:r>
      <w:r>
        <w:t xml:space="preserve">learn how to use more efficient methods in this </w:t>
      </w:r>
      <w:del w:id="556" w:author="AnneMarieW" w:date="2017-10-25T13:31:00Z">
        <w:r w:rsidDel="00D8140E">
          <w:delText>kind</w:delText>
        </w:r>
      </w:del>
      <w:ins w:id="557" w:author="AnneMarieW" w:date="2017-10-25T13:31:00Z">
        <w:r w:rsidR="00D8140E">
          <w:t>type</w:t>
        </w:r>
      </w:ins>
      <w:r>
        <w:t xml:space="preserve"> of situation</w:t>
      </w:r>
      <w:del w:id="558" w:author="AnneMarieW" w:date="2017-10-25T13:31:00Z">
        <w:r w:rsidDel="00D8140E">
          <w:delText>,</w:delText>
        </w:r>
      </w:del>
      <w:ins w:id="559" w:author="AnneMarieW" w:date="2017-10-25T13:31:00Z">
        <w:r w:rsidR="00D8140E">
          <w:t>.</w:t>
        </w:r>
      </w:ins>
      <w:r>
        <w:t xml:space="preserve"> </w:t>
      </w:r>
      <w:del w:id="560" w:author="AnneMarieW" w:date="2017-10-25T13:31:00Z">
        <w:r w:rsidDel="00D8140E">
          <w:delText>b</w:delText>
        </w:r>
      </w:del>
      <w:ins w:id="561" w:author="AnneMarieW" w:date="2017-10-25T13:31:00Z">
        <w:r w:rsidR="00D8140E">
          <w:t>B</w:t>
        </w:r>
      </w:ins>
      <w:r>
        <w:t>ut for now, it’s okay to copy a</w:t>
      </w:r>
      <w:r>
        <w:rPr>
          <w:rFonts w:eastAsia="Microsoft YaHei"/>
        </w:rPr>
        <w:t xml:space="preserve"> </w:t>
      </w:r>
      <w:r>
        <w:t xml:space="preserve">few strings to </w:t>
      </w:r>
      <w:del w:id="562" w:author="AnneMarieW" w:date="2017-10-25T13:31:00Z">
        <w:r w:rsidDel="00D8140E">
          <w:delText xml:space="preserve">keep </w:delText>
        </w:r>
      </w:del>
      <w:ins w:id="563" w:author="AnneMarieW" w:date="2017-10-25T13:31:00Z">
        <w:r w:rsidR="00D8140E">
          <w:t xml:space="preserve">continue </w:t>
        </w:r>
      </w:ins>
      <w:r>
        <w:t xml:space="preserve">making progress </w:t>
      </w:r>
      <w:del w:id="564" w:author="AnneMarieW" w:date="2017-10-25T13:31:00Z">
        <w:r w:rsidDel="00D8140E">
          <w:lastRenderedPageBreak/>
          <w:delText>sinc</w:delText>
        </w:r>
      </w:del>
      <w:ins w:id="565" w:author="AnneMarieW" w:date="2017-10-25T13:31:00Z">
        <w:r w:rsidR="00D8140E">
          <w:t>becaus</w:t>
        </w:r>
      </w:ins>
      <w:r>
        <w:t xml:space="preserve">e we’ll </w:t>
      </w:r>
      <w:del w:id="566" w:author="AnneMarieW" w:date="2017-10-25T13:32:00Z">
        <w:r w:rsidDel="00D8140E">
          <w:delText xml:space="preserve">only </w:delText>
        </w:r>
      </w:del>
      <w:r>
        <w:t>make these</w:t>
      </w:r>
      <w:r>
        <w:rPr>
          <w:rFonts w:eastAsia="Microsoft YaHei"/>
        </w:rPr>
        <w:t xml:space="preserve"> </w:t>
      </w:r>
      <w:r>
        <w:t>copies</w:t>
      </w:r>
      <w:ins w:id="567" w:author="AnneMarieW" w:date="2017-10-25T13:32:00Z">
        <w:r w:rsidR="00D8140E" w:rsidRPr="00D8140E">
          <w:t xml:space="preserve"> </w:t>
        </w:r>
        <w:r w:rsidR="00D8140E">
          <w:t>only</w:t>
        </w:r>
      </w:ins>
      <w:r>
        <w:t xml:space="preserve"> once, and our filename and query string are </w:t>
      </w:r>
      <w:del w:id="568" w:author="AnneMarieW" w:date="2017-10-25T13:32:00Z">
        <w:r w:rsidDel="00D8140E">
          <w:delText xml:space="preserve">both </w:delText>
        </w:r>
      </w:del>
      <w:r>
        <w:t>very small. It’s</w:t>
      </w:r>
      <w:r>
        <w:rPr>
          <w:rFonts w:eastAsia="Microsoft YaHei"/>
        </w:rPr>
        <w:t xml:space="preserve"> </w:t>
      </w:r>
      <w:r>
        <w:t>better to have a working program that</w:t>
      </w:r>
      <w:ins w:id="569" w:author="Carol Nichols" w:date="2017-11-20T16:08:00Z">
        <w:r w:rsidR="009749CE">
          <w:t>’</w:t>
        </w:r>
      </w:ins>
      <w:ins w:id="570" w:author="AnneMarieW" w:date="2017-10-25T13:33:00Z">
        <w:del w:id="571" w:author="Carol Nichols" w:date="2017-11-20T16:08:00Z">
          <w:r w:rsidR="00D8140E" w:rsidDel="009749CE">
            <w:delText xml:space="preserve"> i</w:delText>
          </w:r>
        </w:del>
      </w:ins>
      <w:del w:id="572" w:author="AnneMarieW" w:date="2017-10-25T13:33:00Z">
        <w:r w:rsidDel="00D8140E">
          <w:delText>’</w:delText>
        </w:r>
      </w:del>
      <w:r>
        <w:t xml:space="preserve">s a bit inefficient than </w:t>
      </w:r>
      <w:ins w:id="573" w:author="AnneMarieW" w:date="2017-10-25T13:32:00Z">
        <w:r w:rsidR="00D8140E">
          <w:t xml:space="preserve">to </w:t>
        </w:r>
      </w:ins>
      <w:r>
        <w:t>try to</w:t>
      </w:r>
      <w:r>
        <w:rPr>
          <w:rFonts w:eastAsia="Microsoft YaHei"/>
        </w:rPr>
        <w:t xml:space="preserve"> </w:t>
      </w:r>
      <w:r>
        <w:t>hyper</w:t>
      </w:r>
      <w:del w:id="574" w:author="AnneMarieW" w:date="2017-10-25T13:33:00Z">
        <w:r w:rsidDel="00D8140E">
          <w:delText>-</w:delText>
        </w:r>
      </w:del>
      <w:r>
        <w:t xml:space="preserve">optimize code on your first pass. As you </w:t>
      </w:r>
      <w:del w:id="575" w:author="AnneMarieW" w:date="2017-10-25T13:32:00Z">
        <w:r w:rsidDel="00D8140E">
          <w:delText>get</w:delText>
        </w:r>
      </w:del>
      <w:ins w:id="576" w:author="AnneMarieW" w:date="2017-10-25T13:32:00Z">
        <w:r w:rsidR="00D8140E">
          <w:t>become</w:t>
        </w:r>
      </w:ins>
      <w:r>
        <w:t xml:space="preserve"> more experienced with Rust,</w:t>
      </w:r>
      <w:r>
        <w:rPr>
          <w:rFonts w:eastAsia="Microsoft YaHei"/>
        </w:rPr>
        <w:t xml:space="preserve"> </w:t>
      </w:r>
      <w:r>
        <w:t>it</w:t>
      </w:r>
      <w:del w:id="577" w:author="AnneMarieW" w:date="2017-10-25T13:32:00Z">
        <w:r w:rsidDel="00D8140E">
          <w:delText>’</w:delText>
        </w:r>
      </w:del>
      <w:ins w:id="578" w:author="Carol Nichols" w:date="2017-11-20T16:08:00Z">
        <w:r w:rsidR="009F0B1D">
          <w:t>’</w:t>
        </w:r>
      </w:ins>
      <w:ins w:id="579" w:author="AnneMarieW" w:date="2017-10-25T13:32:00Z">
        <w:del w:id="580" w:author="Carol Nichols" w:date="2017-11-20T16:08:00Z">
          <w:r w:rsidR="00D8140E" w:rsidDel="009F0B1D">
            <w:delText xml:space="preserve"> wi</w:delText>
          </w:r>
        </w:del>
      </w:ins>
      <w:r>
        <w:t xml:space="preserve">ll be easier to </w:t>
      </w:r>
      <w:del w:id="581" w:author="AnneMarieW" w:date="2017-10-25T13:34:00Z">
        <w:r w:rsidDel="00D8140E">
          <w:delText xml:space="preserve">go straight to </w:delText>
        </w:r>
      </w:del>
      <w:ins w:id="582" w:author="Carol Nichols" w:date="2017-11-20T16:07:00Z">
        <w:r w:rsidR="00CE72BA">
          <w:t xml:space="preserve">start </w:t>
        </w:r>
      </w:ins>
      <w:ins w:id="583" w:author="Carol Nichols" w:date="2017-11-20T16:08:00Z">
        <w:r w:rsidR="005317A1">
          <w:t>with</w:t>
        </w:r>
      </w:ins>
      <w:ins w:id="584" w:author="AnneMarieW" w:date="2017-10-25T13:34:00Z">
        <w:del w:id="585" w:author="Carol Nichols" w:date="2017-11-20T16:07:00Z">
          <w:r w:rsidR="00D8140E" w:rsidDel="00CE72BA">
            <w:delText>use</w:delText>
          </w:r>
        </w:del>
        <w:r w:rsidR="00D8140E">
          <w:t xml:space="preserve"> </w:t>
        </w:r>
      </w:ins>
      <w:r>
        <w:t xml:space="preserve">the desirable </w:t>
      </w:r>
      <w:del w:id="586" w:author="Carol Nichols" w:date="2017-11-20T16:08:00Z">
        <w:r w:rsidDel="00284995">
          <w:delText>method</w:delText>
        </w:r>
      </w:del>
      <w:ins w:id="587" w:author="Carol Nichols" w:date="2017-11-20T16:08:00Z">
        <w:r w:rsidR="00284995">
          <w:t>solution</w:t>
        </w:r>
      </w:ins>
      <w:r>
        <w:t>, but for now</w:t>
      </w:r>
      <w:ins w:id="588" w:author="AnneMarieW" w:date="2017-10-25T13:33:00Z">
        <w:r w:rsidR="00D8140E">
          <w:t>,</w:t>
        </w:r>
      </w:ins>
      <w:r>
        <w:t xml:space="preserve"> it’s perfectly acceptable to</w:t>
      </w:r>
      <w:r>
        <w:rPr>
          <w:rFonts w:eastAsia="Microsoft YaHei"/>
        </w:rPr>
        <w:t xml:space="preserve"> </w:t>
      </w:r>
      <w:r>
        <w:t xml:space="preserve">call </w:t>
      </w:r>
      <w:r w:rsidR="00890D17" w:rsidRPr="00890D17">
        <w:rPr>
          <w:rStyle w:val="LiteralBox"/>
          <w:rPrChange w:id="589" w:author="janelle" w:date="2017-10-24T10:50:00Z">
            <w:rPr>
              <w:rStyle w:val="Literal"/>
            </w:rPr>
          </w:rPrChange>
        </w:rPr>
        <w:t>clone</w:t>
      </w:r>
      <w:r>
        <w:t>.</w:t>
      </w:r>
    </w:p>
    <w:p w14:paraId="4C9826CC" w14:textId="77777777" w:rsidR="009C0D3F" w:rsidRDefault="00524B31">
      <w:pPr>
        <w:pStyle w:val="ProductionDirective"/>
        <w:rPr>
          <w:ins w:id="590" w:author="janelle" w:date="2017-11-16T14:57:00Z"/>
        </w:rPr>
      </w:pPr>
      <w:r>
        <w:t>End box</w:t>
      </w:r>
    </w:p>
    <w:p w14:paraId="0415336F" w14:textId="77777777" w:rsidR="00C32189" w:rsidRPr="00C32189" w:rsidRDefault="00C32189" w:rsidP="00C32189">
      <w:pPr>
        <w:pStyle w:val="ProductionDirective"/>
      </w:pPr>
      <w:ins w:id="591" w:author="janelle" w:date="2017-11-16T14:57:00Z">
        <w:r>
          <w:t>prod: confirm xref</w:t>
        </w:r>
      </w:ins>
    </w:p>
    <w:p w14:paraId="3C62DC33" w14:textId="77777777" w:rsidR="009C0D3F" w:rsidRDefault="00524B31" w:rsidP="000B47BE">
      <w:pPr>
        <w:pStyle w:val="Body"/>
      </w:pPr>
      <w:r>
        <w:t xml:space="preserve">We’ve updated </w:t>
      </w:r>
      <w:r>
        <w:rPr>
          <w:rStyle w:val="Literal"/>
        </w:rPr>
        <w:t>main</w:t>
      </w:r>
      <w:r>
        <w:t xml:space="preserve"> so </w:t>
      </w:r>
      <w:del w:id="592" w:author="AnneMarieW" w:date="2017-10-25T13:34:00Z">
        <w:r w:rsidDel="007A15B6">
          <w:delText xml:space="preserve">that </w:delText>
        </w:r>
      </w:del>
      <w:r>
        <w:t xml:space="preserve">it places the instance of </w:t>
      </w:r>
      <w:r>
        <w:rPr>
          <w:rStyle w:val="Literal"/>
        </w:rPr>
        <w:t>Config</w:t>
      </w:r>
      <w:r>
        <w:t xml:space="preserve"> returned by </w:t>
      </w:r>
      <w:r>
        <w:rPr>
          <w:rStyle w:val="Literal"/>
        </w:rPr>
        <w:t>parse_config</w:t>
      </w:r>
      <w:r>
        <w:t xml:space="preserve"> into a variable named </w:t>
      </w:r>
      <w:r>
        <w:rPr>
          <w:rStyle w:val="Literal"/>
        </w:rPr>
        <w:t>config</w:t>
      </w:r>
      <w:r>
        <w:t xml:space="preserve">, and </w:t>
      </w:r>
      <w:ins w:id="593" w:author="AnneMarieW" w:date="2017-10-25T13:34:00Z">
        <w:r w:rsidR="007A15B6">
          <w:t xml:space="preserve">we </w:t>
        </w:r>
      </w:ins>
      <w:r>
        <w:t xml:space="preserve">updated the code that previously used the separate </w:t>
      </w:r>
      <w:r>
        <w:rPr>
          <w:rStyle w:val="Literal"/>
        </w:rPr>
        <w:t>query</w:t>
      </w:r>
      <w:r>
        <w:t xml:space="preserve"> and </w:t>
      </w:r>
      <w:r>
        <w:rPr>
          <w:rStyle w:val="Literal"/>
        </w:rPr>
        <w:t>filename</w:t>
      </w:r>
      <w:r>
        <w:t xml:space="preserve"> variables so </w:t>
      </w:r>
      <w:del w:id="594" w:author="AnneMarieW" w:date="2017-10-25T13:35:00Z">
        <w:r w:rsidDel="007A15B6">
          <w:delText xml:space="preserve">that </w:delText>
        </w:r>
      </w:del>
      <w:r>
        <w:t xml:space="preserve">it now uses the fields on the </w:t>
      </w:r>
      <w:r>
        <w:rPr>
          <w:rStyle w:val="Literal"/>
        </w:rPr>
        <w:t>Config</w:t>
      </w:r>
      <w:r>
        <w:t xml:space="preserve"> struct instead.</w:t>
      </w:r>
    </w:p>
    <w:p w14:paraId="37A6772E" w14:textId="77777777" w:rsidR="009C0D3F" w:rsidRDefault="007A15B6" w:rsidP="000B47BE">
      <w:pPr>
        <w:pStyle w:val="Body"/>
      </w:pPr>
      <w:ins w:id="595" w:author="AnneMarieW" w:date="2017-10-25T13:35:00Z">
        <w:r>
          <w:t>Now o</w:t>
        </w:r>
      </w:ins>
      <w:del w:id="596" w:author="AnneMarieW" w:date="2017-10-25T13:35:00Z">
        <w:r w:rsidR="00524B31" w:rsidDel="007A15B6">
          <w:delText>O</w:delText>
        </w:r>
      </w:del>
      <w:r w:rsidR="00524B31">
        <w:t xml:space="preserve">ur code </w:t>
      </w:r>
      <w:del w:id="597" w:author="AnneMarieW" w:date="2017-10-25T13:35:00Z">
        <w:r w:rsidR="00524B31" w:rsidDel="007A15B6">
          <w:delText xml:space="preserve">now </w:delText>
        </w:r>
      </w:del>
      <w:r w:rsidR="00524B31">
        <w:t xml:space="preserve">more clearly conveys that </w:t>
      </w:r>
      <w:r w:rsidR="00524B31">
        <w:rPr>
          <w:rStyle w:val="Literal"/>
        </w:rPr>
        <w:t>query</w:t>
      </w:r>
      <w:r w:rsidR="00524B31">
        <w:t xml:space="preserve"> and </w:t>
      </w:r>
      <w:r w:rsidR="00524B31">
        <w:rPr>
          <w:rStyle w:val="Literal"/>
        </w:rPr>
        <w:t>filename</w:t>
      </w:r>
      <w:r w:rsidR="00524B31">
        <w:t xml:space="preserve"> are related</w:t>
      </w:r>
      <w:ins w:id="598" w:author="AnneMarieW" w:date="2017-10-25T13:35:00Z">
        <w:r>
          <w:t>,</w:t>
        </w:r>
      </w:ins>
      <w:r w:rsidR="00524B31">
        <w:t xml:space="preserve"> and their purpose is to configure how the program will work. Any code that uses these values knows to find them in the </w:t>
      </w:r>
      <w:r w:rsidR="00524B31">
        <w:rPr>
          <w:rStyle w:val="Literal"/>
        </w:rPr>
        <w:t>config</w:t>
      </w:r>
      <w:r w:rsidR="00524B31">
        <w:t xml:space="preserve"> instance in the fields named for their purpose.</w:t>
      </w:r>
    </w:p>
    <w:p w14:paraId="0836F3B6" w14:textId="77777777" w:rsidR="009C0D3F" w:rsidRPr="0089724B" w:rsidRDefault="00524B31">
      <w:pPr>
        <w:pStyle w:val="HeadC"/>
      </w:pPr>
      <w:bookmarkStart w:id="599" w:name="creating-a-constructor-for-`config`"/>
      <w:bookmarkStart w:id="600" w:name="_Toc486341780"/>
      <w:bookmarkStart w:id="601" w:name="_Toc496541049"/>
      <w:bookmarkEnd w:id="599"/>
      <w:r w:rsidRPr="0089724B">
        <w:t xml:space="preserve">Creating a Constructor for </w:t>
      </w:r>
      <w:bookmarkEnd w:id="600"/>
      <w:r w:rsidRPr="003C2D27">
        <w:rPr>
          <w:rStyle w:val="Literal"/>
          <w:rPrChange w:id="602" w:author="Carol Nichols" w:date="2017-11-20T16:08:00Z">
            <w:rPr/>
          </w:rPrChange>
        </w:rPr>
        <w:t>Config</w:t>
      </w:r>
      <w:bookmarkEnd w:id="601"/>
    </w:p>
    <w:p w14:paraId="3F3031FB" w14:textId="7E0CD1FF" w:rsidR="009C0D3F" w:rsidRDefault="00524B31" w:rsidP="0089724B">
      <w:pPr>
        <w:pStyle w:val="BodyFirst"/>
      </w:pPr>
      <w:r>
        <w:t xml:space="preserve">So far, we’ve extracted the logic responsible for parsing the command line arguments from </w:t>
      </w:r>
      <w:r>
        <w:rPr>
          <w:rStyle w:val="Literal"/>
        </w:rPr>
        <w:t>main</w:t>
      </w:r>
      <w:r>
        <w:t xml:space="preserve"> </w:t>
      </w:r>
      <w:ins w:id="603" w:author="Carol Nichols" w:date="2017-11-20T16:09:00Z">
        <w:r w:rsidR="003C2D27">
          <w:t xml:space="preserve">and placed it </w:t>
        </w:r>
      </w:ins>
      <w:commentRangeStart w:id="604"/>
      <w:commentRangeStart w:id="605"/>
      <w:r>
        <w:t>in</w:t>
      </w:r>
      <w:del w:id="606" w:author="Carol Nichols" w:date="2017-11-20T16:09:00Z">
        <w:r w:rsidDel="003C2D27">
          <w:delText>to</w:delText>
        </w:r>
      </w:del>
      <w:r>
        <w:t xml:space="preserve"> the </w:t>
      </w:r>
      <w:r>
        <w:rPr>
          <w:rStyle w:val="Literal"/>
        </w:rPr>
        <w:t>parse_config</w:t>
      </w:r>
      <w:r>
        <w:t xml:space="preserve"> function</w:t>
      </w:r>
      <w:commentRangeEnd w:id="604"/>
      <w:r w:rsidR="00A009F5">
        <w:rPr>
          <w:rStyle w:val="CommentReference"/>
          <w:rFonts w:asciiTheme="minorHAnsi" w:eastAsiaTheme="minorHAnsi" w:hAnsiTheme="minorHAnsi" w:cstheme="minorBidi"/>
          <w:color w:val="auto"/>
        </w:rPr>
        <w:commentReference w:id="604"/>
      </w:r>
      <w:commentRangeEnd w:id="605"/>
      <w:r w:rsidR="003C2D27">
        <w:rPr>
          <w:rStyle w:val="CommentReference"/>
          <w:rFonts w:asciiTheme="minorHAnsi" w:eastAsiaTheme="minorHAnsi" w:hAnsiTheme="minorHAnsi" w:cstheme="minorBidi"/>
          <w:color w:val="auto"/>
        </w:rPr>
        <w:commentReference w:id="605"/>
      </w:r>
      <w:r>
        <w:t xml:space="preserve">, which helped us to see that the </w:t>
      </w:r>
      <w:r>
        <w:rPr>
          <w:rStyle w:val="Literal"/>
        </w:rPr>
        <w:t>query</w:t>
      </w:r>
      <w:r>
        <w:t xml:space="preserve"> and </w:t>
      </w:r>
      <w:r>
        <w:rPr>
          <w:rStyle w:val="Literal"/>
        </w:rPr>
        <w:t>filename</w:t>
      </w:r>
      <w:r>
        <w:t xml:space="preserve"> values were related and that relationship should be conveyed in our code. We then added a </w:t>
      </w:r>
      <w:r>
        <w:rPr>
          <w:rStyle w:val="Literal"/>
        </w:rPr>
        <w:t>Config</w:t>
      </w:r>
      <w:r>
        <w:t xml:space="preserve"> struct to name the related purpose of </w:t>
      </w:r>
      <w:r>
        <w:rPr>
          <w:rStyle w:val="Literal"/>
        </w:rPr>
        <w:t>query</w:t>
      </w:r>
      <w:r>
        <w:t xml:space="preserve"> and </w:t>
      </w:r>
      <w:r>
        <w:rPr>
          <w:rStyle w:val="Literal"/>
        </w:rPr>
        <w:t>filename</w:t>
      </w:r>
      <w:r>
        <w:t xml:space="preserve">, and to be able to return the values’ names as struct field names from the </w:t>
      </w:r>
      <w:r>
        <w:rPr>
          <w:rStyle w:val="Literal"/>
        </w:rPr>
        <w:t>parse_config</w:t>
      </w:r>
      <w:r>
        <w:t xml:space="preserve"> function.</w:t>
      </w:r>
    </w:p>
    <w:p w14:paraId="36FA521C" w14:textId="62EF3751" w:rsidR="009C0D3F" w:rsidRDefault="00524B31" w:rsidP="000B47BE">
      <w:pPr>
        <w:pStyle w:val="Body"/>
      </w:pPr>
      <w:r>
        <w:t xml:space="preserve">So now that the purpose of the </w:t>
      </w:r>
      <w:r>
        <w:rPr>
          <w:rStyle w:val="Literal"/>
        </w:rPr>
        <w:t>parse_config</w:t>
      </w:r>
      <w:r>
        <w:t xml:space="preserve"> function is to create a </w:t>
      </w:r>
      <w:r>
        <w:rPr>
          <w:rStyle w:val="Literal"/>
        </w:rPr>
        <w:t>Config</w:t>
      </w:r>
      <w:r>
        <w:t xml:space="preserve"> instance, we can change </w:t>
      </w:r>
      <w:r>
        <w:rPr>
          <w:rStyle w:val="Literal"/>
        </w:rPr>
        <w:t>parse_config</w:t>
      </w:r>
      <w:r>
        <w:t xml:space="preserve"> from being a plain function </w:t>
      </w:r>
      <w:del w:id="607" w:author="AnneMarieW" w:date="2017-10-25T13:37:00Z">
        <w:r w:rsidDel="00A009F5">
          <w:delText>in</w:delText>
        </w:r>
      </w:del>
      <w:r>
        <w:t xml:space="preserve">to a function named </w:t>
      </w:r>
      <w:r>
        <w:rPr>
          <w:rStyle w:val="Literal"/>
        </w:rPr>
        <w:t>new</w:t>
      </w:r>
      <w:r>
        <w:t xml:space="preserve"> that is associated with the </w:t>
      </w:r>
      <w:r>
        <w:rPr>
          <w:rStyle w:val="Literal"/>
        </w:rPr>
        <w:t>Config</w:t>
      </w:r>
      <w:r>
        <w:t xml:space="preserve"> struct. Making this change will make </w:t>
      </w:r>
      <w:del w:id="608" w:author="AnneMarieW" w:date="2017-10-25T13:37:00Z">
        <w:r w:rsidDel="00A009F5">
          <w:delText>our</w:delText>
        </w:r>
      </w:del>
      <w:ins w:id="609" w:author="AnneMarieW" w:date="2017-10-25T13:37:00Z">
        <w:r w:rsidR="00A009F5">
          <w:t>the</w:t>
        </w:r>
      </w:ins>
      <w:r>
        <w:t xml:space="preserve"> code more idiomatic: we can create instances of types in the standard library</w:t>
      </w:r>
      <w:ins w:id="610" w:author="AnneMarieW" w:date="2017-10-25T13:38:00Z">
        <w:r w:rsidR="00A009F5">
          <w:t>, such as</w:t>
        </w:r>
      </w:ins>
      <w:del w:id="611" w:author="AnneMarieW" w:date="2017-10-25T13:38:00Z">
        <w:r w:rsidDel="00A009F5">
          <w:delText xml:space="preserve"> like</w:delText>
        </w:r>
      </w:del>
      <w:r>
        <w:t xml:space="preserve"> </w:t>
      </w:r>
      <w:r>
        <w:rPr>
          <w:rStyle w:val="Literal"/>
        </w:rPr>
        <w:t>String</w:t>
      </w:r>
      <w:del w:id="612" w:author="AnneMarieW" w:date="2017-10-25T13:38:00Z">
        <w:r w:rsidDel="00A009F5">
          <w:delText xml:space="preserve"> </w:delText>
        </w:r>
      </w:del>
      <w:ins w:id="613" w:author="AnneMarieW" w:date="2017-10-25T13:38:00Z">
        <w:r w:rsidR="00A009F5">
          <w:t xml:space="preserve">, </w:t>
        </w:r>
      </w:ins>
      <w:r>
        <w:t xml:space="preserve">by calling </w:t>
      </w:r>
      <w:r>
        <w:rPr>
          <w:rStyle w:val="Literal"/>
        </w:rPr>
        <w:t>String::new</w:t>
      </w:r>
      <w:r>
        <w:t xml:space="preserve">, and by changing </w:t>
      </w:r>
      <w:r>
        <w:rPr>
          <w:rStyle w:val="Literal"/>
        </w:rPr>
        <w:t>parse_config</w:t>
      </w:r>
      <w:r>
        <w:t xml:space="preserve"> into a </w:t>
      </w:r>
      <w:r>
        <w:rPr>
          <w:rStyle w:val="Literal"/>
        </w:rPr>
        <w:t>new</w:t>
      </w:r>
      <w:r>
        <w:t xml:space="preserve"> function associated with </w:t>
      </w:r>
      <w:r>
        <w:rPr>
          <w:rStyle w:val="Literal"/>
        </w:rPr>
        <w:t>Config</w:t>
      </w:r>
      <w:r>
        <w:t xml:space="preserve">, we’ll be able to create instances of </w:t>
      </w:r>
      <w:r>
        <w:rPr>
          <w:rStyle w:val="Literal"/>
        </w:rPr>
        <w:t>Config</w:t>
      </w:r>
      <w:r>
        <w:t xml:space="preserve"> by calling </w:t>
      </w:r>
      <w:r>
        <w:rPr>
          <w:rStyle w:val="Literal"/>
        </w:rPr>
        <w:t>Config::new</w:t>
      </w:r>
      <w:r>
        <w:t>. Listing 12-7 shows the changes we</w:t>
      </w:r>
      <w:del w:id="614" w:author="AnneMarieW" w:date="2017-10-25T13:39:00Z">
        <w:r w:rsidDel="00A009F5">
          <w:delText>’ll</w:delText>
        </w:r>
      </w:del>
      <w:r>
        <w:t xml:space="preserve"> need to make</w:t>
      </w:r>
      <w:del w:id="615" w:author="AnneMarieW" w:date="2017-10-27T11:28:00Z">
        <w:r w:rsidDel="00B15700">
          <w:delText>:</w:delText>
        </w:r>
      </w:del>
      <w:ins w:id="616" w:author="Carol Nichols" w:date="2017-11-20T16:10:00Z">
        <w:r w:rsidR="006C71FA">
          <w:t>:</w:t>
        </w:r>
      </w:ins>
      <w:ins w:id="617" w:author="AnneMarieW" w:date="2017-10-27T11:28:00Z">
        <w:del w:id="618" w:author="Carol Nichols" w:date="2017-11-20T16:10:00Z">
          <w:r w:rsidR="00B15700" w:rsidDel="006C71FA">
            <w:delText>.</w:delText>
          </w:r>
        </w:del>
      </w:ins>
    </w:p>
    <w:p w14:paraId="3C2CD38A" w14:textId="77777777" w:rsidR="009C0D3F" w:rsidRDefault="00524B31">
      <w:pPr>
        <w:pStyle w:val="ProductionDirective"/>
      </w:pPr>
      <w:del w:id="619" w:author="janelle" w:date="2017-11-16T14:59:00Z">
        <w:r w:rsidDel="00C32189">
          <w:delText xml:space="preserve">Filename: </w:delText>
        </w:r>
      </w:del>
      <w:r>
        <w:t>src/main.rs</w:t>
      </w:r>
    </w:p>
    <w:p w14:paraId="1EBC2708" w14:textId="77777777" w:rsidR="009C0D3F" w:rsidRDefault="00524B31">
      <w:pPr>
        <w:pStyle w:val="CodeA"/>
      </w:pPr>
      <w:r w:rsidRPr="006339C5">
        <w:rPr>
          <w:rStyle w:val="Literal-Gray"/>
        </w:rPr>
        <w:t>fn main() {</w:t>
      </w:r>
    </w:p>
    <w:p w14:paraId="333225D7" w14:textId="77777777" w:rsidR="009C0D3F" w:rsidRDefault="00524B31">
      <w:pPr>
        <w:pStyle w:val="CodeB"/>
      </w:pPr>
      <w:r w:rsidRPr="006339C5">
        <w:rPr>
          <w:rStyle w:val="Literal-Gray"/>
        </w:rPr>
        <w:t xml:space="preserve">  </w:t>
      </w:r>
      <w:r>
        <w:rPr>
          <w:rStyle w:val="Literal-Gray"/>
        </w:rPr>
        <w:t xml:space="preserve">  </w:t>
      </w:r>
      <w:r w:rsidRPr="006339C5">
        <w:rPr>
          <w:rStyle w:val="Literal-Gray"/>
        </w:rPr>
        <w:t>let args: Vec&lt;String&gt; = env::args().collect();</w:t>
      </w:r>
    </w:p>
    <w:p w14:paraId="25E26AF8" w14:textId="77777777" w:rsidR="009C0D3F" w:rsidRDefault="009C0D3F">
      <w:pPr>
        <w:pStyle w:val="CodeB"/>
        <w:rPr>
          <w:rStyle w:val="Literal-Gray"/>
        </w:rPr>
      </w:pPr>
    </w:p>
    <w:p w14:paraId="7A2E78F8" w14:textId="77777777" w:rsidR="009C0D3F" w:rsidRDefault="00524B31">
      <w:pPr>
        <w:pStyle w:val="CodeB"/>
      </w:pPr>
      <w:r>
        <w:t xml:space="preserve">    let config = Config::new(&amp;args);</w:t>
      </w:r>
    </w:p>
    <w:p w14:paraId="63E3A9DE" w14:textId="77777777" w:rsidR="009C0D3F" w:rsidRDefault="009C0D3F">
      <w:pPr>
        <w:pStyle w:val="CodeB"/>
      </w:pPr>
    </w:p>
    <w:p w14:paraId="2FF89985" w14:textId="77777777" w:rsidR="009C0D3F" w:rsidRDefault="00524B31">
      <w:pPr>
        <w:pStyle w:val="CodeB"/>
      </w:pPr>
      <w:r>
        <w:t xml:space="preserve">  </w:t>
      </w:r>
      <w:r w:rsidRPr="006339C5">
        <w:rPr>
          <w:rStyle w:val="Literal-Gray"/>
        </w:rPr>
        <w:t xml:space="preserve">  // </w:t>
      </w:r>
      <w:del w:id="620" w:author="janelle" w:date="2017-11-16T11:24:00Z">
        <w:r w:rsidRPr="006339C5" w:rsidDel="008071EC">
          <w:rPr>
            <w:rStyle w:val="Literal-Gray"/>
          </w:rPr>
          <w:delText>...</w:delText>
        </w:r>
      </w:del>
      <w:ins w:id="621" w:author="janelle" w:date="2017-11-16T11:24:00Z">
        <w:r w:rsidR="008071EC">
          <w:rPr>
            <w:rStyle w:val="Literal-Gray"/>
          </w:rPr>
          <w:t>--</w:t>
        </w:r>
      </w:ins>
      <w:r w:rsidRPr="006339C5">
        <w:rPr>
          <w:rStyle w:val="Literal-Gray"/>
        </w:rPr>
        <w:t>snip</w:t>
      </w:r>
      <w:ins w:id="622" w:author="janelle" w:date="2017-11-16T11:24:00Z">
        <w:r w:rsidR="008071EC">
          <w:rPr>
            <w:rStyle w:val="Literal-Gray"/>
          </w:rPr>
          <w:t>--</w:t>
        </w:r>
      </w:ins>
      <w:del w:id="623" w:author="janelle" w:date="2017-11-16T11:24:00Z">
        <w:r w:rsidRPr="006339C5" w:rsidDel="008071EC">
          <w:rPr>
            <w:rStyle w:val="Literal-Gray"/>
          </w:rPr>
          <w:delText>...</w:delText>
        </w:r>
      </w:del>
    </w:p>
    <w:p w14:paraId="6F263E0F" w14:textId="77777777" w:rsidR="009C0D3F" w:rsidRDefault="00524B31">
      <w:pPr>
        <w:pStyle w:val="CodeB"/>
      </w:pPr>
      <w:r w:rsidRPr="006339C5">
        <w:rPr>
          <w:rStyle w:val="Literal-Gray"/>
        </w:rPr>
        <w:lastRenderedPageBreak/>
        <w:t>}</w:t>
      </w:r>
    </w:p>
    <w:p w14:paraId="2927AEE0" w14:textId="77777777" w:rsidR="009C0D3F" w:rsidRDefault="009C0D3F">
      <w:pPr>
        <w:pStyle w:val="CodeB"/>
      </w:pPr>
    </w:p>
    <w:p w14:paraId="726C90BA" w14:textId="77777777" w:rsidR="009C0D3F" w:rsidRDefault="00524B31">
      <w:pPr>
        <w:pStyle w:val="CodeB"/>
      </w:pPr>
      <w:r w:rsidRPr="006339C5">
        <w:rPr>
          <w:rStyle w:val="Literal-Gray"/>
        </w:rPr>
        <w:t xml:space="preserve">// </w:t>
      </w:r>
      <w:del w:id="624" w:author="janelle" w:date="2017-11-16T11:24:00Z">
        <w:r w:rsidRPr="006339C5" w:rsidDel="008071EC">
          <w:rPr>
            <w:rStyle w:val="Literal-Gray"/>
          </w:rPr>
          <w:delText>...</w:delText>
        </w:r>
      </w:del>
      <w:ins w:id="625" w:author="janelle" w:date="2017-11-16T11:24:00Z">
        <w:r w:rsidR="008071EC">
          <w:rPr>
            <w:rStyle w:val="Literal-Gray"/>
          </w:rPr>
          <w:t>--</w:t>
        </w:r>
      </w:ins>
      <w:r w:rsidRPr="006339C5">
        <w:rPr>
          <w:rStyle w:val="Literal-Gray"/>
        </w:rPr>
        <w:t>snip</w:t>
      </w:r>
      <w:ins w:id="626" w:author="janelle" w:date="2017-11-16T11:24:00Z">
        <w:r w:rsidR="008071EC">
          <w:rPr>
            <w:rStyle w:val="Literal-Gray"/>
          </w:rPr>
          <w:t>--</w:t>
        </w:r>
      </w:ins>
      <w:del w:id="627" w:author="janelle" w:date="2017-11-16T11:24:00Z">
        <w:r w:rsidRPr="006339C5" w:rsidDel="008071EC">
          <w:rPr>
            <w:rStyle w:val="Literal-Gray"/>
          </w:rPr>
          <w:delText>...</w:delText>
        </w:r>
      </w:del>
    </w:p>
    <w:p w14:paraId="49F9291B" w14:textId="77777777" w:rsidR="009C0D3F" w:rsidRDefault="009C0D3F">
      <w:pPr>
        <w:pStyle w:val="CodeB"/>
      </w:pPr>
    </w:p>
    <w:p w14:paraId="76AABC42" w14:textId="77777777" w:rsidR="009C0D3F" w:rsidRDefault="00524B31">
      <w:pPr>
        <w:pStyle w:val="CodeB"/>
      </w:pPr>
      <w:r>
        <w:t>impl Config {</w:t>
      </w:r>
    </w:p>
    <w:p w14:paraId="0F052CCF" w14:textId="77777777" w:rsidR="009C0D3F" w:rsidRDefault="00524B31">
      <w:pPr>
        <w:pStyle w:val="CodeB"/>
      </w:pPr>
      <w:r>
        <w:t xml:space="preserve">    fn new(args: &amp;[String]) -&gt; Config {</w:t>
      </w:r>
    </w:p>
    <w:p w14:paraId="5494CC5A" w14:textId="77777777" w:rsidR="009C0D3F" w:rsidRDefault="00524B31">
      <w:pPr>
        <w:pStyle w:val="CodeB"/>
      </w:pPr>
      <w:r>
        <w:t xml:space="preserve">        let query = args[1].clone();</w:t>
      </w:r>
    </w:p>
    <w:p w14:paraId="6B7079A6" w14:textId="77777777" w:rsidR="009C0D3F" w:rsidRDefault="00524B31">
      <w:pPr>
        <w:pStyle w:val="CodeB"/>
      </w:pPr>
      <w:r>
        <w:t xml:space="preserve">        let filename = args[2].clone();</w:t>
      </w:r>
    </w:p>
    <w:p w14:paraId="54F7D728" w14:textId="77777777" w:rsidR="009C0D3F" w:rsidRDefault="009C0D3F">
      <w:pPr>
        <w:pStyle w:val="CodeB"/>
      </w:pPr>
    </w:p>
    <w:p w14:paraId="4305EB21" w14:textId="77777777" w:rsidR="009C0D3F" w:rsidRDefault="00524B31">
      <w:pPr>
        <w:pStyle w:val="CodeB"/>
      </w:pPr>
      <w:r>
        <w:t xml:space="preserve">        Config { query, filename }</w:t>
      </w:r>
    </w:p>
    <w:p w14:paraId="551A2369" w14:textId="77777777" w:rsidR="009C0D3F" w:rsidRDefault="00524B31">
      <w:pPr>
        <w:pStyle w:val="CodeB"/>
      </w:pPr>
      <w:r>
        <w:t xml:space="preserve">    }</w:t>
      </w:r>
    </w:p>
    <w:p w14:paraId="66CD457D" w14:textId="77777777" w:rsidR="009C0D3F" w:rsidRDefault="00524B31" w:rsidP="00F478EC">
      <w:pPr>
        <w:pStyle w:val="CodeC"/>
      </w:pPr>
      <w:r>
        <w:t>}</w:t>
      </w:r>
    </w:p>
    <w:p w14:paraId="6BEFBE26" w14:textId="77777777" w:rsidR="009C0D3F" w:rsidRDefault="00524B31">
      <w:pPr>
        <w:pStyle w:val="Listing"/>
      </w:pPr>
      <w:r>
        <w:t xml:space="preserve">Listing 12-7: Changing </w:t>
      </w:r>
      <w:r w:rsidR="00890D17" w:rsidRPr="00890D17">
        <w:rPr>
          <w:rStyle w:val="LiteralCaption"/>
          <w:rPrChange w:id="628" w:author="janelle" w:date="2017-10-24T10:50:00Z">
            <w:rPr>
              <w:rStyle w:val="Literal"/>
            </w:rPr>
          </w:rPrChange>
        </w:rPr>
        <w:t>parse_config</w:t>
      </w:r>
      <w:r>
        <w:t xml:space="preserve"> into </w:t>
      </w:r>
      <w:r w:rsidR="00890D17" w:rsidRPr="00890D17">
        <w:rPr>
          <w:rStyle w:val="LiteralCaption"/>
          <w:rPrChange w:id="629" w:author="janelle" w:date="2017-10-24T10:51:00Z">
            <w:rPr>
              <w:rStyle w:val="Literal"/>
            </w:rPr>
          </w:rPrChange>
        </w:rPr>
        <w:t>Config::new</w:t>
      </w:r>
    </w:p>
    <w:p w14:paraId="675EADAA" w14:textId="77777777" w:rsidR="009C0D3F" w:rsidRDefault="00524B31" w:rsidP="000B47BE">
      <w:pPr>
        <w:pStyle w:val="Body"/>
      </w:pPr>
      <w:r>
        <w:t xml:space="preserve">We’ve updated </w:t>
      </w:r>
      <w:r>
        <w:rPr>
          <w:rStyle w:val="Literal"/>
        </w:rPr>
        <w:t>main</w:t>
      </w:r>
      <w:r>
        <w:t xml:space="preserve"> where we were calling </w:t>
      </w:r>
      <w:r>
        <w:rPr>
          <w:rStyle w:val="Literal"/>
        </w:rPr>
        <w:t>parse_config</w:t>
      </w:r>
      <w:r>
        <w:t xml:space="preserve"> to instead call </w:t>
      </w:r>
      <w:r>
        <w:rPr>
          <w:rStyle w:val="Literal"/>
        </w:rPr>
        <w:t>Config::new</w:t>
      </w:r>
      <w:r>
        <w:t xml:space="preserve">. We’ve changed the name of </w:t>
      </w:r>
      <w:r>
        <w:rPr>
          <w:rStyle w:val="Literal"/>
        </w:rPr>
        <w:t>parse_config</w:t>
      </w:r>
      <w:r>
        <w:t xml:space="preserve"> to </w:t>
      </w:r>
      <w:r>
        <w:rPr>
          <w:rStyle w:val="Literal"/>
        </w:rPr>
        <w:t>new</w:t>
      </w:r>
      <w:r>
        <w:t xml:space="preserve"> and moved it within an </w:t>
      </w:r>
      <w:r>
        <w:rPr>
          <w:rStyle w:val="Literal"/>
        </w:rPr>
        <w:t>impl</w:t>
      </w:r>
      <w:r>
        <w:rPr>
          <w:rFonts w:eastAsia="Microsoft YaHei"/>
        </w:rPr>
        <w:t xml:space="preserve"> </w:t>
      </w:r>
      <w:r>
        <w:t xml:space="preserve">block, which </w:t>
      </w:r>
      <w:ins w:id="630" w:author="AnneMarieW" w:date="2017-10-25T13:40:00Z">
        <w:r w:rsidR="00B04D40">
          <w:t>associate</w:t>
        </w:r>
      </w:ins>
      <w:del w:id="631" w:author="AnneMarieW" w:date="2017-10-25T13:40:00Z">
        <w:r w:rsidDel="00B04D40">
          <w:delText>make</w:delText>
        </w:r>
      </w:del>
      <w:r>
        <w:t xml:space="preserve">s the </w:t>
      </w:r>
      <w:r>
        <w:rPr>
          <w:rStyle w:val="Literal"/>
        </w:rPr>
        <w:t>new</w:t>
      </w:r>
      <w:r>
        <w:t xml:space="preserve"> function </w:t>
      </w:r>
      <w:del w:id="632" w:author="AnneMarieW" w:date="2017-10-25T13:40:00Z">
        <w:r w:rsidDel="00B04D40">
          <w:delText xml:space="preserve">associated </w:delText>
        </w:r>
      </w:del>
      <w:r>
        <w:t xml:space="preserve">with </w:t>
      </w:r>
      <w:r>
        <w:rPr>
          <w:rStyle w:val="Literal"/>
        </w:rPr>
        <w:t>Config</w:t>
      </w:r>
      <w:r>
        <w:t xml:space="preserve">. Try compiling this </w:t>
      </w:r>
      <w:ins w:id="633" w:author="AnneMarieW" w:date="2017-10-25T13:40:00Z">
        <w:r w:rsidR="00B04D40">
          <w:t xml:space="preserve">code </w:t>
        </w:r>
      </w:ins>
      <w:r>
        <w:t>again to</w:t>
      </w:r>
      <w:r>
        <w:rPr>
          <w:rFonts w:eastAsia="Microsoft YaHei"/>
        </w:rPr>
        <w:t xml:space="preserve"> </w:t>
      </w:r>
      <w:r>
        <w:t>make sure it works.</w:t>
      </w:r>
    </w:p>
    <w:p w14:paraId="36394852" w14:textId="77777777" w:rsidR="009C0D3F" w:rsidRDefault="00524B31">
      <w:pPr>
        <w:pStyle w:val="HeadB"/>
      </w:pPr>
      <w:bookmarkStart w:id="634" w:name="_Toc486341781"/>
      <w:bookmarkStart w:id="635" w:name="fixing-the-error-handling"/>
      <w:bookmarkStart w:id="636" w:name="_Toc496541050"/>
      <w:bookmarkEnd w:id="634"/>
      <w:bookmarkEnd w:id="635"/>
      <w:r w:rsidRPr="00C32189">
        <w:t>Fixing the Error Handling</w:t>
      </w:r>
      <w:bookmarkEnd w:id="636"/>
    </w:p>
    <w:p w14:paraId="4E984B67" w14:textId="63603CDD" w:rsidR="009C0D3F" w:rsidRDefault="00524B31" w:rsidP="0089724B">
      <w:pPr>
        <w:pStyle w:val="BodyFirst"/>
      </w:pPr>
      <w:r>
        <w:t>Now we’ll work on fixing our error handling. Recall that</w:t>
      </w:r>
      <w:del w:id="637" w:author="AnneMarieW" w:date="2017-10-25T13:41:00Z">
        <w:r w:rsidDel="005E5269">
          <w:delText xml:space="preserve"> we mentioned that</w:delText>
        </w:r>
      </w:del>
      <w:r>
        <w:t xml:space="preserve"> attempting to access the values in the </w:t>
      </w:r>
      <w:r>
        <w:rPr>
          <w:rStyle w:val="Literal"/>
        </w:rPr>
        <w:t>args</w:t>
      </w:r>
      <w:r>
        <w:t xml:space="preserve"> vector</w:t>
      </w:r>
      <w:r>
        <w:rPr>
          <w:rFonts w:eastAsia="Microsoft YaHei"/>
        </w:rPr>
        <w:t xml:space="preserve"> </w:t>
      </w:r>
      <w:r>
        <w:t xml:space="preserve">at index </w:t>
      </w:r>
      <w:r w:rsidRPr="006339C5">
        <w:rPr>
          <w:rStyle w:val="Literal"/>
        </w:rPr>
        <w:t>1</w:t>
      </w:r>
      <w:r>
        <w:t xml:space="preserve"> or index </w:t>
      </w:r>
      <w:r w:rsidRPr="006339C5">
        <w:rPr>
          <w:rStyle w:val="Literal"/>
        </w:rPr>
        <w:t>2</w:t>
      </w:r>
      <w:r>
        <w:t xml:space="preserve"> will cause the program to panic if the vector contains fewer than </w:t>
      </w:r>
      <w:del w:id="638" w:author="AnneMarieW" w:date="2017-10-25T13:41:00Z">
        <w:r w:rsidDel="005E5269">
          <w:delText>3</w:delText>
        </w:r>
      </w:del>
      <w:ins w:id="639" w:author="AnneMarieW" w:date="2017-10-25T13:41:00Z">
        <w:r w:rsidR="005E5269">
          <w:t>three</w:t>
        </w:r>
      </w:ins>
      <w:r>
        <w:t xml:space="preserve"> items. Try running the program without any arguments</w:t>
      </w:r>
      <w:del w:id="640" w:author="AnneMarieW" w:date="2017-10-25T13:41:00Z">
        <w:r w:rsidDel="005E5269">
          <w:delText>;</w:delText>
        </w:r>
      </w:del>
      <w:ins w:id="641" w:author="Carol Nichols" w:date="2017-11-20T16:12:00Z">
        <w:r w:rsidR="009D1A4E">
          <w:t>;</w:t>
        </w:r>
      </w:ins>
      <w:ins w:id="642" w:author="AnneMarieW" w:date="2017-10-25T13:41:00Z">
        <w:del w:id="643" w:author="Carol Nichols" w:date="2017-11-20T16:12:00Z">
          <w:r w:rsidR="005E5269" w:rsidDel="009D1A4E">
            <w:delText>:</w:delText>
          </w:r>
        </w:del>
      </w:ins>
      <w:r>
        <w:t xml:space="preserve"> it will look like this:</w:t>
      </w:r>
    </w:p>
    <w:p w14:paraId="4391918C" w14:textId="77777777" w:rsidR="009C0D3F" w:rsidRDefault="00524B31">
      <w:pPr>
        <w:pStyle w:val="CodeA"/>
        <w:rPr>
          <w:ins w:id="644" w:author="Carol Nichols" w:date="2017-11-20T16:38:00Z"/>
        </w:rPr>
      </w:pPr>
      <w:r>
        <w:t xml:space="preserve">$ </w:t>
      </w:r>
      <w:r w:rsidRPr="007D00C4">
        <w:rPr>
          <w:rStyle w:val="EmphasisBold"/>
          <w:rPrChange w:id="645" w:author="Carol Nichols" w:date="2017-11-21T13:24:00Z">
            <w:rPr/>
          </w:rPrChange>
        </w:rPr>
        <w:t>cargo run</w:t>
      </w:r>
    </w:p>
    <w:p w14:paraId="23397F53" w14:textId="0F28E912" w:rsidR="00463E80" w:rsidRPr="00463E80" w:rsidRDefault="00463E80">
      <w:pPr>
        <w:pStyle w:val="CodeB"/>
        <w:pPrChange w:id="646" w:author="Carol Nichols" w:date="2017-11-20T16:38:00Z">
          <w:pPr>
            <w:pStyle w:val="CodeA"/>
          </w:pPr>
        </w:pPrChange>
      </w:pPr>
      <w:ins w:id="647" w:author="Carol Nichols" w:date="2017-11-20T16:38:00Z">
        <w:r>
          <w:t xml:space="preserve">   Compiling minigrep v0.1.0 (file:///projects/minigrep)</w:t>
        </w:r>
      </w:ins>
    </w:p>
    <w:p w14:paraId="42898D9D" w14:textId="77777777" w:rsidR="009C0D3F" w:rsidRDefault="00524B31">
      <w:pPr>
        <w:pStyle w:val="CodeB"/>
      </w:pPr>
      <w:r>
        <w:t xml:space="preserve">    Finished dev [unoptimized + debuginfo] target(s) in 0.0 secs</w:t>
      </w:r>
    </w:p>
    <w:p w14:paraId="320A8D23" w14:textId="77777777" w:rsidR="009C0D3F" w:rsidRDefault="00524B31">
      <w:pPr>
        <w:pStyle w:val="CodeB"/>
      </w:pPr>
      <w:r>
        <w:t xml:space="preserve">     Running `target/debug/minigrep`</w:t>
      </w:r>
    </w:p>
    <w:p w14:paraId="59D54E08" w14:textId="77777777" w:rsidR="009C0D3F" w:rsidRDefault="00524B31">
      <w:pPr>
        <w:pStyle w:val="CodeB"/>
      </w:pPr>
      <w:r>
        <w:t>thread 'main' panicked at 'index out of bounds: the len is 1</w:t>
      </w:r>
    </w:p>
    <w:p w14:paraId="671F6C56" w14:textId="2898A3B8" w:rsidR="009C0D3F" w:rsidRDefault="00524B31">
      <w:pPr>
        <w:pStyle w:val="CodeB"/>
      </w:pPr>
      <w:r>
        <w:t>but the index is 1',</w:t>
      </w:r>
      <w:ins w:id="648" w:author="Carol Nichols" w:date="2017-11-21T14:37:00Z">
        <w:r w:rsidR="00BC6CDD">
          <w:t xml:space="preserve"> </w:t>
        </w:r>
      </w:ins>
      <w:del w:id="649" w:author="Carol Nichols" w:date="2017-11-20T16:13:00Z">
        <w:r w:rsidDel="009D1A4E">
          <w:delText xml:space="preserve"> </w:delText>
        </w:r>
      </w:del>
      <w:ins w:id="650" w:author="Carol Nichols" w:date="2017-11-20T16:13:00Z">
        <w:r w:rsidR="009D1A4E">
          <w:t>src/main.rs:29</w:t>
        </w:r>
      </w:ins>
      <w:del w:id="651" w:author="Carol Nichols" w:date="2017-11-20T16:13:00Z">
        <w:r w:rsidDel="009D1A4E">
          <w:delText>/stable-dist-rustc/build/src/libcollections/vec.rs:1307</w:delText>
        </w:r>
      </w:del>
      <w:ins w:id="652" w:author="Carol Nichols" w:date="2017-11-20T16:13:00Z">
        <w:r w:rsidR="009D1A4E">
          <w:t>:21</w:t>
        </w:r>
      </w:ins>
    </w:p>
    <w:p w14:paraId="3B8BFA81" w14:textId="77777777" w:rsidR="009C0D3F" w:rsidRDefault="00524B31" w:rsidP="00F478EC">
      <w:pPr>
        <w:pStyle w:val="CodeC"/>
      </w:pPr>
      <w:r>
        <w:t>note: Run with `RUST_BACKTRACE=1` for a backtrace.</w:t>
      </w:r>
    </w:p>
    <w:p w14:paraId="041609D9" w14:textId="77777777" w:rsidR="009C0D3F" w:rsidRDefault="00524B31" w:rsidP="000B47BE">
      <w:pPr>
        <w:pStyle w:val="Body"/>
      </w:pPr>
      <w:r>
        <w:rPr>
          <w:rFonts w:eastAsia="Microsoft YaHei"/>
        </w:rPr>
        <w:t xml:space="preserve">The line </w:t>
      </w:r>
      <w:del w:id="653" w:author="AnneMarieW" w:date="2017-10-25T13:42:00Z">
        <w:r w:rsidDel="005E5269">
          <w:rPr>
            <w:rFonts w:eastAsia="Microsoft YaHei"/>
          </w:rPr>
          <w:delText xml:space="preserve">that states </w:delText>
        </w:r>
      </w:del>
      <w:r>
        <w:rPr>
          <w:rStyle w:val="Literal"/>
        </w:rPr>
        <w:t>index out of bounds: the len is 1 but the index is 1</w:t>
      </w:r>
      <w:r>
        <w:t xml:space="preserve"> is an error message intended for programmers</w:t>
      </w:r>
      <w:del w:id="654" w:author="AnneMarieW" w:date="2017-10-25T13:42:00Z">
        <w:r w:rsidDel="005E5269">
          <w:delText>,</w:delText>
        </w:r>
      </w:del>
      <w:ins w:id="655" w:author="AnneMarieW" w:date="2017-10-25T13:42:00Z">
        <w:r w:rsidR="005E5269">
          <w:t>. It</w:t>
        </w:r>
      </w:ins>
      <w:del w:id="656" w:author="AnneMarieW" w:date="2017-10-25T13:42:00Z">
        <w:r w:rsidDel="005E5269">
          <w:delText xml:space="preserve"> and</w:delText>
        </w:r>
      </w:del>
      <w:r>
        <w:t xml:space="preserve"> won’t </w:t>
      </w:r>
      <w:del w:id="657" w:author="AnneMarieW" w:date="2017-10-25T13:42:00Z">
        <w:r w:rsidDel="005E5269">
          <w:delText xml:space="preserve">really </w:delText>
        </w:r>
      </w:del>
      <w:r>
        <w:t>help our end users understand what happened and what they should do instead. Let’s fix that now.</w:t>
      </w:r>
    </w:p>
    <w:p w14:paraId="5C847B49" w14:textId="77777777" w:rsidR="009C0D3F" w:rsidRDefault="00524B31">
      <w:pPr>
        <w:pStyle w:val="HeadC"/>
      </w:pPr>
      <w:bookmarkStart w:id="658" w:name="_Toc486341782"/>
      <w:bookmarkStart w:id="659" w:name="improving-the-error-message"/>
      <w:bookmarkStart w:id="660" w:name="_Toc496541051"/>
      <w:bookmarkEnd w:id="658"/>
      <w:bookmarkEnd w:id="659"/>
      <w:r>
        <w:t>Improving the Error Message</w:t>
      </w:r>
      <w:bookmarkEnd w:id="660"/>
    </w:p>
    <w:p w14:paraId="617A74DC" w14:textId="1427F7DB" w:rsidR="009C0D3F" w:rsidRDefault="00524B31" w:rsidP="0089724B">
      <w:pPr>
        <w:pStyle w:val="BodyFirst"/>
      </w:pPr>
      <w:r>
        <w:lastRenderedPageBreak/>
        <w:t>In Listing 12-8, we</w:t>
      </w:r>
      <w:del w:id="661" w:author="AnneMarieW" w:date="2017-10-25T13:43:00Z">
        <w:r w:rsidDel="005E5269">
          <w:delText xml:space="preserve">’re </w:delText>
        </w:r>
      </w:del>
      <w:ins w:id="662" w:author="AnneMarieW" w:date="2017-10-25T13:43:00Z">
        <w:r w:rsidR="005E5269">
          <w:t xml:space="preserve"> </w:t>
        </w:r>
      </w:ins>
      <w:r>
        <w:t>add</w:t>
      </w:r>
      <w:del w:id="663" w:author="AnneMarieW" w:date="2017-10-25T13:43:00Z">
        <w:r w:rsidDel="005E5269">
          <w:delText>ing</w:delText>
        </w:r>
      </w:del>
      <w:r>
        <w:t xml:space="preserve"> a check in the </w:t>
      </w:r>
      <w:r>
        <w:rPr>
          <w:rStyle w:val="Literal"/>
        </w:rPr>
        <w:t>new</w:t>
      </w:r>
      <w:r>
        <w:t xml:space="preserve"> function that will </w:t>
      </w:r>
      <w:del w:id="664" w:author="AnneMarieW" w:date="2017-10-25T13:44:00Z">
        <w:r w:rsidDel="005E5269">
          <w:delText xml:space="preserve">check </w:delText>
        </w:r>
      </w:del>
      <w:ins w:id="665" w:author="AnneMarieW" w:date="2017-10-25T13:44:00Z">
        <w:r w:rsidR="005E5269">
          <w:t xml:space="preserve">verify </w:t>
        </w:r>
      </w:ins>
      <w:r>
        <w:t xml:space="preserve">that the slice is long enough before accessing index </w:t>
      </w:r>
      <w:r w:rsidRPr="006339C5">
        <w:rPr>
          <w:rStyle w:val="Literal"/>
        </w:rPr>
        <w:t>1</w:t>
      </w:r>
      <w:r>
        <w:t xml:space="preserve"> and </w:t>
      </w:r>
      <w:r w:rsidRPr="006339C5">
        <w:rPr>
          <w:rStyle w:val="Literal"/>
        </w:rPr>
        <w:t>2</w:t>
      </w:r>
      <w:r>
        <w:t>. If the slice isn’t long enough, the program panics</w:t>
      </w:r>
      <w:del w:id="666" w:author="AnneMarieW" w:date="2017-10-25T13:44:00Z">
        <w:r w:rsidDel="005E5269">
          <w:delText>,</w:delText>
        </w:r>
      </w:del>
      <w:r>
        <w:t xml:space="preserve"> </w:t>
      </w:r>
      <w:del w:id="667" w:author="AnneMarieW" w:date="2017-10-25T13:44:00Z">
        <w:r w:rsidDel="005E5269">
          <w:delText>with</w:delText>
        </w:r>
      </w:del>
      <w:ins w:id="668" w:author="AnneMarieW" w:date="2017-10-25T13:44:00Z">
        <w:r w:rsidR="005E5269">
          <w:t>and displays</w:t>
        </w:r>
      </w:ins>
      <w:r>
        <w:t xml:space="preserve"> a better</w:t>
      </w:r>
      <w:r>
        <w:rPr>
          <w:rFonts w:eastAsia="Microsoft YaHei"/>
        </w:rPr>
        <w:t xml:space="preserve"> </w:t>
      </w:r>
      <w:r>
        <w:t xml:space="preserve">error message than the </w:t>
      </w:r>
      <w:r>
        <w:rPr>
          <w:rStyle w:val="Literal"/>
        </w:rPr>
        <w:t>index out of bounds</w:t>
      </w:r>
      <w:r>
        <w:t xml:space="preserve"> message</w:t>
      </w:r>
      <w:del w:id="669" w:author="AnneMarieW" w:date="2017-10-27T11:28:00Z">
        <w:r w:rsidDel="00B15700">
          <w:delText>:</w:delText>
        </w:r>
      </w:del>
      <w:ins w:id="670" w:author="Carol Nichols" w:date="2017-11-20T16:16:00Z">
        <w:r w:rsidR="007D68AD">
          <w:t>:</w:t>
        </w:r>
      </w:ins>
      <w:ins w:id="671" w:author="AnneMarieW" w:date="2017-10-27T11:28:00Z">
        <w:del w:id="672" w:author="Carol Nichols" w:date="2017-11-20T16:16:00Z">
          <w:r w:rsidR="00B15700" w:rsidDel="007D68AD">
            <w:delText>.</w:delText>
          </w:r>
        </w:del>
      </w:ins>
    </w:p>
    <w:p w14:paraId="31E217DB" w14:textId="77777777" w:rsidR="009C0D3F" w:rsidRDefault="00524B31">
      <w:pPr>
        <w:pStyle w:val="ProductionDirective"/>
      </w:pPr>
      <w:del w:id="673" w:author="janelle" w:date="2017-11-16T15:01:00Z">
        <w:r w:rsidDel="00C32189">
          <w:delText xml:space="preserve">Filename: </w:delText>
        </w:r>
      </w:del>
      <w:r>
        <w:t>src/main.rs</w:t>
      </w:r>
    </w:p>
    <w:p w14:paraId="49B9F0AB" w14:textId="77777777" w:rsidR="009C0D3F" w:rsidRDefault="00524B31">
      <w:pPr>
        <w:pStyle w:val="CodeA"/>
      </w:pPr>
      <w:r w:rsidRPr="006339C5">
        <w:rPr>
          <w:rStyle w:val="Literal-Gray"/>
        </w:rPr>
        <w:t xml:space="preserve">// </w:t>
      </w:r>
      <w:del w:id="674" w:author="janelle" w:date="2017-11-16T11:24:00Z">
        <w:r w:rsidRPr="006339C5" w:rsidDel="008071EC">
          <w:rPr>
            <w:rStyle w:val="Literal-Gray"/>
          </w:rPr>
          <w:delText>...</w:delText>
        </w:r>
      </w:del>
      <w:ins w:id="675" w:author="janelle" w:date="2017-11-16T11:27:00Z">
        <w:r w:rsidR="008071EC">
          <w:rPr>
            <w:rStyle w:val="Literal-Gray"/>
          </w:rPr>
          <w:t>--</w:t>
        </w:r>
      </w:ins>
      <w:r w:rsidRPr="006339C5">
        <w:rPr>
          <w:rStyle w:val="Literal-Gray"/>
        </w:rPr>
        <w:t>snip</w:t>
      </w:r>
      <w:ins w:id="676" w:author="janelle" w:date="2017-11-16T11:24:00Z">
        <w:r w:rsidR="008071EC">
          <w:rPr>
            <w:rStyle w:val="Literal-Gray"/>
          </w:rPr>
          <w:t>--</w:t>
        </w:r>
      </w:ins>
      <w:del w:id="677" w:author="janelle" w:date="2017-11-16T11:24:00Z">
        <w:r w:rsidRPr="006339C5" w:rsidDel="008071EC">
          <w:rPr>
            <w:rStyle w:val="Literal-Gray"/>
          </w:rPr>
          <w:delText>...</w:delText>
        </w:r>
      </w:del>
    </w:p>
    <w:p w14:paraId="7D52AE3A" w14:textId="77777777" w:rsidR="009C0D3F" w:rsidRDefault="00524B31">
      <w:pPr>
        <w:pStyle w:val="CodeB"/>
      </w:pPr>
      <w:r>
        <w:t>fn new(args: &amp;[String]) -&gt; Config {</w:t>
      </w:r>
    </w:p>
    <w:p w14:paraId="67F2ECAA" w14:textId="77777777" w:rsidR="009C0D3F" w:rsidRDefault="00524B31">
      <w:pPr>
        <w:pStyle w:val="CodeB"/>
      </w:pPr>
      <w:r>
        <w:t xml:space="preserve">    if args.len() &lt; 3 {</w:t>
      </w:r>
    </w:p>
    <w:p w14:paraId="6D6E30DD" w14:textId="77777777" w:rsidR="009C0D3F" w:rsidRDefault="00524B31">
      <w:pPr>
        <w:pStyle w:val="CodeB"/>
      </w:pPr>
      <w:r>
        <w:t xml:space="preserve">        panic!("not enough arguments");</w:t>
      </w:r>
    </w:p>
    <w:p w14:paraId="375578D6" w14:textId="77777777" w:rsidR="009C0D3F" w:rsidRDefault="00524B31">
      <w:pPr>
        <w:pStyle w:val="CodeB"/>
      </w:pPr>
      <w:r>
        <w:t xml:space="preserve">    }</w:t>
      </w:r>
    </w:p>
    <w:p w14:paraId="6509689B" w14:textId="77777777" w:rsidR="009C0D3F" w:rsidRDefault="00524B31" w:rsidP="00F478EC">
      <w:pPr>
        <w:pStyle w:val="CodeC"/>
      </w:pPr>
      <w:r>
        <w:t xml:space="preserve">    </w:t>
      </w:r>
      <w:r w:rsidRPr="006339C5">
        <w:rPr>
          <w:rStyle w:val="Literal-Gray"/>
        </w:rPr>
        <w:t xml:space="preserve">// </w:t>
      </w:r>
      <w:del w:id="678" w:author="janelle" w:date="2017-11-16T11:24:00Z">
        <w:r w:rsidRPr="006339C5" w:rsidDel="008071EC">
          <w:rPr>
            <w:rStyle w:val="Literal-Gray"/>
          </w:rPr>
          <w:delText>...</w:delText>
        </w:r>
      </w:del>
      <w:ins w:id="679" w:author="janelle" w:date="2017-11-16T11:24:00Z">
        <w:r w:rsidR="008071EC">
          <w:rPr>
            <w:rStyle w:val="Literal-Gray"/>
          </w:rPr>
          <w:t>--</w:t>
        </w:r>
      </w:ins>
      <w:r w:rsidRPr="006339C5">
        <w:rPr>
          <w:rStyle w:val="Literal-Gray"/>
        </w:rPr>
        <w:t>snip</w:t>
      </w:r>
      <w:ins w:id="680" w:author="janelle" w:date="2017-11-16T11:24:00Z">
        <w:r w:rsidR="008071EC">
          <w:rPr>
            <w:rStyle w:val="Literal-Gray"/>
          </w:rPr>
          <w:t>--</w:t>
        </w:r>
      </w:ins>
      <w:del w:id="681" w:author="janelle" w:date="2017-11-16T11:24:00Z">
        <w:r w:rsidRPr="006339C5" w:rsidDel="008071EC">
          <w:rPr>
            <w:rStyle w:val="Literal-Gray"/>
          </w:rPr>
          <w:delText>...</w:delText>
        </w:r>
      </w:del>
    </w:p>
    <w:p w14:paraId="34FEEB5C" w14:textId="77777777" w:rsidR="009C0D3F" w:rsidRDefault="00524B31">
      <w:pPr>
        <w:pStyle w:val="Listing"/>
      </w:pPr>
      <w:r>
        <w:t>Listing 12-8: Adding a check for the number of arguments</w:t>
      </w:r>
    </w:p>
    <w:p w14:paraId="3297F539" w14:textId="7DB45F39" w:rsidR="009C0D3F" w:rsidRDefault="00524B31" w:rsidP="000B47BE">
      <w:pPr>
        <w:pStyle w:val="Body"/>
      </w:pPr>
      <w:r>
        <w:t>This</w:t>
      </w:r>
      <w:ins w:id="682" w:author="AnneMarieW" w:date="2017-10-25T13:44:00Z">
        <w:r w:rsidR="005E5269">
          <w:t xml:space="preserve"> code</w:t>
        </w:r>
      </w:ins>
      <w:r>
        <w:t xml:space="preserve"> is similar to the </w:t>
      </w:r>
      <w:r>
        <w:rPr>
          <w:rStyle w:val="Literal"/>
        </w:rPr>
        <w:t>Guess::new</w:t>
      </w:r>
      <w:r>
        <w:t xml:space="preserve"> function we wrote in Listing 9-</w:t>
      </w:r>
      <w:ins w:id="683" w:author="Carol Nichols" w:date="2017-11-20T16:18:00Z">
        <w:r w:rsidR="00041049">
          <w:t>9</w:t>
        </w:r>
      </w:ins>
      <w:del w:id="684" w:author="Carol Nichols" w:date="2017-11-20T16:18:00Z">
        <w:r w:rsidDel="00041049">
          <w:delText>8</w:delText>
        </w:r>
      </w:del>
      <w:del w:id="685" w:author="AnneMarieW" w:date="2017-10-25T13:45:00Z">
        <w:r w:rsidDel="005E5269">
          <w:delText>,</w:delText>
        </w:r>
      </w:del>
      <w:r>
        <w:t xml:space="preserve"> where</w:t>
      </w:r>
      <w:ins w:id="686" w:author="AnneMarieW" w:date="2017-10-25T13:45:00Z">
        <w:r w:rsidR="005E5269">
          <w:t xml:space="preserve"> we called</w:t>
        </w:r>
      </w:ins>
      <w:r>
        <w:t xml:space="preserve"> </w:t>
      </w:r>
      <w:r>
        <w:rPr>
          <w:rStyle w:val="Literal"/>
        </w:rPr>
        <w:t>panic!</w:t>
      </w:r>
      <w:del w:id="687" w:author="AnneMarieW" w:date="2017-10-25T13:45:00Z">
        <w:r w:rsidDel="005E5269">
          <w:delText xml:space="preserve"> was called</w:delText>
        </w:r>
      </w:del>
      <w:r>
        <w:t xml:space="preserve"> when the </w:t>
      </w:r>
      <w:r>
        <w:rPr>
          <w:rStyle w:val="Literal"/>
        </w:rPr>
        <w:t>value</w:t>
      </w:r>
      <w:r>
        <w:t xml:space="preserve"> argument was out of the range of valid values. Instead of checking for a range of values here, we’re checking that the length of </w:t>
      </w:r>
      <w:r>
        <w:rPr>
          <w:rStyle w:val="Literal"/>
        </w:rPr>
        <w:t>args</w:t>
      </w:r>
      <w:r>
        <w:t xml:space="preserve"> is at least </w:t>
      </w:r>
      <w:r w:rsidR="00890D17" w:rsidRPr="00890D17">
        <w:rPr>
          <w:rStyle w:val="Literal"/>
          <w:rPrChange w:id="688" w:author="AnneMarieW" w:date="2017-10-25T13:45:00Z">
            <w:rPr>
              <w:rFonts w:ascii="Courier" w:hAnsi="Courier"/>
              <w:color w:val="0000FF"/>
              <w:sz w:val="20"/>
            </w:rPr>
          </w:rPrChange>
        </w:rPr>
        <w:t>3</w:t>
      </w:r>
      <w:del w:id="689" w:author="AnneMarieW" w:date="2017-10-25T13:46:00Z">
        <w:r w:rsidDel="005E5269">
          <w:delText>,</w:delText>
        </w:r>
      </w:del>
      <w:r>
        <w:t xml:space="preserve"> and the rest of the function can operate under the assumption that this condition has been met. If </w:t>
      </w:r>
      <w:r>
        <w:rPr>
          <w:rStyle w:val="Literal"/>
        </w:rPr>
        <w:t>args</w:t>
      </w:r>
      <w:r>
        <w:t xml:space="preserve"> has fewer than </w:t>
      </w:r>
      <w:del w:id="690" w:author="AnneMarieW" w:date="2017-10-25T13:46:00Z">
        <w:r w:rsidDel="005E5269">
          <w:delText>3</w:delText>
        </w:r>
      </w:del>
      <w:ins w:id="691" w:author="AnneMarieW" w:date="2017-10-25T13:46:00Z">
        <w:r w:rsidR="005E5269">
          <w:t>three</w:t>
        </w:r>
      </w:ins>
      <w:r>
        <w:t xml:space="preserve"> items, this condition will be true, and we call the </w:t>
      </w:r>
      <w:r>
        <w:rPr>
          <w:rStyle w:val="Literal"/>
        </w:rPr>
        <w:t>panic!</w:t>
      </w:r>
      <w:r>
        <w:t xml:space="preserve"> macro to end the program immediately.</w:t>
      </w:r>
    </w:p>
    <w:p w14:paraId="0AA76C85" w14:textId="77777777" w:rsidR="009C0D3F" w:rsidRDefault="00524B31" w:rsidP="000B47BE">
      <w:pPr>
        <w:pStyle w:val="Body"/>
      </w:pPr>
      <w:r>
        <w:t xml:space="preserve">With these extra few lines of code in </w:t>
      </w:r>
      <w:r>
        <w:rPr>
          <w:rStyle w:val="Literal"/>
        </w:rPr>
        <w:t>new</w:t>
      </w:r>
      <w:r>
        <w:t xml:space="preserve">, let’s </w:t>
      </w:r>
      <w:del w:id="692" w:author="AnneMarieW" w:date="2017-10-25T13:46:00Z">
        <w:r w:rsidDel="005E5269">
          <w:delText xml:space="preserve">try </w:delText>
        </w:r>
      </w:del>
      <w:r>
        <w:t>run</w:t>
      </w:r>
      <w:del w:id="693" w:author="AnneMarieW" w:date="2017-10-25T13:46:00Z">
        <w:r w:rsidDel="005E5269">
          <w:delText>ning our</w:delText>
        </w:r>
      </w:del>
      <w:ins w:id="694" w:author="AnneMarieW" w:date="2017-10-25T13:46:00Z">
        <w:r w:rsidR="005E5269">
          <w:t xml:space="preserve"> the</w:t>
        </w:r>
      </w:ins>
      <w:r>
        <w:t xml:space="preserve"> program without any arguments again </w:t>
      </w:r>
      <w:del w:id="695" w:author="AnneMarieW" w:date="2017-10-25T13:46:00Z">
        <w:r w:rsidDel="005E5269">
          <w:delText xml:space="preserve">and </w:delText>
        </w:r>
      </w:del>
      <w:ins w:id="696" w:author="AnneMarieW" w:date="2017-10-25T13:46:00Z">
        <w:r w:rsidR="005E5269">
          <w:t xml:space="preserve">to </w:t>
        </w:r>
      </w:ins>
      <w:r>
        <w:t>see what the error looks like now:</w:t>
      </w:r>
    </w:p>
    <w:p w14:paraId="53FAD181" w14:textId="77777777" w:rsidR="009C0D3F" w:rsidRDefault="00524B31">
      <w:pPr>
        <w:pStyle w:val="CodeA"/>
        <w:rPr>
          <w:ins w:id="697" w:author="Carol Nichols" w:date="2017-11-20T16:38:00Z"/>
        </w:rPr>
      </w:pPr>
      <w:r>
        <w:t xml:space="preserve">$ </w:t>
      </w:r>
      <w:r w:rsidRPr="007D00C4">
        <w:rPr>
          <w:rStyle w:val="EmphasisBold"/>
          <w:rPrChange w:id="698" w:author="Carol Nichols" w:date="2017-11-21T13:24:00Z">
            <w:rPr/>
          </w:rPrChange>
        </w:rPr>
        <w:t>cargo run</w:t>
      </w:r>
    </w:p>
    <w:p w14:paraId="0B4C9019" w14:textId="39D312D3" w:rsidR="00463E80" w:rsidRPr="00463E80" w:rsidRDefault="00463E80">
      <w:pPr>
        <w:pStyle w:val="CodeB"/>
        <w:pPrChange w:id="699" w:author="Carol Nichols" w:date="2017-11-20T16:38:00Z">
          <w:pPr>
            <w:pStyle w:val="CodeA"/>
          </w:pPr>
        </w:pPrChange>
      </w:pPr>
      <w:ins w:id="700" w:author="Carol Nichols" w:date="2017-11-20T16:38:00Z">
        <w:r>
          <w:t xml:space="preserve">   Compiling minigrep v0.1.0 (file:///projects/minigrep)</w:t>
        </w:r>
      </w:ins>
    </w:p>
    <w:p w14:paraId="58441BA0" w14:textId="77777777" w:rsidR="009C0D3F" w:rsidRDefault="00524B31">
      <w:pPr>
        <w:pStyle w:val="CodeB"/>
      </w:pPr>
      <w:r>
        <w:t xml:space="preserve">    Finished dev [unoptimized + debuginfo] target(s) in 0.0 secs</w:t>
      </w:r>
    </w:p>
    <w:p w14:paraId="47E4BA31" w14:textId="77777777" w:rsidR="009C0D3F" w:rsidRDefault="00524B31">
      <w:pPr>
        <w:pStyle w:val="CodeB"/>
      </w:pPr>
      <w:r>
        <w:t xml:space="preserve">     Running `target/debug/minigrep`</w:t>
      </w:r>
    </w:p>
    <w:p w14:paraId="2CC7C750" w14:textId="3EA21271" w:rsidR="009C0D3F" w:rsidRDefault="00524B31">
      <w:pPr>
        <w:pStyle w:val="CodeB"/>
      </w:pPr>
      <w:r>
        <w:t>thread 'main' panicked at 'not enough arguments', src/main.rs:</w:t>
      </w:r>
      <w:ins w:id="701" w:author="Carol Nichols" w:date="2017-11-20T16:20:00Z">
        <w:r w:rsidR="00AA5A66">
          <w:t>30:12</w:t>
        </w:r>
      </w:ins>
      <w:del w:id="702" w:author="Carol Nichols" w:date="2017-11-20T16:20:00Z">
        <w:r w:rsidDel="00AA5A66">
          <w:delText>29</w:delText>
        </w:r>
      </w:del>
    </w:p>
    <w:p w14:paraId="073615EB" w14:textId="77777777" w:rsidR="009C0D3F" w:rsidRDefault="00524B31" w:rsidP="00F478EC">
      <w:pPr>
        <w:pStyle w:val="CodeC"/>
      </w:pPr>
      <w:r>
        <w:t>note: Run with `RUST_BACKTRACE=1` for a backtrace.</w:t>
      </w:r>
    </w:p>
    <w:p w14:paraId="40F38148" w14:textId="12F376C8" w:rsidR="009C0D3F" w:rsidRDefault="00524B31" w:rsidP="000B47BE">
      <w:pPr>
        <w:pStyle w:val="Body"/>
        <w:rPr>
          <w:ins w:id="703" w:author="janelle" w:date="2017-11-16T15:40:00Z"/>
        </w:rPr>
      </w:pPr>
      <w:r>
        <w:t>T</w:t>
      </w:r>
      <w:bookmarkStart w:id="704" w:name="__RefHeading___Toc15002_1865893667"/>
      <w:bookmarkEnd w:id="704"/>
      <w:r>
        <w:t>his output is better</w:t>
      </w:r>
      <w:del w:id="705" w:author="AnneMarieW" w:date="2017-10-25T13:46:00Z">
        <w:r w:rsidDel="005E5269">
          <w:delText>,</w:delText>
        </w:r>
      </w:del>
      <w:ins w:id="706" w:author="AnneMarieW" w:date="2017-10-25T13:46:00Z">
        <w:r w:rsidR="005E5269">
          <w:t>:</w:t>
        </w:r>
      </w:ins>
      <w:r>
        <w:t xml:space="preserve"> we now have a reasonable error message.</w:t>
      </w:r>
      <w:r>
        <w:rPr>
          <w:rFonts w:eastAsia="Microsoft YaHei"/>
        </w:rPr>
        <w:t xml:space="preserve"> </w:t>
      </w:r>
      <w:r>
        <w:t>However, we also have</w:t>
      </w:r>
      <w:del w:id="707" w:author="AnneMarieW" w:date="2017-10-25T13:48:00Z">
        <w:r w:rsidDel="005E5269">
          <w:delText xml:space="preserve"> a</w:delText>
        </w:r>
      </w:del>
      <w:r>
        <w:t xml:space="preserve"> </w:t>
      </w:r>
      <w:del w:id="708" w:author="AnneMarieW" w:date="2017-10-25T13:47:00Z">
        <w:r w:rsidDel="005E5269">
          <w:delText xml:space="preserve">bunch of </w:delText>
        </w:r>
      </w:del>
      <w:r>
        <w:t>extra</w:t>
      </w:r>
      <w:ins w:id="709" w:author="AnneMarieW" w:date="2017-10-25T13:47:00Z">
        <w:r w:rsidR="005E5269">
          <w:t>neous</w:t>
        </w:r>
      </w:ins>
      <w:r>
        <w:t xml:space="preserve"> information we don’t want to give</w:t>
      </w:r>
      <w:r>
        <w:rPr>
          <w:rFonts w:eastAsia="Microsoft YaHei"/>
        </w:rPr>
        <w:t xml:space="preserve"> </w:t>
      </w:r>
      <w:r>
        <w:t xml:space="preserve">to our users. </w:t>
      </w:r>
      <w:del w:id="710" w:author="AnneMarieW" w:date="2017-10-25T13:47:00Z">
        <w:r w:rsidDel="005E5269">
          <w:delText>So p</w:delText>
        </w:r>
      </w:del>
      <w:ins w:id="711" w:author="AnneMarieW" w:date="2017-10-25T13:47:00Z">
        <w:r w:rsidR="005E5269">
          <w:t>P</w:t>
        </w:r>
      </w:ins>
      <w:r>
        <w:t>erhaps using the technique we used in Listing 9-</w:t>
      </w:r>
      <w:ins w:id="712" w:author="Carol Nichols" w:date="2017-11-20T16:20:00Z">
        <w:r w:rsidR="00EB2EB2">
          <w:t>9</w:t>
        </w:r>
      </w:ins>
      <w:del w:id="713" w:author="Carol Nichols" w:date="2017-11-20T16:20:00Z">
        <w:r w:rsidDel="00EB2EB2">
          <w:delText>8</w:delText>
        </w:r>
      </w:del>
      <w:r>
        <w:t xml:space="preserve"> isn’t the best to use here</w:t>
      </w:r>
      <w:del w:id="714" w:author="AnneMarieW" w:date="2017-10-25T13:47:00Z">
        <w:r w:rsidDel="005E5269">
          <w:delText>;</w:delText>
        </w:r>
      </w:del>
      <w:ins w:id="715" w:author="AnneMarieW" w:date="2017-10-25T13:47:00Z">
        <w:r w:rsidR="005E5269">
          <w:t>:</w:t>
        </w:r>
      </w:ins>
      <w:r>
        <w:t xml:space="preserve"> a call to </w:t>
      </w:r>
      <w:r>
        <w:rPr>
          <w:rStyle w:val="Literal"/>
        </w:rPr>
        <w:t>panic!</w:t>
      </w:r>
      <w:r>
        <w:t xml:space="preserve"> is more appropriate for a programming problem rather than a usage problem, as </w:t>
      </w:r>
      <w:del w:id="716" w:author="AnneMarieW" w:date="2017-10-25T13:47:00Z">
        <w:r w:rsidDel="005E5269">
          <w:delText xml:space="preserve">we </w:delText>
        </w:r>
      </w:del>
      <w:r>
        <w:t xml:space="preserve">discussed in </w:t>
      </w:r>
      <w:r w:rsidRPr="00E00301">
        <w:rPr>
          <w:highlight w:val="yellow"/>
          <w:rPrChange w:id="717" w:author="janelle" w:date="2017-11-16T15:40:00Z">
            <w:rPr/>
          </w:rPrChange>
        </w:rPr>
        <w:t>Chapter</w:t>
      </w:r>
      <w:r>
        <w:t xml:space="preserve"> 9. Instead, we can use the other technique you </w:t>
      </w:r>
      <w:del w:id="718" w:author="AnneMarieW" w:date="2017-10-25T13:49:00Z">
        <w:r w:rsidDel="005E5269">
          <w:delText xml:space="preserve">also </w:delText>
        </w:r>
      </w:del>
      <w:r>
        <w:t xml:space="preserve">learned about in </w:t>
      </w:r>
      <w:r w:rsidRPr="00E00301">
        <w:rPr>
          <w:highlight w:val="yellow"/>
          <w:rPrChange w:id="719" w:author="janelle" w:date="2017-11-16T15:40:00Z">
            <w:rPr/>
          </w:rPrChange>
        </w:rPr>
        <w:t>Chapter 9</w:t>
      </w:r>
      <w:del w:id="720" w:author="AnneMarieW" w:date="2017-10-25T13:48:00Z">
        <w:r w:rsidDel="005E5269">
          <w:delText xml:space="preserve">: </w:delText>
        </w:r>
      </w:del>
      <w:ins w:id="721" w:author="AnneMarieW" w:date="2017-10-25T13:48:00Z">
        <w:r w:rsidR="005E5269">
          <w:t>—</w:t>
        </w:r>
      </w:ins>
      <w:r>
        <w:t xml:space="preserve">returning a </w:t>
      </w:r>
      <w:r>
        <w:rPr>
          <w:rStyle w:val="Literal"/>
        </w:rPr>
        <w:t>Result</w:t>
      </w:r>
      <w:r>
        <w:t xml:space="preserve"> that </w:t>
      </w:r>
      <w:del w:id="722" w:author="AnneMarieW" w:date="2017-10-25T13:48:00Z">
        <w:r w:rsidDel="005E5269">
          <w:delText xml:space="preserve">can </w:delText>
        </w:r>
      </w:del>
      <w:r>
        <w:t>indicate</w:t>
      </w:r>
      <w:ins w:id="723" w:author="AnneMarieW" w:date="2017-10-25T13:48:00Z">
        <w:r w:rsidR="005E5269">
          <w:t>s</w:t>
        </w:r>
      </w:ins>
      <w:r>
        <w:t xml:space="preserve"> either success or an error.</w:t>
      </w:r>
    </w:p>
    <w:p w14:paraId="58B387BD" w14:textId="67F6596D" w:rsidR="00E00301" w:rsidRPr="00E00301" w:rsidRDefault="00E00301">
      <w:pPr>
        <w:pStyle w:val="ProductionDirective"/>
        <w:pPrChange w:id="724" w:author="janelle" w:date="2017-11-16T15:40:00Z">
          <w:pPr>
            <w:pStyle w:val="Body"/>
          </w:pPr>
        </w:pPrChange>
      </w:pPr>
      <w:ins w:id="725" w:author="janelle" w:date="2017-11-16T15:40:00Z">
        <w:r>
          <w:lastRenderedPageBreak/>
          <w:t>Prod: conf</w:t>
        </w:r>
        <w:del w:id="726" w:author="Carol Nichols" w:date="2017-11-20T16:21:00Z">
          <w:r w:rsidDel="00F85880">
            <w:delText>r</w:delText>
          </w:r>
        </w:del>
        <w:r>
          <w:t>i</w:t>
        </w:r>
      </w:ins>
      <w:ins w:id="727" w:author="Carol Nichols" w:date="2017-11-20T16:21:00Z">
        <w:r w:rsidR="00F85880">
          <w:t>r</w:t>
        </w:r>
      </w:ins>
      <w:ins w:id="728" w:author="janelle" w:date="2017-11-16T15:40:00Z">
        <w:r>
          <w:t>m xrefs</w:t>
        </w:r>
      </w:ins>
    </w:p>
    <w:p w14:paraId="7A6B3CAA" w14:textId="77777777" w:rsidR="009C0D3F" w:rsidRPr="0089724B" w:rsidRDefault="00524B31">
      <w:pPr>
        <w:pStyle w:val="HeadC"/>
      </w:pPr>
      <w:bookmarkStart w:id="729" w:name="returning-a-`result`-from-`new`-instead-"/>
      <w:bookmarkStart w:id="730" w:name="_Toc486341783"/>
      <w:bookmarkStart w:id="731" w:name="_Toc496541052"/>
      <w:bookmarkEnd w:id="729"/>
      <w:r w:rsidRPr="0089724B">
        <w:t xml:space="preserve">Returning a </w:t>
      </w:r>
      <w:r w:rsidRPr="005B73E8">
        <w:rPr>
          <w:rStyle w:val="Literal"/>
          <w:rPrChange w:id="732" w:author="Carol Nichols" w:date="2017-11-20T16:21:00Z">
            <w:rPr/>
          </w:rPrChange>
        </w:rPr>
        <w:t>Result</w:t>
      </w:r>
      <w:r w:rsidRPr="0089724B">
        <w:t xml:space="preserve"> from </w:t>
      </w:r>
      <w:r w:rsidRPr="005B73E8">
        <w:rPr>
          <w:rStyle w:val="Literal"/>
          <w:rPrChange w:id="733" w:author="Carol Nichols" w:date="2017-11-20T16:21:00Z">
            <w:rPr/>
          </w:rPrChange>
        </w:rPr>
        <w:t>new</w:t>
      </w:r>
      <w:r w:rsidRPr="0089724B">
        <w:t xml:space="preserve"> Instead of Calling </w:t>
      </w:r>
      <w:bookmarkEnd w:id="730"/>
      <w:r w:rsidRPr="005B73E8">
        <w:rPr>
          <w:rStyle w:val="Literal"/>
          <w:rPrChange w:id="734" w:author="Carol Nichols" w:date="2017-11-20T16:21:00Z">
            <w:rPr/>
          </w:rPrChange>
        </w:rPr>
        <w:t>panic!</w:t>
      </w:r>
      <w:bookmarkEnd w:id="731"/>
    </w:p>
    <w:p w14:paraId="7F03523F" w14:textId="77777777" w:rsidR="009C0D3F" w:rsidRDefault="00524B31" w:rsidP="0089724B">
      <w:pPr>
        <w:pStyle w:val="BodyFirst"/>
      </w:pPr>
      <w:r>
        <w:t xml:space="preserve">We can </w:t>
      </w:r>
      <w:del w:id="735" w:author="AnneMarieW" w:date="2017-10-25T13:49:00Z">
        <w:r w:rsidDel="001557FC">
          <w:delText xml:space="preserve">choose to </w:delText>
        </w:r>
      </w:del>
      <w:r>
        <w:t xml:space="preserve">instead return a </w:t>
      </w:r>
      <w:r>
        <w:rPr>
          <w:rStyle w:val="Literal"/>
        </w:rPr>
        <w:t>Result</w:t>
      </w:r>
      <w:r>
        <w:t xml:space="preserve"> value that will contain a </w:t>
      </w:r>
      <w:r>
        <w:rPr>
          <w:rStyle w:val="Literal"/>
        </w:rPr>
        <w:t>Config</w:t>
      </w:r>
      <w:r>
        <w:t xml:space="preserve"> instance in the successful case</w:t>
      </w:r>
      <w:del w:id="736" w:author="AnneMarieW" w:date="2017-10-25T13:49:00Z">
        <w:r w:rsidDel="001557FC">
          <w:delText>,</w:delText>
        </w:r>
      </w:del>
      <w:r>
        <w:t xml:space="preserve"> and will describe the problem in the error case. When </w:t>
      </w:r>
      <w:r>
        <w:rPr>
          <w:rStyle w:val="Literal"/>
        </w:rPr>
        <w:t>Config::new</w:t>
      </w:r>
      <w:r>
        <w:t xml:space="preserve"> is communicating to </w:t>
      </w:r>
      <w:r>
        <w:rPr>
          <w:rStyle w:val="Literal"/>
        </w:rPr>
        <w:t>main</w:t>
      </w:r>
      <w:r>
        <w:t xml:space="preserve">, we can use the </w:t>
      </w:r>
      <w:r>
        <w:rPr>
          <w:rStyle w:val="Literal"/>
        </w:rPr>
        <w:t>Result</w:t>
      </w:r>
      <w:r>
        <w:t xml:space="preserve"> type to signal </w:t>
      </w:r>
      <w:del w:id="737" w:author="AnneMarieW" w:date="2017-10-25T13:50:00Z">
        <w:r w:rsidDel="00BE7DE2">
          <w:delText xml:space="preserve">that </w:delText>
        </w:r>
      </w:del>
      <w:r>
        <w:t xml:space="preserve">there was a problem. Then we can change </w:t>
      </w:r>
      <w:r>
        <w:rPr>
          <w:rStyle w:val="Literal"/>
        </w:rPr>
        <w:t>main</w:t>
      </w:r>
      <w:r>
        <w:t xml:space="preserve"> to convert an </w:t>
      </w:r>
      <w:r>
        <w:rPr>
          <w:rStyle w:val="Literal"/>
        </w:rPr>
        <w:t>Err</w:t>
      </w:r>
      <w:r>
        <w:t xml:space="preserve"> variant into a more practical error for our users</w:t>
      </w:r>
      <w:del w:id="738" w:author="AnneMarieW" w:date="2017-10-25T13:50:00Z">
        <w:r w:rsidDel="00BE7DE2">
          <w:delText>,</w:delText>
        </w:r>
      </w:del>
      <w:r>
        <w:t xml:space="preserve"> without the surrounding text about </w:t>
      </w:r>
      <w:r>
        <w:rPr>
          <w:rStyle w:val="Literal"/>
        </w:rPr>
        <w:t>thread 'main'</w:t>
      </w:r>
      <w:r>
        <w:t xml:space="preserve"> and </w:t>
      </w:r>
      <w:r>
        <w:rPr>
          <w:rStyle w:val="Literal"/>
        </w:rPr>
        <w:t>RUST_BACKTRACE</w:t>
      </w:r>
      <w:r>
        <w:t xml:space="preserve"> that a call to </w:t>
      </w:r>
      <w:r>
        <w:rPr>
          <w:rStyle w:val="Literal"/>
        </w:rPr>
        <w:t>panic!</w:t>
      </w:r>
      <w:r>
        <w:t xml:space="preserve"> causes.</w:t>
      </w:r>
    </w:p>
    <w:p w14:paraId="3D772AE8" w14:textId="5E4A5710" w:rsidR="009C0D3F" w:rsidRDefault="00524B31" w:rsidP="000B47BE">
      <w:pPr>
        <w:pStyle w:val="Body"/>
      </w:pPr>
      <w:r>
        <w:t xml:space="preserve">Listing 12-9 shows the changes </w:t>
      </w:r>
      <w:del w:id="739" w:author="AnneMarieW" w:date="2017-10-25T13:51:00Z">
        <w:r w:rsidDel="00BE7DE2">
          <w:delText>you</w:delText>
        </w:r>
      </w:del>
      <w:ins w:id="740" w:author="AnneMarieW" w:date="2017-10-25T13:51:00Z">
        <w:r w:rsidR="00BE7DE2">
          <w:t>we</w:t>
        </w:r>
      </w:ins>
      <w:r>
        <w:t xml:space="preserve"> need to make to the return value of </w:t>
      </w:r>
      <w:r>
        <w:rPr>
          <w:rStyle w:val="Literal"/>
        </w:rPr>
        <w:t>Config::new</w:t>
      </w:r>
      <w:r>
        <w:t xml:space="preserve"> and the body of the function needed to return a </w:t>
      </w:r>
      <w:r>
        <w:rPr>
          <w:rStyle w:val="Literal"/>
        </w:rPr>
        <w:t>Result</w:t>
      </w:r>
      <w:ins w:id="741" w:author="Carol Nichols" w:date="2017-11-20T16:29:00Z">
        <w:r w:rsidR="00DE24C4">
          <w:t>. Note that this won’</w:t>
        </w:r>
        <w:r w:rsidR="00E44085">
          <w:t>t compile</w:t>
        </w:r>
        <w:r w:rsidR="00DE24C4">
          <w:t xml:space="preserve"> until we update </w:t>
        </w:r>
        <w:r w:rsidR="00DE24C4" w:rsidRPr="00945611">
          <w:rPr>
            <w:rStyle w:val="Literal"/>
            <w:rPrChange w:id="742" w:author="Carol Nichols" w:date="2017-11-20T16:31:00Z">
              <w:rPr/>
            </w:rPrChange>
          </w:rPr>
          <w:t>main</w:t>
        </w:r>
        <w:r w:rsidR="00DE24C4">
          <w:t xml:space="preserve"> as well</w:t>
        </w:r>
      </w:ins>
      <w:ins w:id="743" w:author="Carol Nichols" w:date="2017-11-20T16:31:00Z">
        <w:r w:rsidR="00945611">
          <w:t>, which we’ll do in the next listing</w:t>
        </w:r>
      </w:ins>
      <w:ins w:id="744" w:author="Carol Nichols" w:date="2017-11-20T16:29:00Z">
        <w:r w:rsidR="00DE24C4">
          <w:t>:</w:t>
        </w:r>
      </w:ins>
      <w:ins w:id="745" w:author="AnneMarieW" w:date="2017-10-27T11:29:00Z">
        <w:del w:id="746" w:author="Carol Nichols" w:date="2017-11-20T16:27:00Z">
          <w:r w:rsidR="00B15700" w:rsidDel="003E2A01">
            <w:delText>.</w:delText>
          </w:r>
        </w:del>
      </w:ins>
      <w:del w:id="747" w:author="AnneMarieW" w:date="2017-10-27T11:29:00Z">
        <w:r w:rsidDel="00B15700">
          <w:delText>:</w:delText>
        </w:r>
      </w:del>
    </w:p>
    <w:p w14:paraId="1FB5CF0A" w14:textId="77777777" w:rsidR="009C0D3F" w:rsidRDefault="00524B31">
      <w:pPr>
        <w:pStyle w:val="ProductionDirective"/>
      </w:pPr>
      <w:del w:id="748" w:author="janelle" w:date="2017-11-16T15:02:00Z">
        <w:r w:rsidDel="00C32189">
          <w:delText xml:space="preserve">Filename: </w:delText>
        </w:r>
      </w:del>
      <w:r>
        <w:t>src/main.rs</w:t>
      </w:r>
    </w:p>
    <w:p w14:paraId="1CD4746C" w14:textId="77777777" w:rsidR="009C0D3F" w:rsidRDefault="00524B31">
      <w:pPr>
        <w:pStyle w:val="CodeA"/>
      </w:pPr>
      <w:r w:rsidRPr="006339C5">
        <w:rPr>
          <w:rStyle w:val="Literal-Gray"/>
        </w:rPr>
        <w:t>impl Config {</w:t>
      </w:r>
    </w:p>
    <w:p w14:paraId="1D831925" w14:textId="77777777" w:rsidR="009C0D3F" w:rsidRDefault="00524B31">
      <w:pPr>
        <w:pStyle w:val="CodeB"/>
      </w:pPr>
      <w:r>
        <w:t xml:space="preserve">    fn new(args: &amp;[String]) -&gt; Result&lt;Config, &amp;'static str&gt; {</w:t>
      </w:r>
    </w:p>
    <w:p w14:paraId="496865FA" w14:textId="77777777" w:rsidR="009C0D3F" w:rsidRPr="001868F7" w:rsidRDefault="00524B31">
      <w:pPr>
        <w:pStyle w:val="CodeB"/>
        <w:rPr>
          <w:rStyle w:val="Literal-Gray"/>
          <w:rPrChange w:id="749" w:author="Carol Nichols" w:date="2017-11-20T16:30:00Z">
            <w:rPr/>
          </w:rPrChange>
        </w:rPr>
      </w:pPr>
      <w:r w:rsidRPr="001868F7">
        <w:rPr>
          <w:rStyle w:val="Literal-Gray"/>
          <w:rPrChange w:id="750" w:author="Carol Nichols" w:date="2017-11-20T16:30:00Z">
            <w:rPr/>
          </w:rPrChange>
        </w:rPr>
        <w:t xml:space="preserve">        if args.len() &lt; 3 {</w:t>
      </w:r>
    </w:p>
    <w:p w14:paraId="451CF0E0" w14:textId="77777777" w:rsidR="009C0D3F" w:rsidRDefault="00524B31">
      <w:pPr>
        <w:pStyle w:val="CodeB"/>
      </w:pPr>
      <w:r>
        <w:t xml:space="preserve">            return Err("not enough arguments");</w:t>
      </w:r>
    </w:p>
    <w:p w14:paraId="02519F0A" w14:textId="77777777" w:rsidR="009C0D3F" w:rsidRPr="001868F7" w:rsidRDefault="00524B31">
      <w:pPr>
        <w:pStyle w:val="CodeB"/>
        <w:rPr>
          <w:rStyle w:val="Literal-Gray"/>
          <w:rPrChange w:id="751" w:author="Carol Nichols" w:date="2017-11-20T16:30:00Z">
            <w:rPr/>
          </w:rPrChange>
        </w:rPr>
      </w:pPr>
      <w:r w:rsidRPr="001868F7">
        <w:rPr>
          <w:rStyle w:val="Literal-Gray"/>
          <w:rPrChange w:id="752" w:author="Carol Nichols" w:date="2017-11-20T16:30:00Z">
            <w:rPr/>
          </w:rPrChange>
        </w:rPr>
        <w:t xml:space="preserve">        }</w:t>
      </w:r>
    </w:p>
    <w:p w14:paraId="104EF80F" w14:textId="77777777" w:rsidR="009C0D3F" w:rsidRDefault="009C0D3F">
      <w:pPr>
        <w:pStyle w:val="CodeB"/>
      </w:pPr>
    </w:p>
    <w:p w14:paraId="408F1E7C" w14:textId="77777777" w:rsidR="009C0D3F" w:rsidRDefault="00524B31">
      <w:pPr>
        <w:pStyle w:val="CodeB"/>
      </w:pPr>
      <w:r>
        <w:rPr>
          <w:rStyle w:val="Literal-Gray"/>
        </w:rPr>
        <w:t xml:space="preserve">    </w:t>
      </w:r>
      <w:r w:rsidRPr="006339C5">
        <w:rPr>
          <w:rStyle w:val="Literal-Gray"/>
        </w:rPr>
        <w:t xml:space="preserve">    let query = args[1].clone();</w:t>
      </w:r>
    </w:p>
    <w:p w14:paraId="4D914D05" w14:textId="77777777" w:rsidR="009C0D3F" w:rsidRDefault="00524B31">
      <w:pPr>
        <w:pStyle w:val="CodeB"/>
      </w:pPr>
      <w:r>
        <w:rPr>
          <w:rStyle w:val="Literal-Gray"/>
        </w:rPr>
        <w:t xml:space="preserve">    </w:t>
      </w:r>
      <w:r w:rsidRPr="006339C5">
        <w:rPr>
          <w:rStyle w:val="Literal-Gray"/>
        </w:rPr>
        <w:t xml:space="preserve">    let filename = args[2].clone();</w:t>
      </w:r>
    </w:p>
    <w:p w14:paraId="5A4487B7" w14:textId="77777777" w:rsidR="009C0D3F" w:rsidRDefault="009C0D3F">
      <w:pPr>
        <w:pStyle w:val="CodeB"/>
        <w:rPr>
          <w:rStyle w:val="Literal-Gray"/>
        </w:rPr>
      </w:pPr>
    </w:p>
    <w:p w14:paraId="12175B96" w14:textId="77777777" w:rsidR="009C0D3F" w:rsidRDefault="00524B31">
      <w:pPr>
        <w:pStyle w:val="CodeB"/>
      </w:pPr>
      <w:r>
        <w:t xml:space="preserve">        Ok(Config { query, filename })</w:t>
      </w:r>
    </w:p>
    <w:p w14:paraId="252156BF" w14:textId="77777777" w:rsidR="009C0D3F" w:rsidRDefault="00524B31">
      <w:pPr>
        <w:pStyle w:val="CodeB"/>
      </w:pPr>
      <w:r>
        <w:t xml:space="preserve">    </w:t>
      </w:r>
      <w:r w:rsidRPr="006339C5">
        <w:rPr>
          <w:rStyle w:val="Literal-Gray"/>
        </w:rPr>
        <w:t>}</w:t>
      </w:r>
    </w:p>
    <w:p w14:paraId="0B099B48" w14:textId="77777777" w:rsidR="009C0D3F" w:rsidRDefault="00524B31" w:rsidP="00F478EC">
      <w:pPr>
        <w:pStyle w:val="CodeC"/>
      </w:pPr>
      <w:r w:rsidRPr="006339C5">
        <w:rPr>
          <w:rStyle w:val="Literal-Gray"/>
        </w:rPr>
        <w:t>}</w:t>
      </w:r>
    </w:p>
    <w:p w14:paraId="0A96CDFC" w14:textId="77777777" w:rsidR="009C0D3F" w:rsidRDefault="00524B31">
      <w:pPr>
        <w:pStyle w:val="Listing"/>
      </w:pPr>
      <w:r>
        <w:t>Listing 12-9: Return</w:t>
      </w:r>
      <w:r w:rsidR="0089724B">
        <w:t>ing</w:t>
      </w:r>
      <w:r>
        <w:t xml:space="preserve"> a </w:t>
      </w:r>
      <w:r w:rsidR="00890D17" w:rsidRPr="00890D17">
        <w:rPr>
          <w:rStyle w:val="LiteralCaption"/>
          <w:rPrChange w:id="753" w:author="janelle" w:date="2017-10-24T10:51:00Z">
            <w:rPr>
              <w:rStyle w:val="Literal"/>
            </w:rPr>
          </w:rPrChange>
        </w:rPr>
        <w:t>Result</w:t>
      </w:r>
      <w:r>
        <w:t xml:space="preserve"> from </w:t>
      </w:r>
      <w:r w:rsidR="00890D17" w:rsidRPr="00890D17">
        <w:rPr>
          <w:rStyle w:val="LiteralCaption"/>
          <w:rPrChange w:id="754" w:author="janelle" w:date="2017-10-24T10:51:00Z">
            <w:rPr>
              <w:rStyle w:val="Literal"/>
            </w:rPr>
          </w:rPrChange>
        </w:rPr>
        <w:t>Config::new</w:t>
      </w:r>
    </w:p>
    <w:p w14:paraId="5668F232" w14:textId="77777777" w:rsidR="009C0D3F" w:rsidRDefault="00524B31" w:rsidP="000B47BE">
      <w:pPr>
        <w:pStyle w:val="Body"/>
        <w:rPr>
          <w:ins w:id="755" w:author="janelle" w:date="2017-11-16T15:02:00Z"/>
        </w:rPr>
      </w:pPr>
      <w:r>
        <w:t xml:space="preserve">Our </w:t>
      </w:r>
      <w:r>
        <w:rPr>
          <w:rStyle w:val="Literal"/>
        </w:rPr>
        <w:t>new</w:t>
      </w:r>
      <w:r>
        <w:t xml:space="preserve"> function now returns a </w:t>
      </w:r>
      <w:r>
        <w:rPr>
          <w:rStyle w:val="Literal"/>
        </w:rPr>
        <w:t>Result</w:t>
      </w:r>
      <w:del w:id="756" w:author="AnneMarieW" w:date="2017-10-25T13:51:00Z">
        <w:r w:rsidDel="00BE7DE2">
          <w:delText>,</w:delText>
        </w:r>
      </w:del>
      <w:r>
        <w:t xml:space="preserve"> with a </w:t>
      </w:r>
      <w:r>
        <w:rPr>
          <w:rStyle w:val="Literal"/>
        </w:rPr>
        <w:t>Config</w:t>
      </w:r>
      <w:r>
        <w:t xml:space="preserve"> instance in the success case and a </w:t>
      </w:r>
      <w:r>
        <w:rPr>
          <w:rStyle w:val="Literal"/>
        </w:rPr>
        <w:t>&amp;'static str</w:t>
      </w:r>
      <w:r>
        <w:t xml:space="preserve"> in the error case. Recall from “The</w:t>
      </w:r>
      <w:r>
        <w:rPr>
          <w:rFonts w:eastAsia="Microsoft YaHei"/>
        </w:rPr>
        <w:t xml:space="preserve"> </w:t>
      </w:r>
      <w:r>
        <w:t xml:space="preserve">Static Lifetime” section in </w:t>
      </w:r>
      <w:r w:rsidRPr="00C32189">
        <w:rPr>
          <w:highlight w:val="yellow"/>
          <w:rPrChange w:id="757" w:author="janelle" w:date="2017-11-16T15:02:00Z">
            <w:rPr/>
          </w:rPrChange>
        </w:rPr>
        <w:t>Chapter 10</w:t>
      </w:r>
      <w:r>
        <w:t xml:space="preserve"> that </w:t>
      </w:r>
      <w:r>
        <w:rPr>
          <w:rStyle w:val="Literal"/>
        </w:rPr>
        <w:t>&amp;'static str</w:t>
      </w:r>
      <w:r>
        <w:t xml:space="preserve"> is the type of string literals, which is our error message type for now.</w:t>
      </w:r>
    </w:p>
    <w:p w14:paraId="1320441B" w14:textId="7D53BBF8" w:rsidR="00C32189" w:rsidRDefault="00C32189">
      <w:pPr>
        <w:pStyle w:val="ProductionDirective"/>
        <w:pPrChange w:id="758" w:author="janelle" w:date="2017-11-16T15:02:00Z">
          <w:pPr>
            <w:pStyle w:val="Body"/>
          </w:pPr>
        </w:pPrChange>
      </w:pPr>
      <w:ins w:id="759" w:author="janelle" w:date="2017-11-16T15:02:00Z">
        <w:r>
          <w:t>prod: conf</w:t>
        </w:r>
      </w:ins>
      <w:ins w:id="760" w:author="Carol Nichols" w:date="2017-11-20T16:30:00Z">
        <w:r w:rsidR="003B6DE7">
          <w:t>i</w:t>
        </w:r>
      </w:ins>
      <w:ins w:id="761" w:author="janelle" w:date="2017-11-16T15:02:00Z">
        <w:del w:id="762" w:author="Carol Nichols" w:date="2017-11-20T16:30:00Z">
          <w:r w:rsidDel="003B6DE7">
            <w:delText>r</w:delText>
          </w:r>
        </w:del>
        <w:del w:id="763" w:author="Carol Nichols" w:date="2017-11-20T16:29:00Z">
          <w:r w:rsidDel="003B6DE7">
            <w:delText>i</w:delText>
          </w:r>
        </w:del>
      </w:ins>
      <w:ins w:id="764" w:author="Carol Nichols" w:date="2017-11-20T16:29:00Z">
        <w:r w:rsidR="003B6DE7">
          <w:t>r</w:t>
        </w:r>
      </w:ins>
      <w:ins w:id="765" w:author="janelle" w:date="2017-11-16T15:02:00Z">
        <w:r>
          <w:t>m xref</w:t>
        </w:r>
      </w:ins>
    </w:p>
    <w:p w14:paraId="57E16E6A" w14:textId="77777777" w:rsidR="009C0D3F" w:rsidRDefault="00524B31" w:rsidP="000B47BE">
      <w:pPr>
        <w:pStyle w:val="Body"/>
      </w:pPr>
      <w:r>
        <w:t xml:space="preserve">We’ve made two changes in the body of the </w:t>
      </w:r>
      <w:r>
        <w:rPr>
          <w:rStyle w:val="Literal"/>
        </w:rPr>
        <w:t>new</w:t>
      </w:r>
      <w:r>
        <w:t xml:space="preserve"> function: instead of calling </w:t>
      </w:r>
      <w:r>
        <w:rPr>
          <w:rStyle w:val="Literal"/>
        </w:rPr>
        <w:t>panic!</w:t>
      </w:r>
      <w:r>
        <w:t xml:space="preserve"> when the user doesn’t pass enough arguments, we now return an </w:t>
      </w:r>
      <w:r>
        <w:rPr>
          <w:rStyle w:val="Literal"/>
        </w:rPr>
        <w:t>Err</w:t>
      </w:r>
      <w:r>
        <w:t xml:space="preserve"> value, and we’ve</w:t>
      </w:r>
      <w:r>
        <w:rPr>
          <w:rFonts w:eastAsia="Microsoft YaHei"/>
        </w:rPr>
        <w:t xml:space="preserve"> </w:t>
      </w:r>
      <w:r>
        <w:t xml:space="preserve">wrapped the </w:t>
      </w:r>
      <w:r>
        <w:rPr>
          <w:rStyle w:val="Literal"/>
        </w:rPr>
        <w:t>Config</w:t>
      </w:r>
      <w:r>
        <w:t xml:space="preserve"> return value in an </w:t>
      </w:r>
      <w:r>
        <w:rPr>
          <w:rStyle w:val="Literal"/>
        </w:rPr>
        <w:t>Ok</w:t>
      </w:r>
      <w:r>
        <w:t>. These changes make the function</w:t>
      </w:r>
      <w:r>
        <w:rPr>
          <w:rFonts w:eastAsia="Microsoft YaHei"/>
        </w:rPr>
        <w:t xml:space="preserve"> </w:t>
      </w:r>
      <w:r>
        <w:t>conform to its new type signature.</w:t>
      </w:r>
    </w:p>
    <w:p w14:paraId="7E55B198" w14:textId="77777777" w:rsidR="009C0D3F" w:rsidRDefault="00DF009F" w:rsidP="000B47BE">
      <w:pPr>
        <w:pStyle w:val="Body"/>
      </w:pPr>
      <w:r>
        <w:lastRenderedPageBreak/>
        <w:t>R</w:t>
      </w:r>
      <w:r w:rsidR="00524B31">
        <w:t>eturn</w:t>
      </w:r>
      <w:r>
        <w:t>ing</w:t>
      </w:r>
      <w:r w:rsidR="00524B31">
        <w:t xml:space="preserve"> an </w:t>
      </w:r>
      <w:r w:rsidR="00524B31">
        <w:rPr>
          <w:rStyle w:val="Literal"/>
        </w:rPr>
        <w:t>Err</w:t>
      </w:r>
      <w:r w:rsidR="00524B31">
        <w:t xml:space="preserve"> value</w:t>
      </w:r>
      <w:r>
        <w:t xml:space="preserve"> from </w:t>
      </w:r>
      <w:r>
        <w:rPr>
          <w:rStyle w:val="Literal"/>
        </w:rPr>
        <w:t>Config::new</w:t>
      </w:r>
      <w:r w:rsidR="00524B31">
        <w:t xml:space="preserve"> allows the </w:t>
      </w:r>
      <w:r w:rsidR="00524B31">
        <w:rPr>
          <w:rStyle w:val="Literal"/>
        </w:rPr>
        <w:t>main</w:t>
      </w:r>
      <w:r w:rsidR="00524B31">
        <w:t xml:space="preserve"> function to handle the </w:t>
      </w:r>
      <w:r w:rsidR="00524B31">
        <w:rPr>
          <w:rStyle w:val="Literal"/>
        </w:rPr>
        <w:t>Result</w:t>
      </w:r>
      <w:r w:rsidR="00524B31">
        <w:t xml:space="preserve"> value returned</w:t>
      </w:r>
      <w:r w:rsidR="00524B31">
        <w:rPr>
          <w:rFonts w:eastAsia="Microsoft YaHei"/>
        </w:rPr>
        <w:t xml:space="preserve"> </w:t>
      </w:r>
      <w:r w:rsidR="00524B31">
        <w:t xml:space="preserve">from the </w:t>
      </w:r>
      <w:r w:rsidR="00524B31">
        <w:rPr>
          <w:rStyle w:val="Literal"/>
        </w:rPr>
        <w:t>new</w:t>
      </w:r>
      <w:r w:rsidR="00524B31">
        <w:t xml:space="preserve"> function and exit the process more cleanly in the error case.</w:t>
      </w:r>
    </w:p>
    <w:p w14:paraId="388B134C" w14:textId="77777777" w:rsidR="009C0D3F" w:rsidRPr="0089724B" w:rsidRDefault="00524B31">
      <w:pPr>
        <w:pStyle w:val="HeadC"/>
      </w:pPr>
      <w:bookmarkStart w:id="766" w:name="calling-`config::new`-and-handling-error"/>
      <w:bookmarkStart w:id="767" w:name="_Toc486341784"/>
      <w:bookmarkStart w:id="768" w:name="_Toc496541053"/>
      <w:bookmarkEnd w:id="766"/>
      <w:r w:rsidRPr="0089724B">
        <w:t xml:space="preserve">Calling </w:t>
      </w:r>
      <w:r w:rsidRPr="001868F7">
        <w:rPr>
          <w:rStyle w:val="Literal"/>
          <w:rPrChange w:id="769" w:author="Carol Nichols" w:date="2017-11-20T16:31:00Z">
            <w:rPr/>
          </w:rPrChange>
        </w:rPr>
        <w:t>Config::new</w:t>
      </w:r>
      <w:r w:rsidRPr="0089724B">
        <w:t xml:space="preserve"> </w:t>
      </w:r>
      <w:bookmarkEnd w:id="767"/>
      <w:r w:rsidRPr="0089724B">
        <w:t>and Handling Errors</w:t>
      </w:r>
      <w:bookmarkEnd w:id="768"/>
    </w:p>
    <w:p w14:paraId="4A7026D9" w14:textId="77777777" w:rsidR="009C0D3F" w:rsidRDefault="00524B31" w:rsidP="0089724B">
      <w:pPr>
        <w:pStyle w:val="BodyFirst"/>
      </w:pPr>
      <w:del w:id="770" w:author="AnneMarieW" w:date="2017-10-25T13:53:00Z">
        <w:r w:rsidDel="00DB3564">
          <w:delText>In order t</w:delText>
        </w:r>
      </w:del>
      <w:ins w:id="771" w:author="AnneMarieW" w:date="2017-10-25T13:53:00Z">
        <w:r w:rsidR="00DB3564">
          <w:t>T</w:t>
        </w:r>
      </w:ins>
      <w:r>
        <w:t xml:space="preserve">o handle the error case and print a user-friendly message, we need to update </w:t>
      </w:r>
      <w:r>
        <w:rPr>
          <w:rStyle w:val="Literal"/>
        </w:rPr>
        <w:t>main</w:t>
      </w:r>
      <w:r>
        <w:t xml:space="preserve"> to handle the </w:t>
      </w:r>
      <w:r>
        <w:rPr>
          <w:rStyle w:val="Literal"/>
        </w:rPr>
        <w:t>Result</w:t>
      </w:r>
      <w:r>
        <w:t xml:space="preserve"> being returned by </w:t>
      </w:r>
      <w:r>
        <w:rPr>
          <w:rStyle w:val="Literal"/>
        </w:rPr>
        <w:t>Config::new</w:t>
      </w:r>
      <w:r>
        <w:t>, as shown in Listing 12-10. We’</w:t>
      </w:r>
      <w:del w:id="772" w:author="AnneMarieW" w:date="2017-10-25T13:53:00Z">
        <w:r w:rsidDel="00DB3564">
          <w:delText>re</w:delText>
        </w:r>
      </w:del>
      <w:ins w:id="773" w:author="AnneMarieW" w:date="2017-10-25T13:53:00Z">
        <w:r w:rsidR="00DB3564">
          <w:t>ll</w:t>
        </w:r>
      </w:ins>
      <w:r>
        <w:t xml:space="preserve"> also</w:t>
      </w:r>
      <w:del w:id="774" w:author="AnneMarieW" w:date="2017-10-25T13:53:00Z">
        <w:r w:rsidDel="00DB3564">
          <w:delText xml:space="preserve"> going to</w:delText>
        </w:r>
      </w:del>
      <w:r>
        <w:t xml:space="preserve"> take the responsibility of exiting the command line tool with a nonzero error code from </w:t>
      </w:r>
      <w:r>
        <w:rPr>
          <w:rStyle w:val="Literal"/>
        </w:rPr>
        <w:t>panic!</w:t>
      </w:r>
      <w:r>
        <w:t xml:space="preserve"> and implement it by hand. A nonzero exit status is a convention to signal to the process that called our program that </w:t>
      </w:r>
      <w:del w:id="775" w:author="AnneMarieW" w:date="2017-10-25T13:55:00Z">
        <w:r w:rsidDel="00DB3564">
          <w:delText>our</w:delText>
        </w:r>
      </w:del>
      <w:ins w:id="776" w:author="AnneMarieW" w:date="2017-10-25T13:55:00Z">
        <w:r w:rsidR="00DB3564">
          <w:t>the</w:t>
        </w:r>
      </w:ins>
      <w:r>
        <w:t xml:space="preserve"> program e</w:t>
      </w:r>
      <w:r w:rsidR="00DF009F">
        <w:t>xit</w:t>
      </w:r>
      <w:r>
        <w:t>ed with an error state.</w:t>
      </w:r>
    </w:p>
    <w:p w14:paraId="4B8F1D4F" w14:textId="77777777" w:rsidR="009C0D3F" w:rsidRDefault="00524B31">
      <w:pPr>
        <w:pStyle w:val="ProductionDirective"/>
      </w:pPr>
      <w:del w:id="777" w:author="janelle" w:date="2017-11-16T15:02:00Z">
        <w:r w:rsidDel="00C32189">
          <w:delText xml:space="preserve">Filename: </w:delText>
        </w:r>
      </w:del>
      <w:r>
        <w:t>src/main.rs</w:t>
      </w:r>
    </w:p>
    <w:p w14:paraId="4C644EAB" w14:textId="77777777" w:rsidR="009C0D3F" w:rsidRDefault="00524B31">
      <w:pPr>
        <w:pStyle w:val="CodeA"/>
      </w:pPr>
      <w:r>
        <w:t>use std::process;</w:t>
      </w:r>
    </w:p>
    <w:p w14:paraId="3F2AD056" w14:textId="77777777" w:rsidR="009C0D3F" w:rsidRDefault="009C0D3F">
      <w:pPr>
        <w:pStyle w:val="CodeB"/>
      </w:pPr>
    </w:p>
    <w:p w14:paraId="68874164" w14:textId="77777777" w:rsidR="009C0D3F" w:rsidRPr="009947CE" w:rsidRDefault="00524B31">
      <w:pPr>
        <w:pStyle w:val="CodeB"/>
        <w:rPr>
          <w:rStyle w:val="Literal-Gray"/>
          <w:rPrChange w:id="778" w:author="Carol Nichols" w:date="2017-11-20T16:33:00Z">
            <w:rPr/>
          </w:rPrChange>
        </w:rPr>
      </w:pPr>
      <w:r w:rsidRPr="009947CE">
        <w:rPr>
          <w:rStyle w:val="Literal-Gray"/>
          <w:rPrChange w:id="779" w:author="Carol Nichols" w:date="2017-11-20T16:33:00Z">
            <w:rPr/>
          </w:rPrChange>
        </w:rPr>
        <w:t>fn main() {</w:t>
      </w:r>
    </w:p>
    <w:p w14:paraId="27E4847A" w14:textId="77777777" w:rsidR="009C0D3F" w:rsidRPr="009947CE" w:rsidRDefault="00524B31">
      <w:pPr>
        <w:pStyle w:val="CodeB"/>
        <w:rPr>
          <w:rStyle w:val="Literal-Gray"/>
          <w:rPrChange w:id="780" w:author="Carol Nichols" w:date="2017-11-20T16:33:00Z">
            <w:rPr>
              <w:rStyle w:val="Literal"/>
            </w:rPr>
          </w:rPrChange>
        </w:rPr>
      </w:pPr>
      <w:r w:rsidRPr="009947CE">
        <w:rPr>
          <w:rStyle w:val="Literal-Gray"/>
          <w:rPrChange w:id="781" w:author="Carol Nichols" w:date="2017-11-20T16:33:00Z">
            <w:rPr>
              <w:color w:val="0000FF"/>
            </w:rPr>
          </w:rPrChange>
        </w:rPr>
        <w:t xml:space="preserve">  </w:t>
      </w:r>
      <w:r w:rsidRPr="009947CE">
        <w:rPr>
          <w:rStyle w:val="Literal-Gray"/>
          <w:rFonts w:eastAsia="Microsoft YaHei"/>
          <w:rPrChange w:id="782" w:author="Carol Nichols" w:date="2017-11-20T16:33:00Z">
            <w:rPr>
              <w:rFonts w:eastAsia="Microsoft YaHei"/>
            </w:rPr>
          </w:rPrChange>
        </w:rPr>
        <w:t xml:space="preserve">  </w:t>
      </w:r>
      <w:r w:rsidRPr="009947CE">
        <w:rPr>
          <w:rStyle w:val="Literal-Gray"/>
          <w:rPrChange w:id="783" w:author="Carol Nichols" w:date="2017-11-20T16:33:00Z">
            <w:rPr/>
          </w:rPrChange>
        </w:rPr>
        <w:t>let args: Vec&lt;String&gt; = env::args().collect();</w:t>
      </w:r>
    </w:p>
    <w:p w14:paraId="04BB0C6C" w14:textId="77777777" w:rsidR="009C0D3F" w:rsidRDefault="009C0D3F">
      <w:pPr>
        <w:pStyle w:val="CodeB"/>
      </w:pPr>
    </w:p>
    <w:p w14:paraId="16D84562" w14:textId="77777777" w:rsidR="009C0D3F" w:rsidRDefault="00524B31">
      <w:pPr>
        <w:pStyle w:val="CodeB"/>
      </w:pPr>
      <w:r>
        <w:t xml:space="preserve">    let config = Config::new(&amp;args).unwrap_or_else(|err| {</w:t>
      </w:r>
    </w:p>
    <w:p w14:paraId="01EA7248" w14:textId="77777777" w:rsidR="009C0D3F" w:rsidRDefault="00524B31">
      <w:pPr>
        <w:pStyle w:val="CodeB"/>
      </w:pPr>
      <w:r>
        <w:t xml:space="preserve">        println!("Problem parsing arguments: {}", err);</w:t>
      </w:r>
    </w:p>
    <w:p w14:paraId="1A2EF80B" w14:textId="77777777" w:rsidR="009C0D3F" w:rsidRDefault="00524B31">
      <w:pPr>
        <w:pStyle w:val="CodeB"/>
      </w:pPr>
      <w:r>
        <w:t xml:space="preserve">        process::exit(1);</w:t>
      </w:r>
    </w:p>
    <w:p w14:paraId="16EE8735" w14:textId="77777777" w:rsidR="009C0D3F" w:rsidRDefault="00524B31">
      <w:pPr>
        <w:pStyle w:val="CodeB"/>
      </w:pPr>
      <w:r>
        <w:t xml:space="preserve">    });</w:t>
      </w:r>
    </w:p>
    <w:p w14:paraId="57C5B220" w14:textId="77777777" w:rsidR="009C0D3F" w:rsidRDefault="009C0D3F">
      <w:pPr>
        <w:pStyle w:val="CodeB"/>
      </w:pPr>
    </w:p>
    <w:p w14:paraId="564F6677" w14:textId="77777777" w:rsidR="009C0D3F" w:rsidRPr="009947CE" w:rsidRDefault="00524B31" w:rsidP="00F478EC">
      <w:pPr>
        <w:pStyle w:val="CodeC"/>
        <w:rPr>
          <w:rStyle w:val="Literal-Gray"/>
          <w:rPrChange w:id="784" w:author="Carol Nichols" w:date="2017-11-20T16:34:00Z">
            <w:rPr>
              <w:rStyle w:val="Literal"/>
            </w:rPr>
          </w:rPrChange>
        </w:rPr>
      </w:pPr>
      <w:r w:rsidRPr="009947CE">
        <w:rPr>
          <w:rStyle w:val="Literal-Gray"/>
          <w:rPrChange w:id="785" w:author="Carol Nichols" w:date="2017-11-20T16:34:00Z">
            <w:rPr>
              <w:color w:val="0000FF"/>
            </w:rPr>
          </w:rPrChange>
        </w:rPr>
        <w:t xml:space="preserve">    // </w:t>
      </w:r>
      <w:del w:id="786" w:author="janelle" w:date="2017-11-16T11:25:00Z">
        <w:r w:rsidRPr="009947CE" w:rsidDel="008071EC">
          <w:rPr>
            <w:rStyle w:val="Literal-Gray"/>
            <w:rPrChange w:id="787" w:author="Carol Nichols" w:date="2017-11-20T16:34:00Z">
              <w:rPr/>
            </w:rPrChange>
          </w:rPr>
          <w:delText>...</w:delText>
        </w:r>
      </w:del>
      <w:ins w:id="788" w:author="janelle" w:date="2017-11-16T11:25:00Z">
        <w:r w:rsidR="008071EC" w:rsidRPr="009947CE">
          <w:rPr>
            <w:rStyle w:val="Literal-Gray"/>
            <w:rPrChange w:id="789" w:author="Carol Nichols" w:date="2017-11-20T16:34:00Z">
              <w:rPr/>
            </w:rPrChange>
          </w:rPr>
          <w:t>--</w:t>
        </w:r>
      </w:ins>
      <w:r w:rsidRPr="009947CE">
        <w:rPr>
          <w:rStyle w:val="Literal-Gray"/>
          <w:rPrChange w:id="790" w:author="Carol Nichols" w:date="2017-11-20T16:34:00Z">
            <w:rPr/>
          </w:rPrChange>
        </w:rPr>
        <w:t>snip</w:t>
      </w:r>
      <w:ins w:id="791" w:author="janelle" w:date="2017-11-16T11:25:00Z">
        <w:r w:rsidR="008071EC" w:rsidRPr="009947CE">
          <w:rPr>
            <w:rStyle w:val="Literal-Gray"/>
            <w:rPrChange w:id="792" w:author="Carol Nichols" w:date="2017-11-20T16:34:00Z">
              <w:rPr/>
            </w:rPrChange>
          </w:rPr>
          <w:t>--</w:t>
        </w:r>
      </w:ins>
      <w:del w:id="793" w:author="janelle" w:date="2017-11-16T11:25:00Z">
        <w:r w:rsidRPr="009947CE" w:rsidDel="008071EC">
          <w:rPr>
            <w:rStyle w:val="Literal-Gray"/>
            <w:rPrChange w:id="794" w:author="Carol Nichols" w:date="2017-11-20T16:34:00Z">
              <w:rPr/>
            </w:rPrChange>
          </w:rPr>
          <w:delText>...</w:delText>
        </w:r>
      </w:del>
      <w:r w:rsidRPr="009947CE">
        <w:rPr>
          <w:rStyle w:val="Literal-Gray"/>
          <w:rFonts w:eastAsia="Microsoft YaHei"/>
          <w:rPrChange w:id="795" w:author="Carol Nichols" w:date="2017-11-20T16:34:00Z">
            <w:rPr>
              <w:rFonts w:eastAsia="Microsoft YaHei"/>
            </w:rPr>
          </w:rPrChange>
        </w:rPr>
        <w:t xml:space="preserve">     </w:t>
      </w:r>
    </w:p>
    <w:p w14:paraId="3F1AD233" w14:textId="77777777" w:rsidR="009C0D3F" w:rsidRDefault="00524B31">
      <w:pPr>
        <w:pStyle w:val="Listing"/>
      </w:pPr>
      <w:r>
        <w:t xml:space="preserve">Listing 12-10: Exiting with an error code if creating a new </w:t>
      </w:r>
      <w:r w:rsidR="00890D17" w:rsidRPr="00890D17">
        <w:rPr>
          <w:rStyle w:val="LiteralCaption"/>
          <w:rPrChange w:id="796" w:author="janelle" w:date="2017-10-24T10:51:00Z">
            <w:rPr>
              <w:rStyle w:val="Literal"/>
            </w:rPr>
          </w:rPrChange>
        </w:rPr>
        <w:t>Config</w:t>
      </w:r>
      <w:r>
        <w:t xml:space="preserve"> fails</w:t>
      </w:r>
    </w:p>
    <w:p w14:paraId="02FEC8BF" w14:textId="77777777" w:rsidR="009C0D3F" w:rsidRDefault="00524B31" w:rsidP="000B47BE">
      <w:pPr>
        <w:pStyle w:val="Body"/>
        <w:rPr>
          <w:ins w:id="797" w:author="janelle" w:date="2017-11-16T15:02:00Z"/>
        </w:rPr>
      </w:pPr>
      <w:r>
        <w:t>In this listing, we’</w:t>
      </w:r>
      <w:del w:id="798" w:author="AnneMarieW" w:date="2017-10-25T13:55:00Z">
        <w:r w:rsidDel="00DB3564">
          <w:delText>re</w:delText>
        </w:r>
      </w:del>
      <w:ins w:id="799" w:author="AnneMarieW" w:date="2017-10-25T13:55:00Z">
        <w:r w:rsidR="00DB3564">
          <w:t>ve</w:t>
        </w:r>
      </w:ins>
      <w:r>
        <w:t xml:space="preserve"> us</w:t>
      </w:r>
      <w:ins w:id="800" w:author="AnneMarieW" w:date="2017-10-25T13:55:00Z">
        <w:r w:rsidR="00DB3564">
          <w:t>ed</w:t>
        </w:r>
      </w:ins>
      <w:del w:id="801" w:author="AnneMarieW" w:date="2017-10-25T13:55:00Z">
        <w:r w:rsidDel="00DB3564">
          <w:delText>ing</w:delText>
        </w:r>
      </w:del>
      <w:r>
        <w:t xml:space="preserve"> a method we haven’t covered before: </w:t>
      </w:r>
      <w:r>
        <w:rPr>
          <w:rStyle w:val="Literal"/>
        </w:rPr>
        <w:t>unwrap_or_else</w:t>
      </w:r>
      <w:r>
        <w:t>,</w:t>
      </w:r>
      <w:r>
        <w:rPr>
          <w:rFonts w:eastAsia="Microsoft YaHei"/>
        </w:rPr>
        <w:t xml:space="preserve"> </w:t>
      </w:r>
      <w:r>
        <w:t xml:space="preserve">which is defined on </w:t>
      </w:r>
      <w:r>
        <w:rPr>
          <w:rStyle w:val="Literal"/>
        </w:rPr>
        <w:t>Result&lt;T, E&gt;</w:t>
      </w:r>
      <w:r>
        <w:rPr>
          <w:rFonts w:eastAsia="Microsoft YaHei"/>
        </w:rPr>
        <w:t xml:space="preserve"> </w:t>
      </w:r>
      <w:r>
        <w:t xml:space="preserve">by the standard library. Using </w:t>
      </w:r>
      <w:r>
        <w:rPr>
          <w:rStyle w:val="Literal"/>
        </w:rPr>
        <w:t>unwrap_or_else</w:t>
      </w:r>
      <w:r>
        <w:t xml:space="preserve"> allows us to define some</w:t>
      </w:r>
      <w:r>
        <w:rPr>
          <w:rFonts w:eastAsia="Microsoft YaHei"/>
        </w:rPr>
        <w:t xml:space="preserve"> </w:t>
      </w:r>
      <w:r>
        <w:t>custom, non-</w:t>
      </w:r>
      <w:r>
        <w:rPr>
          <w:rStyle w:val="Literal"/>
        </w:rPr>
        <w:t>panic!</w:t>
      </w:r>
      <w:r>
        <w:t xml:space="preserve"> error handling. If the </w:t>
      </w:r>
      <w:r>
        <w:rPr>
          <w:rStyle w:val="Literal"/>
        </w:rPr>
        <w:t>Result</w:t>
      </w:r>
      <w:r>
        <w:t xml:space="preserve"> is an </w:t>
      </w:r>
      <w:r>
        <w:rPr>
          <w:rStyle w:val="Literal"/>
        </w:rPr>
        <w:t>Ok</w:t>
      </w:r>
      <w:r>
        <w:t xml:space="preserve"> value, this method’s behavior is similar to </w:t>
      </w:r>
      <w:r>
        <w:rPr>
          <w:rStyle w:val="Literal"/>
        </w:rPr>
        <w:t>unwrap</w:t>
      </w:r>
      <w:r>
        <w:t xml:space="preserve">: it returns the inner value </w:t>
      </w:r>
      <w:r>
        <w:rPr>
          <w:rStyle w:val="Literal"/>
        </w:rPr>
        <w:t>Ok</w:t>
      </w:r>
      <w:r>
        <w:t xml:space="preserve"> is</w:t>
      </w:r>
      <w:r>
        <w:rPr>
          <w:rFonts w:eastAsia="Microsoft YaHei"/>
        </w:rPr>
        <w:t xml:space="preserve"> </w:t>
      </w:r>
      <w:r>
        <w:t xml:space="preserve">wrapping. However, if the value is an </w:t>
      </w:r>
      <w:r>
        <w:rPr>
          <w:rStyle w:val="Literal"/>
        </w:rPr>
        <w:t>Err</w:t>
      </w:r>
      <w:r>
        <w:t xml:space="preserve"> value, this method calls the code in the </w:t>
      </w:r>
      <w:r>
        <w:rPr>
          <w:rStyle w:val="EmphasisItalic"/>
        </w:rPr>
        <w:t>closure</w:t>
      </w:r>
      <w:r>
        <w:t>, which is an anonymous function we define and pass as an argument</w:t>
      </w:r>
      <w:r>
        <w:rPr>
          <w:rFonts w:eastAsia="Microsoft YaHei"/>
        </w:rPr>
        <w:t xml:space="preserve"> </w:t>
      </w:r>
      <w:r>
        <w:t xml:space="preserve">to </w:t>
      </w:r>
      <w:r>
        <w:rPr>
          <w:rStyle w:val="Literal"/>
        </w:rPr>
        <w:t>unwrap_or_else</w:t>
      </w:r>
      <w:r>
        <w:t xml:space="preserve">. We’ll </w:t>
      </w:r>
      <w:del w:id="802" w:author="AnneMarieW" w:date="2017-10-25T13:56:00Z">
        <w:r w:rsidDel="00DB3564">
          <w:delText xml:space="preserve">be </w:delText>
        </w:r>
      </w:del>
      <w:r>
        <w:t>cover</w:t>
      </w:r>
      <w:del w:id="803" w:author="AnneMarieW" w:date="2017-10-25T13:56:00Z">
        <w:r w:rsidDel="00DB3564">
          <w:delText>ing</w:delText>
        </w:r>
      </w:del>
      <w:r>
        <w:t xml:space="preserve"> closures in more detail in </w:t>
      </w:r>
      <w:r w:rsidRPr="00C32189">
        <w:rPr>
          <w:highlight w:val="yellow"/>
          <w:rPrChange w:id="804" w:author="janelle" w:date="2017-11-16T15:02:00Z">
            <w:rPr/>
          </w:rPrChange>
        </w:rPr>
        <w:t>Chapter 13</w:t>
      </w:r>
      <w:r>
        <w:t xml:space="preserve">. </w:t>
      </w:r>
      <w:ins w:id="805" w:author="AnneMarieW" w:date="2017-10-25T13:57:00Z">
        <w:r w:rsidR="00DB3564">
          <w:t>For now,</w:t>
        </w:r>
      </w:ins>
      <w:del w:id="806" w:author="AnneMarieW" w:date="2017-10-25T13:57:00Z">
        <w:r w:rsidDel="00DB3564">
          <w:delText>What</w:delText>
        </w:r>
      </w:del>
      <w:r>
        <w:t xml:space="preserve"> you</w:t>
      </w:r>
      <w:ins w:id="807" w:author="AnneMarieW" w:date="2017-10-25T13:57:00Z">
        <w:r w:rsidR="00DB3564">
          <w:t xml:space="preserve"> just</w:t>
        </w:r>
      </w:ins>
      <w:r>
        <w:t xml:space="preserve"> need to know</w:t>
      </w:r>
      <w:del w:id="808" w:author="AnneMarieW" w:date="2017-10-25T13:57:00Z">
        <w:r w:rsidDel="00DB3564">
          <w:delText xml:space="preserve"> for now</w:delText>
        </w:r>
      </w:del>
      <w:r>
        <w:t xml:space="preserve"> </w:t>
      </w:r>
      <w:del w:id="809" w:author="AnneMarieW" w:date="2017-10-25T13:57:00Z">
        <w:r w:rsidDel="00DB3564">
          <w:delText xml:space="preserve">is </w:delText>
        </w:r>
      </w:del>
      <w:r>
        <w:t xml:space="preserve">that </w:t>
      </w:r>
      <w:r>
        <w:rPr>
          <w:rStyle w:val="Literal"/>
        </w:rPr>
        <w:t>unwrap_or_else</w:t>
      </w:r>
      <w:r>
        <w:t xml:space="preserve"> will</w:t>
      </w:r>
      <w:r>
        <w:rPr>
          <w:rFonts w:eastAsia="Microsoft YaHei"/>
        </w:rPr>
        <w:t xml:space="preserve"> </w:t>
      </w:r>
      <w:r>
        <w:t xml:space="preserve">pass the inner value of the </w:t>
      </w:r>
      <w:r>
        <w:rPr>
          <w:rStyle w:val="Literal"/>
        </w:rPr>
        <w:t>Err</w:t>
      </w:r>
      <w:r>
        <w:t xml:space="preserve">, which in this case is the static string </w:t>
      </w:r>
      <w:r>
        <w:rPr>
          <w:rStyle w:val="Literal"/>
        </w:rPr>
        <w:t>not enough arguments</w:t>
      </w:r>
      <w:r>
        <w:t xml:space="preserve"> that we added in Listing 12-9, to our closure in the argument </w:t>
      </w:r>
      <w:r>
        <w:rPr>
          <w:rStyle w:val="Literal"/>
        </w:rPr>
        <w:t>err</w:t>
      </w:r>
      <w:r>
        <w:t xml:space="preserve"> that</w:t>
      </w:r>
      <w:r>
        <w:rPr>
          <w:rFonts w:eastAsia="Microsoft YaHei"/>
        </w:rPr>
        <w:t xml:space="preserve"> </w:t>
      </w:r>
      <w:r>
        <w:t xml:space="preserve">appears between the vertical pipes. The code in the closure can then use the </w:t>
      </w:r>
      <w:r>
        <w:rPr>
          <w:rStyle w:val="Literal"/>
        </w:rPr>
        <w:t>err</w:t>
      </w:r>
      <w:r>
        <w:t xml:space="preserve"> value when it runs.</w:t>
      </w:r>
    </w:p>
    <w:p w14:paraId="0367EF2D" w14:textId="45585A67" w:rsidR="00C32189" w:rsidRDefault="00C32189">
      <w:pPr>
        <w:pStyle w:val="ProductionDirective"/>
        <w:pPrChange w:id="810" w:author="janelle" w:date="2017-11-16T15:02:00Z">
          <w:pPr>
            <w:pStyle w:val="Body"/>
          </w:pPr>
        </w:pPrChange>
      </w:pPr>
      <w:ins w:id="811" w:author="janelle" w:date="2017-11-16T15:02:00Z">
        <w:r>
          <w:t>Prod: Conf</w:t>
        </w:r>
        <w:del w:id="812" w:author="Carol Nichols" w:date="2017-11-20T16:34:00Z">
          <w:r w:rsidDel="0087393E">
            <w:delText>r</w:delText>
          </w:r>
        </w:del>
        <w:r>
          <w:t>i</w:t>
        </w:r>
      </w:ins>
      <w:ins w:id="813" w:author="Carol Nichols" w:date="2017-11-20T16:34:00Z">
        <w:r w:rsidR="0087393E">
          <w:t>r</w:t>
        </w:r>
      </w:ins>
      <w:ins w:id="814" w:author="janelle" w:date="2017-11-16T15:02:00Z">
        <w:r>
          <w:t>m xref</w:t>
        </w:r>
      </w:ins>
    </w:p>
    <w:p w14:paraId="454F5622" w14:textId="77777777" w:rsidR="009C0D3F" w:rsidRDefault="00524B31" w:rsidP="000B47BE">
      <w:pPr>
        <w:pStyle w:val="Body"/>
      </w:pPr>
      <w:r>
        <w:lastRenderedPageBreak/>
        <w:t xml:space="preserve">We’ve added a new </w:t>
      </w:r>
      <w:r>
        <w:rPr>
          <w:rStyle w:val="Literal"/>
        </w:rPr>
        <w:t>use</w:t>
      </w:r>
      <w:r>
        <w:t xml:space="preserve"> line to import </w:t>
      </w:r>
      <w:r>
        <w:rPr>
          <w:rStyle w:val="Literal"/>
        </w:rPr>
        <w:t>process</w:t>
      </w:r>
      <w:r>
        <w:t xml:space="preserve"> from the standard library. The code in the closure that will </w:t>
      </w:r>
      <w:del w:id="815" w:author="AnneMarieW" w:date="2017-10-25T13:58:00Z">
        <w:r w:rsidDel="00DB3564">
          <w:delText>get</w:delText>
        </w:r>
      </w:del>
      <w:ins w:id="816" w:author="AnneMarieW" w:date="2017-10-25T13:58:00Z">
        <w:r w:rsidR="00DB3564">
          <w:t>be</w:t>
        </w:r>
      </w:ins>
      <w:r>
        <w:t xml:space="preserve"> run in the error case is only two lines: we print</w:t>
      </w:r>
      <w:del w:id="817" w:author="AnneMarieW" w:date="2017-10-25T13:58:00Z">
        <w:r w:rsidDel="00DB3564">
          <w:delText xml:space="preserve"> out</w:delText>
        </w:r>
      </w:del>
      <w:r>
        <w:t xml:space="preserve"> the </w:t>
      </w:r>
      <w:r>
        <w:rPr>
          <w:rStyle w:val="Literal"/>
        </w:rPr>
        <w:t>err</w:t>
      </w:r>
      <w:r>
        <w:t xml:space="preserve"> value</w:t>
      </w:r>
      <w:del w:id="818" w:author="AnneMarieW" w:date="2017-10-25T13:58:00Z">
        <w:r w:rsidDel="00DB3564">
          <w:delText>,</w:delText>
        </w:r>
      </w:del>
      <w:ins w:id="819" w:author="AnneMarieW" w:date="2017-10-25T13:58:00Z">
        <w:r w:rsidR="00DB3564">
          <w:t xml:space="preserve"> and</w:t>
        </w:r>
      </w:ins>
      <w:r>
        <w:t xml:space="preserve"> then call</w:t>
      </w:r>
      <w:r>
        <w:rPr>
          <w:rFonts w:eastAsia="Microsoft YaHei"/>
        </w:rPr>
        <w:t xml:space="preserve"> </w:t>
      </w:r>
      <w:r>
        <w:rPr>
          <w:rStyle w:val="Literal"/>
        </w:rPr>
        <w:t>process::exit</w:t>
      </w:r>
      <w:r>
        <w:t xml:space="preserve">. The </w:t>
      </w:r>
      <w:r>
        <w:rPr>
          <w:rStyle w:val="Literal"/>
        </w:rPr>
        <w:t>process::exit</w:t>
      </w:r>
      <w:r>
        <w:t xml:space="preserve"> function will stop the program immediately and return the number that was passed as the exit status code. This is similar to the </w:t>
      </w:r>
      <w:r>
        <w:rPr>
          <w:rStyle w:val="Literal"/>
        </w:rPr>
        <w:t>panic!</w:t>
      </w:r>
      <w:r>
        <w:t xml:space="preserve">-based handling we used in Listing 12-8, </w:t>
      </w:r>
      <w:r w:rsidR="00DF009F">
        <w:t xml:space="preserve">but </w:t>
      </w:r>
      <w:r>
        <w:t>we no longer get all the extra output. Let’s try it:</w:t>
      </w:r>
    </w:p>
    <w:p w14:paraId="0FA83D72" w14:textId="77777777" w:rsidR="009C0D3F" w:rsidRDefault="00524B31">
      <w:pPr>
        <w:pStyle w:val="CodeA"/>
      </w:pPr>
      <w:r>
        <w:t xml:space="preserve">$ </w:t>
      </w:r>
      <w:r w:rsidRPr="007D00C4">
        <w:rPr>
          <w:rStyle w:val="EmphasisBold"/>
          <w:rPrChange w:id="820" w:author="Carol Nichols" w:date="2017-11-21T13:24:00Z">
            <w:rPr/>
          </w:rPrChange>
        </w:rPr>
        <w:t>cargo run</w:t>
      </w:r>
    </w:p>
    <w:p w14:paraId="444A0692" w14:textId="77777777" w:rsidR="009C0D3F" w:rsidRDefault="00524B31">
      <w:pPr>
        <w:pStyle w:val="CodeB"/>
      </w:pPr>
      <w:r>
        <w:t xml:space="preserve">   Compiling minigrep v0.1.0 (file:///projects/minigrep)</w:t>
      </w:r>
    </w:p>
    <w:p w14:paraId="66EAE5CE" w14:textId="77777777" w:rsidR="009C0D3F" w:rsidRDefault="00524B31">
      <w:pPr>
        <w:pStyle w:val="CodeB"/>
      </w:pPr>
      <w:r>
        <w:t xml:space="preserve">    Finished dev [unoptimized + debuginfo] target(s) in 0.48 secs</w:t>
      </w:r>
    </w:p>
    <w:p w14:paraId="5C7EF6B6" w14:textId="77777777" w:rsidR="009C0D3F" w:rsidRDefault="00524B31">
      <w:pPr>
        <w:pStyle w:val="CodeB"/>
      </w:pPr>
      <w:r>
        <w:t xml:space="preserve">     Running `target/debug/minigrep`</w:t>
      </w:r>
    </w:p>
    <w:p w14:paraId="0DCB8D05" w14:textId="77777777" w:rsidR="009C0D3F" w:rsidRDefault="00524B31" w:rsidP="00F478EC">
      <w:pPr>
        <w:pStyle w:val="CodeC"/>
      </w:pPr>
      <w:r>
        <w:t>Problem parsing arguments: not enough arguments</w:t>
      </w:r>
    </w:p>
    <w:p w14:paraId="54EDB7AE" w14:textId="77777777" w:rsidR="009C0D3F" w:rsidRDefault="00524B31" w:rsidP="000B47BE">
      <w:pPr>
        <w:pStyle w:val="Body"/>
      </w:pPr>
      <w:r>
        <w:t>Great! This output is much friendlier for our users.</w:t>
      </w:r>
    </w:p>
    <w:p w14:paraId="3EAC7743" w14:textId="77777777" w:rsidR="009C0D3F" w:rsidRDefault="00524B31">
      <w:pPr>
        <w:pStyle w:val="HeadB"/>
      </w:pPr>
      <w:bookmarkStart w:id="821" w:name="extracting-a-`run`-function"/>
      <w:bookmarkStart w:id="822" w:name="_Toc486341785"/>
      <w:bookmarkStart w:id="823" w:name="_Toc496541054"/>
      <w:bookmarkEnd w:id="821"/>
      <w:r>
        <w:t xml:space="preserve">Extracting </w:t>
      </w:r>
      <w:r w:rsidRPr="0089724B">
        <w:t xml:space="preserve">Logic from </w:t>
      </w:r>
      <w:bookmarkEnd w:id="822"/>
      <w:r w:rsidRPr="007716C1">
        <w:rPr>
          <w:rStyle w:val="Literal"/>
          <w:rPrChange w:id="824" w:author="Carol Nichols" w:date="2017-11-20T16:35:00Z">
            <w:rPr/>
          </w:rPrChange>
        </w:rPr>
        <w:t>main</w:t>
      </w:r>
      <w:bookmarkEnd w:id="823"/>
    </w:p>
    <w:p w14:paraId="79681223" w14:textId="32E74F0E" w:rsidR="009C0D3F" w:rsidRDefault="00524B31" w:rsidP="0089724B">
      <w:pPr>
        <w:pStyle w:val="BodyFirst"/>
        <w:rPr>
          <w:ins w:id="825" w:author="janelle" w:date="2017-11-16T15:03:00Z"/>
        </w:rPr>
      </w:pPr>
      <w:r>
        <w:t xml:space="preserve">Now </w:t>
      </w:r>
      <w:ins w:id="826" w:author="AnneMarieW" w:date="2017-10-26T11:29:00Z">
        <w:r w:rsidR="000D5464">
          <w:t xml:space="preserve">that </w:t>
        </w:r>
      </w:ins>
      <w:r>
        <w:t>we’</w:t>
      </w:r>
      <w:del w:id="827" w:author="AnneMarieW" w:date="2017-10-26T11:29:00Z">
        <w:r w:rsidDel="000D5464">
          <w:delText>re</w:delText>
        </w:r>
      </w:del>
      <w:ins w:id="828" w:author="AnneMarieW" w:date="2017-10-26T11:29:00Z">
        <w:r w:rsidR="000D5464">
          <w:t>ve finished</w:t>
        </w:r>
      </w:ins>
      <w:del w:id="829" w:author="AnneMarieW" w:date="2017-10-26T11:29:00Z">
        <w:r w:rsidDel="000D5464">
          <w:delText xml:space="preserve"> done</w:delText>
        </w:r>
      </w:del>
      <w:r>
        <w:t xml:space="preserve"> refactoring </w:t>
      </w:r>
      <w:del w:id="830" w:author="AnneMarieW" w:date="2017-10-26T11:29:00Z">
        <w:r w:rsidDel="000D5464">
          <w:delText>our</w:delText>
        </w:r>
      </w:del>
      <w:ins w:id="831" w:author="AnneMarieW" w:date="2017-10-26T11:29:00Z">
        <w:r w:rsidR="000D5464">
          <w:t>the</w:t>
        </w:r>
      </w:ins>
      <w:r>
        <w:t xml:space="preserve"> configuration parsing</w:t>
      </w:r>
      <w:del w:id="832" w:author="AnneMarieW" w:date="2017-10-26T11:29:00Z">
        <w:r w:rsidDel="000D5464">
          <w:delText>;</w:delText>
        </w:r>
      </w:del>
      <w:ins w:id="833" w:author="AnneMarieW" w:date="2017-10-26T11:29:00Z">
        <w:r w:rsidR="000D5464">
          <w:t>,</w:t>
        </w:r>
      </w:ins>
      <w:r>
        <w:t xml:space="preserve"> let’s turn to </w:t>
      </w:r>
      <w:del w:id="834" w:author="AnneMarieW" w:date="2017-10-26T11:29:00Z">
        <w:r w:rsidDel="000D5464">
          <w:delText>our</w:delText>
        </w:r>
      </w:del>
      <w:ins w:id="835" w:author="AnneMarieW" w:date="2017-10-26T11:29:00Z">
        <w:r w:rsidR="000D5464">
          <w:t>the</w:t>
        </w:r>
      </w:ins>
      <w:r>
        <w:t xml:space="preserve"> program’s logic. As we </w:t>
      </w:r>
      <w:del w:id="836" w:author="AnneMarieW" w:date="2017-10-26T11:31:00Z">
        <w:r w:rsidDel="000D5464">
          <w:delText xml:space="preserve">laid out </w:delText>
        </w:r>
      </w:del>
      <w:ins w:id="837" w:author="AnneMarieW" w:date="2017-10-26T11:31:00Z">
        <w:r w:rsidR="000D5464">
          <w:t xml:space="preserve">stated </w:t>
        </w:r>
      </w:ins>
      <w:r>
        <w:t>in</w:t>
      </w:r>
      <w:del w:id="838" w:author="janelle" w:date="2017-11-16T15:03:00Z">
        <w:r w:rsidDel="00C32189">
          <w:delText xml:space="preserve"> the</w:delText>
        </w:r>
      </w:del>
      <w:r>
        <w:t xml:space="preserve"> “Separation of Concerns for Binary Projects” </w:t>
      </w:r>
      <w:del w:id="839" w:author="janelle" w:date="2017-11-16T15:03:00Z">
        <w:r w:rsidDel="00C32189">
          <w:delText>section</w:delText>
        </w:r>
      </w:del>
      <w:ins w:id="840" w:author="AnneMarieW" w:date="2017-10-26T11:32:00Z">
        <w:del w:id="841" w:author="janelle" w:date="2017-11-16T15:03:00Z">
          <w:r w:rsidR="000D5464" w:rsidDel="00C32189">
            <w:delText xml:space="preserve"> </w:delText>
          </w:r>
        </w:del>
        <w:r w:rsidR="000D5464" w:rsidRPr="00C32189">
          <w:rPr>
            <w:highlight w:val="yellow"/>
            <w:rPrChange w:id="842" w:author="janelle" w:date="2017-11-16T15:03:00Z">
              <w:rPr/>
            </w:rPrChange>
          </w:rPr>
          <w:t>on page XX</w:t>
        </w:r>
      </w:ins>
      <w:r>
        <w:t>, we’</w:t>
      </w:r>
      <w:del w:id="843" w:author="AnneMarieW" w:date="2017-10-26T11:30:00Z">
        <w:r w:rsidDel="000D5464">
          <w:delText>re</w:delText>
        </w:r>
      </w:del>
      <w:ins w:id="844" w:author="AnneMarieW" w:date="2017-10-26T11:30:00Z">
        <w:r w:rsidR="000D5464">
          <w:t>ll</w:t>
        </w:r>
      </w:ins>
      <w:del w:id="845" w:author="AnneMarieW" w:date="2017-10-26T11:30:00Z">
        <w:r w:rsidDel="000D5464">
          <w:delText xml:space="preserve"> going to</w:delText>
        </w:r>
      </w:del>
      <w:r>
        <w:t xml:space="preserve"> extract a function named </w:t>
      </w:r>
      <w:r>
        <w:rPr>
          <w:rStyle w:val="Literal"/>
        </w:rPr>
        <w:t>run</w:t>
      </w:r>
      <w:r>
        <w:t xml:space="preserve"> that will hold all </w:t>
      </w:r>
      <w:del w:id="846" w:author="AnneMarieW" w:date="2017-10-26T11:30:00Z">
        <w:r w:rsidDel="000D5464">
          <w:delText xml:space="preserve">of </w:delText>
        </w:r>
      </w:del>
      <w:r>
        <w:t xml:space="preserve">the logic currently in the </w:t>
      </w:r>
      <w:r>
        <w:rPr>
          <w:rStyle w:val="Literal"/>
        </w:rPr>
        <w:t>main</w:t>
      </w:r>
      <w:r>
        <w:rPr>
          <w:rFonts w:eastAsia="Microsoft YaHei"/>
        </w:rPr>
        <w:t xml:space="preserve"> </w:t>
      </w:r>
      <w:r>
        <w:t>function</w:t>
      </w:r>
      <w:r>
        <w:rPr>
          <w:rFonts w:eastAsia="Microsoft YaHei"/>
        </w:rPr>
        <w:t xml:space="preserve"> </w:t>
      </w:r>
      <w:ins w:id="847" w:author="AnneMarieW" w:date="2017-10-26T11:30:00Z">
        <w:r w:rsidR="000D5464">
          <w:rPr>
            <w:rFonts w:eastAsia="Microsoft YaHei"/>
          </w:rPr>
          <w:t>that is</w:t>
        </w:r>
        <w:del w:id="848" w:author="Carol Nichols" w:date="2017-11-20T16:36:00Z">
          <w:r w:rsidR="000D5464" w:rsidDel="00A065F3">
            <w:rPr>
              <w:rFonts w:eastAsia="Microsoft YaHei"/>
            </w:rPr>
            <w:delText xml:space="preserve"> </w:delText>
          </w:r>
        </w:del>
      </w:ins>
      <w:r>
        <w:t>n</w:t>
      </w:r>
      <w:ins w:id="849" w:author="Carol Nichols" w:date="2017-11-20T16:36:00Z">
        <w:r w:rsidR="00A065F3">
          <w:t>’</w:t>
        </w:r>
      </w:ins>
      <w:del w:id="850" w:author="Carol Nichols" w:date="2017-11-20T16:36:00Z">
        <w:r w:rsidDel="00A065F3">
          <w:delText>o</w:delText>
        </w:r>
      </w:del>
      <w:r>
        <w:t>t involved with setting up configuration or handling errors.</w:t>
      </w:r>
      <w:del w:id="851" w:author="AnneMarieW" w:date="2017-10-26T11:30:00Z">
        <w:r w:rsidDel="000D5464">
          <w:delText xml:space="preserve"> Once</w:delText>
        </w:r>
      </w:del>
      <w:ins w:id="852" w:author="AnneMarieW" w:date="2017-10-26T11:30:00Z">
        <w:r w:rsidR="000D5464">
          <w:t xml:space="preserve"> When</w:t>
        </w:r>
      </w:ins>
      <w:r>
        <w:t xml:space="preserve"> we’re done, </w:t>
      </w:r>
      <w:r>
        <w:rPr>
          <w:rStyle w:val="Literal"/>
        </w:rPr>
        <w:t>main</w:t>
      </w:r>
      <w:r>
        <w:t xml:space="preserve"> will be concise and easy to verify by inspection, and we’ll be able to write tests for all</w:t>
      </w:r>
      <w:del w:id="853" w:author="AnneMarieW" w:date="2017-10-26T11:30:00Z">
        <w:r w:rsidDel="000D5464">
          <w:delText xml:space="preserve"> of</w:delText>
        </w:r>
      </w:del>
      <w:r>
        <w:t xml:space="preserve"> the other logic.</w:t>
      </w:r>
    </w:p>
    <w:p w14:paraId="288CCFE3" w14:textId="77777777" w:rsidR="00C32189" w:rsidRPr="00C32189" w:rsidRDefault="00C32189">
      <w:pPr>
        <w:pStyle w:val="ProductionDirective"/>
        <w:pPrChange w:id="854" w:author="janelle" w:date="2017-11-16T15:03:00Z">
          <w:pPr>
            <w:pStyle w:val="BodyFirst"/>
          </w:pPr>
        </w:pPrChange>
      </w:pPr>
      <w:ins w:id="855" w:author="janelle" w:date="2017-11-16T15:03:00Z">
        <w:r>
          <w:t>Prod: fill/confirm xref</w:t>
        </w:r>
      </w:ins>
    </w:p>
    <w:p w14:paraId="3D100504" w14:textId="1D71D9AF" w:rsidR="009C0D3F" w:rsidRDefault="00524B31" w:rsidP="000B47BE">
      <w:pPr>
        <w:pStyle w:val="Body"/>
        <w:rPr>
          <w:ins w:id="856" w:author="AnneMarieW" w:date="2017-10-26T11:34:00Z"/>
        </w:rPr>
      </w:pPr>
      <w:r>
        <w:t xml:space="preserve">Listing 12-11 shows the extracted </w:t>
      </w:r>
      <w:r>
        <w:rPr>
          <w:rStyle w:val="Literal"/>
        </w:rPr>
        <w:t>run</w:t>
      </w:r>
      <w:r>
        <w:t xml:space="preserve"> function. For now, we’re </w:t>
      </w:r>
      <w:ins w:id="857" w:author="AnneMarieW" w:date="2017-10-26T11:32:00Z">
        <w:r w:rsidR="000D5464">
          <w:t xml:space="preserve">just </w:t>
        </w:r>
      </w:ins>
      <w:r>
        <w:t xml:space="preserve">making </w:t>
      </w:r>
      <w:del w:id="858" w:author="AnneMarieW" w:date="2017-10-26T11:32:00Z">
        <w:r w:rsidDel="000D5464">
          <w:delText xml:space="preserve">only </w:delText>
        </w:r>
      </w:del>
      <w:r>
        <w:t xml:space="preserve">the small, incremental improvement of extracting the function. We’re still defining the function in </w:t>
      </w:r>
      <w:r>
        <w:rPr>
          <w:rStyle w:val="EmphasisItalic"/>
        </w:rPr>
        <w:t>src/main.rs</w:t>
      </w:r>
      <w:ins w:id="859" w:author="Carol Nichols" w:date="2017-11-20T16:37:00Z">
        <w:r w:rsidR="003C3AAC">
          <w:t>:</w:t>
        </w:r>
      </w:ins>
      <w:ins w:id="860" w:author="AnneMarieW" w:date="2017-10-27T11:29:00Z">
        <w:del w:id="861" w:author="Carol Nichols" w:date="2017-11-20T16:37:00Z">
          <w:r w:rsidR="00B15700" w:rsidDel="003C3AAC">
            <w:delText>.</w:delText>
          </w:r>
        </w:del>
      </w:ins>
      <w:del w:id="862" w:author="AnneMarieW" w:date="2017-10-27T11:29:00Z">
        <w:r w:rsidDel="00B15700">
          <w:delText>:</w:delText>
        </w:r>
      </w:del>
    </w:p>
    <w:p w14:paraId="2A9D4438" w14:textId="77777777" w:rsidR="00C77B8D" w:rsidRDefault="000D5464">
      <w:pPr>
        <w:pStyle w:val="ProductionDirective"/>
        <w:pPrChange w:id="863" w:author="AnneMarieW" w:date="2017-10-26T11:34:00Z">
          <w:pPr>
            <w:pStyle w:val="Body"/>
          </w:pPr>
        </w:pPrChange>
      </w:pPr>
      <w:ins w:id="864" w:author="AnneMarieW" w:date="2017-10-26T11:34:00Z">
        <w:r>
          <w:rPr>
            <w:rFonts w:eastAsia="Microsoft YaHei"/>
          </w:rPr>
          <w:t>Prod: See the cross-reference above.</w:t>
        </w:r>
      </w:ins>
    </w:p>
    <w:p w14:paraId="6E4EE30B" w14:textId="77777777" w:rsidR="009C0D3F" w:rsidRDefault="00524B31">
      <w:pPr>
        <w:pStyle w:val="ProductionDirective"/>
      </w:pPr>
      <w:del w:id="865" w:author="janelle" w:date="2017-11-16T15:04:00Z">
        <w:r w:rsidDel="00C32189">
          <w:delText xml:space="preserve">Filename: </w:delText>
        </w:r>
      </w:del>
      <w:r>
        <w:t>src/main.rs</w:t>
      </w:r>
    </w:p>
    <w:p w14:paraId="636920DE" w14:textId="77777777" w:rsidR="009C0D3F" w:rsidRDefault="00524B31">
      <w:pPr>
        <w:pStyle w:val="CodeA"/>
      </w:pPr>
      <w:r w:rsidRPr="006339C5">
        <w:rPr>
          <w:rStyle w:val="Literal-Gray"/>
        </w:rPr>
        <w:t>fn main() {</w:t>
      </w:r>
    </w:p>
    <w:p w14:paraId="531ED8DD" w14:textId="77777777" w:rsidR="009C0D3F" w:rsidRDefault="00524B31">
      <w:pPr>
        <w:pStyle w:val="CodeB"/>
      </w:pPr>
      <w:r w:rsidRPr="006339C5">
        <w:rPr>
          <w:rStyle w:val="Literal-Gray"/>
        </w:rPr>
        <w:t xml:space="preserve"> </w:t>
      </w:r>
      <w:r>
        <w:rPr>
          <w:rStyle w:val="Literal-Gray"/>
        </w:rPr>
        <w:t xml:space="preserve">  </w:t>
      </w:r>
      <w:r w:rsidRPr="006339C5">
        <w:rPr>
          <w:rStyle w:val="Literal-Gray"/>
        </w:rPr>
        <w:t xml:space="preserve"> // </w:t>
      </w:r>
      <w:del w:id="866" w:author="janelle" w:date="2017-11-16T11:25:00Z">
        <w:r w:rsidRPr="006339C5" w:rsidDel="008071EC">
          <w:rPr>
            <w:rStyle w:val="Literal-Gray"/>
          </w:rPr>
          <w:delText>...</w:delText>
        </w:r>
      </w:del>
      <w:ins w:id="867" w:author="janelle" w:date="2017-11-16T11:25:00Z">
        <w:r w:rsidR="008071EC">
          <w:rPr>
            <w:rStyle w:val="Literal-Gray"/>
          </w:rPr>
          <w:t>--</w:t>
        </w:r>
      </w:ins>
      <w:r w:rsidRPr="006339C5">
        <w:rPr>
          <w:rStyle w:val="Literal-Gray"/>
        </w:rPr>
        <w:t>snip</w:t>
      </w:r>
      <w:ins w:id="868" w:author="janelle" w:date="2017-11-16T11:25:00Z">
        <w:r w:rsidR="008071EC">
          <w:rPr>
            <w:rStyle w:val="Literal-Gray"/>
          </w:rPr>
          <w:t>--</w:t>
        </w:r>
      </w:ins>
      <w:del w:id="869" w:author="janelle" w:date="2017-11-16T11:25:00Z">
        <w:r w:rsidRPr="006339C5" w:rsidDel="008071EC">
          <w:rPr>
            <w:rStyle w:val="Literal-Gray"/>
          </w:rPr>
          <w:delText>...</w:delText>
        </w:r>
      </w:del>
    </w:p>
    <w:p w14:paraId="6172658F" w14:textId="77777777" w:rsidR="009C0D3F" w:rsidRDefault="009C0D3F">
      <w:pPr>
        <w:pStyle w:val="CodeB"/>
        <w:rPr>
          <w:rStyle w:val="Literal-Gray"/>
        </w:rPr>
      </w:pPr>
    </w:p>
    <w:p w14:paraId="7CAEFF87" w14:textId="77777777" w:rsidR="009C0D3F" w:rsidRDefault="00524B31">
      <w:pPr>
        <w:pStyle w:val="CodeB"/>
      </w:pPr>
      <w:r>
        <w:rPr>
          <w:rStyle w:val="Literal-Gray"/>
        </w:rPr>
        <w:t xml:space="preserve">  </w:t>
      </w:r>
      <w:r w:rsidRPr="006339C5">
        <w:rPr>
          <w:rStyle w:val="Literal-Gray"/>
        </w:rPr>
        <w:t xml:space="preserve">  println!("Searching for {}", config.query);</w:t>
      </w:r>
    </w:p>
    <w:p w14:paraId="608DE36A" w14:textId="77777777" w:rsidR="009C0D3F" w:rsidRDefault="00524B31">
      <w:pPr>
        <w:pStyle w:val="CodeB"/>
      </w:pPr>
      <w:r>
        <w:rPr>
          <w:rStyle w:val="Literal-Gray"/>
        </w:rPr>
        <w:t xml:space="preserve">  </w:t>
      </w:r>
      <w:r w:rsidRPr="006339C5">
        <w:rPr>
          <w:rStyle w:val="Literal-Gray"/>
        </w:rPr>
        <w:t xml:space="preserve">  println!("In file {}", config.filename);</w:t>
      </w:r>
    </w:p>
    <w:p w14:paraId="3E5A3FA3" w14:textId="77777777" w:rsidR="009C0D3F" w:rsidRDefault="009C0D3F">
      <w:pPr>
        <w:pStyle w:val="CodeB"/>
        <w:rPr>
          <w:rStyle w:val="Literal-Gray"/>
        </w:rPr>
      </w:pPr>
    </w:p>
    <w:p w14:paraId="274819CC" w14:textId="77777777" w:rsidR="009C0D3F" w:rsidRDefault="00524B31">
      <w:pPr>
        <w:pStyle w:val="CodeB"/>
      </w:pPr>
      <w:r>
        <w:t xml:space="preserve">    run(config);</w:t>
      </w:r>
    </w:p>
    <w:p w14:paraId="141268D3" w14:textId="77777777" w:rsidR="009C0D3F" w:rsidRDefault="00524B31">
      <w:pPr>
        <w:pStyle w:val="CodeB"/>
      </w:pPr>
      <w:r w:rsidRPr="006339C5">
        <w:rPr>
          <w:rStyle w:val="Literal-Gray"/>
        </w:rPr>
        <w:t>}</w:t>
      </w:r>
    </w:p>
    <w:p w14:paraId="214C2598" w14:textId="77777777" w:rsidR="009C0D3F" w:rsidRDefault="009C0D3F">
      <w:pPr>
        <w:pStyle w:val="CodeB"/>
      </w:pPr>
    </w:p>
    <w:p w14:paraId="014B01E1" w14:textId="77777777" w:rsidR="009C0D3F" w:rsidRDefault="00524B31">
      <w:pPr>
        <w:pStyle w:val="CodeB"/>
      </w:pPr>
      <w:r>
        <w:t>fn run(config: Config) {</w:t>
      </w:r>
    </w:p>
    <w:p w14:paraId="3593B70E" w14:textId="77777777" w:rsidR="009C0D3F" w:rsidRDefault="00524B31">
      <w:pPr>
        <w:pStyle w:val="CodeB"/>
      </w:pPr>
      <w:r>
        <w:t xml:space="preserve">    let mut f = File::open(config.filename).expect("file not found");</w:t>
      </w:r>
    </w:p>
    <w:p w14:paraId="7EE27544" w14:textId="77777777" w:rsidR="009C0D3F" w:rsidRDefault="009C0D3F">
      <w:pPr>
        <w:pStyle w:val="CodeB"/>
      </w:pPr>
    </w:p>
    <w:p w14:paraId="50B9AD8F" w14:textId="77777777" w:rsidR="009C0D3F" w:rsidRDefault="00524B31">
      <w:pPr>
        <w:pStyle w:val="CodeB"/>
      </w:pPr>
      <w:r>
        <w:t xml:space="preserve">    let mut contents = String::new();</w:t>
      </w:r>
    </w:p>
    <w:p w14:paraId="7E442A87" w14:textId="77777777" w:rsidR="009C0D3F" w:rsidRDefault="00524B31">
      <w:pPr>
        <w:pStyle w:val="CodeB"/>
      </w:pPr>
      <w:r>
        <w:t xml:space="preserve">    f.read_to_string(&amp;mut contents)</w:t>
      </w:r>
    </w:p>
    <w:p w14:paraId="1820663F" w14:textId="77777777" w:rsidR="009C0D3F" w:rsidRDefault="00524B31">
      <w:pPr>
        <w:pStyle w:val="CodeB"/>
      </w:pPr>
      <w:r>
        <w:t xml:space="preserve">        .expect("something went wrong reading the file");</w:t>
      </w:r>
    </w:p>
    <w:p w14:paraId="2DFF3343" w14:textId="77777777" w:rsidR="009C0D3F" w:rsidRDefault="009C0D3F">
      <w:pPr>
        <w:pStyle w:val="CodeB"/>
      </w:pPr>
    </w:p>
    <w:p w14:paraId="325E69E8" w14:textId="77777777" w:rsidR="009C0D3F" w:rsidRDefault="00524B31">
      <w:pPr>
        <w:pStyle w:val="CodeB"/>
      </w:pPr>
      <w:r>
        <w:t xml:space="preserve">    println!("With text:\n{}", contents);</w:t>
      </w:r>
    </w:p>
    <w:p w14:paraId="6B11B794" w14:textId="77777777" w:rsidR="009C0D3F" w:rsidRDefault="00524B31">
      <w:pPr>
        <w:pStyle w:val="CodeB"/>
      </w:pPr>
      <w:r>
        <w:t>}</w:t>
      </w:r>
    </w:p>
    <w:p w14:paraId="21BCA1DA" w14:textId="77777777" w:rsidR="009C0D3F" w:rsidRDefault="009C0D3F">
      <w:pPr>
        <w:pStyle w:val="CodeB"/>
      </w:pPr>
    </w:p>
    <w:p w14:paraId="5C99F00D" w14:textId="77777777" w:rsidR="009C0D3F" w:rsidRDefault="00524B31" w:rsidP="00F478EC">
      <w:pPr>
        <w:pStyle w:val="CodeC"/>
      </w:pPr>
      <w:r w:rsidRPr="006339C5">
        <w:rPr>
          <w:rStyle w:val="Literal-Gray"/>
        </w:rPr>
        <w:t xml:space="preserve">// </w:t>
      </w:r>
      <w:del w:id="870" w:author="janelle" w:date="2017-11-16T11:26:00Z">
        <w:r w:rsidRPr="006339C5" w:rsidDel="008071EC">
          <w:rPr>
            <w:rStyle w:val="Literal-Gray"/>
          </w:rPr>
          <w:delText>...</w:delText>
        </w:r>
      </w:del>
      <w:ins w:id="871" w:author="janelle" w:date="2017-11-16T11:25:00Z">
        <w:r w:rsidR="008071EC">
          <w:rPr>
            <w:rStyle w:val="Literal-Gray"/>
          </w:rPr>
          <w:t>--</w:t>
        </w:r>
      </w:ins>
      <w:r w:rsidRPr="006339C5">
        <w:rPr>
          <w:rStyle w:val="Literal-Gray"/>
        </w:rPr>
        <w:t>snip</w:t>
      </w:r>
      <w:ins w:id="872" w:author="janelle" w:date="2017-11-16T11:25:00Z">
        <w:r w:rsidR="008071EC">
          <w:rPr>
            <w:rStyle w:val="Literal-Gray"/>
          </w:rPr>
          <w:t>--</w:t>
        </w:r>
      </w:ins>
      <w:del w:id="873" w:author="janelle" w:date="2017-11-16T11:25:00Z">
        <w:r w:rsidRPr="006339C5" w:rsidDel="008071EC">
          <w:rPr>
            <w:rStyle w:val="Literal-Gray"/>
          </w:rPr>
          <w:delText>...</w:delText>
        </w:r>
      </w:del>
    </w:p>
    <w:p w14:paraId="189B03FB" w14:textId="77777777" w:rsidR="009C0D3F" w:rsidRDefault="00524B31">
      <w:pPr>
        <w:pStyle w:val="Listing"/>
      </w:pPr>
      <w:r>
        <w:t xml:space="preserve">Listing 12-11: Extracting a </w:t>
      </w:r>
      <w:r w:rsidR="00890D17" w:rsidRPr="00890D17">
        <w:rPr>
          <w:rStyle w:val="LiteralCaption"/>
          <w:rPrChange w:id="874" w:author="janelle" w:date="2017-10-24T10:51:00Z">
            <w:rPr>
              <w:rStyle w:val="Literal"/>
            </w:rPr>
          </w:rPrChange>
        </w:rPr>
        <w:t>run</w:t>
      </w:r>
      <w:r>
        <w:t xml:space="preserve"> function containing the rest of the program logic</w:t>
      </w:r>
    </w:p>
    <w:p w14:paraId="0DF4852F" w14:textId="77777777" w:rsidR="009C0D3F" w:rsidRDefault="00524B31" w:rsidP="000B47BE">
      <w:pPr>
        <w:pStyle w:val="Body"/>
      </w:pPr>
      <w:r>
        <w:t xml:space="preserve">The </w:t>
      </w:r>
      <w:r>
        <w:rPr>
          <w:rStyle w:val="Literal"/>
        </w:rPr>
        <w:t>run</w:t>
      </w:r>
      <w:r>
        <w:t xml:space="preserve"> function now contains all the remaining logic from </w:t>
      </w:r>
      <w:r>
        <w:rPr>
          <w:rStyle w:val="Literal"/>
        </w:rPr>
        <w:t>main</w:t>
      </w:r>
      <w:del w:id="875" w:author="AnneMarieW" w:date="2017-10-26T11:35:00Z">
        <w:r w:rsidDel="00DA7D63">
          <w:delText xml:space="preserve"> </w:delText>
        </w:r>
      </w:del>
      <w:ins w:id="876" w:author="AnneMarieW" w:date="2017-10-26T11:35:00Z">
        <w:r w:rsidR="00DA7D63">
          <w:t xml:space="preserve">, </w:t>
        </w:r>
      </w:ins>
      <w:r>
        <w:t xml:space="preserve">starting from reading the file. The </w:t>
      </w:r>
      <w:r>
        <w:rPr>
          <w:rStyle w:val="Literal"/>
        </w:rPr>
        <w:t>run</w:t>
      </w:r>
      <w:r>
        <w:t xml:space="preserve"> function takes the </w:t>
      </w:r>
      <w:r>
        <w:rPr>
          <w:rStyle w:val="Literal"/>
        </w:rPr>
        <w:t>Config</w:t>
      </w:r>
      <w:r>
        <w:t xml:space="preserve"> instance as an argument.</w:t>
      </w:r>
    </w:p>
    <w:p w14:paraId="78A61D1C" w14:textId="77777777" w:rsidR="009C0D3F" w:rsidRDefault="00524B31">
      <w:pPr>
        <w:pStyle w:val="HeadC"/>
      </w:pPr>
      <w:bookmarkStart w:id="877" w:name="returning-errors-from-the-`run`-function"/>
      <w:bookmarkStart w:id="878" w:name="_Toc486341786"/>
      <w:bookmarkStart w:id="879" w:name="_Toc496541055"/>
      <w:bookmarkEnd w:id="877"/>
      <w:r>
        <w:t xml:space="preserve">Returning Errors </w:t>
      </w:r>
      <w:r w:rsidRPr="0089724B">
        <w:t xml:space="preserve">from the </w:t>
      </w:r>
      <w:r w:rsidRPr="000B3C7D">
        <w:rPr>
          <w:rStyle w:val="Literal"/>
          <w:rPrChange w:id="880" w:author="Carol Nichols" w:date="2017-11-20T16:42:00Z">
            <w:rPr/>
          </w:rPrChange>
        </w:rPr>
        <w:t>run</w:t>
      </w:r>
      <w:r w:rsidRPr="0089724B">
        <w:t xml:space="preserve"> </w:t>
      </w:r>
      <w:bookmarkEnd w:id="878"/>
      <w:r w:rsidRPr="0089724B">
        <w:t>Function</w:t>
      </w:r>
      <w:bookmarkEnd w:id="879"/>
    </w:p>
    <w:p w14:paraId="17B7AE7D" w14:textId="3AED1FA5" w:rsidR="009C0D3F" w:rsidRDefault="00524B31" w:rsidP="0089724B">
      <w:pPr>
        <w:pStyle w:val="BodyFirst"/>
      </w:pPr>
      <w:r>
        <w:t>With the remaining program logic separated</w:t>
      </w:r>
      <w:r>
        <w:rPr>
          <w:rFonts w:eastAsia="Microsoft YaHei"/>
        </w:rPr>
        <w:t xml:space="preserve"> </w:t>
      </w:r>
      <w:r>
        <w:t xml:space="preserve">into the </w:t>
      </w:r>
      <w:r>
        <w:rPr>
          <w:rStyle w:val="Literal"/>
        </w:rPr>
        <w:t>run</w:t>
      </w:r>
      <w:r>
        <w:t xml:space="preserve"> function, we can improve the error handling</w:t>
      </w:r>
      <w:ins w:id="881" w:author="AnneMarieW" w:date="2017-10-26T11:36:00Z">
        <w:r w:rsidR="00196131">
          <w:t>, as</w:t>
        </w:r>
      </w:ins>
      <w:del w:id="882" w:author="AnneMarieW" w:date="2017-10-26T11:36:00Z">
        <w:r w:rsidDel="00196131">
          <w:delText xml:space="preserve"> like</w:delText>
        </w:r>
      </w:del>
      <w:r>
        <w:t xml:space="preserve"> we did with </w:t>
      </w:r>
      <w:r>
        <w:rPr>
          <w:rStyle w:val="Literal"/>
        </w:rPr>
        <w:t>Config::new</w:t>
      </w:r>
      <w:r>
        <w:t xml:space="preserve"> in</w:t>
      </w:r>
      <w:r>
        <w:rPr>
          <w:rFonts w:eastAsia="Microsoft YaHei"/>
        </w:rPr>
        <w:t xml:space="preserve"> </w:t>
      </w:r>
      <w:r>
        <w:t xml:space="preserve">Listing 12-9. Instead of allowing the program to panic by calling </w:t>
      </w:r>
      <w:r>
        <w:rPr>
          <w:rStyle w:val="Literal"/>
        </w:rPr>
        <w:t>expect</w:t>
      </w:r>
      <w:r>
        <w:t xml:space="preserve">, the </w:t>
      </w:r>
      <w:r>
        <w:rPr>
          <w:rStyle w:val="Literal"/>
        </w:rPr>
        <w:t>run</w:t>
      </w:r>
      <w:r>
        <w:t xml:space="preserve"> function will return a </w:t>
      </w:r>
      <w:r>
        <w:rPr>
          <w:rStyle w:val="Literal"/>
        </w:rPr>
        <w:t>Result&lt;T, E&gt;</w:t>
      </w:r>
      <w:r>
        <w:t xml:space="preserve"> when something goes wrong. This will let us further consolidate</w:t>
      </w:r>
      <w:r w:rsidR="0000614D">
        <w:t xml:space="preserve"> into </w:t>
      </w:r>
      <w:r w:rsidR="0000614D">
        <w:rPr>
          <w:rStyle w:val="Literal"/>
        </w:rPr>
        <w:t>main</w:t>
      </w:r>
      <w:r>
        <w:t xml:space="preserve"> the logic around handling errors in a user-friendly way. Listing 12-12 shows the changes </w:t>
      </w:r>
      <w:del w:id="883" w:author="AnneMarieW" w:date="2017-10-26T11:36:00Z">
        <w:r w:rsidDel="001B0A65">
          <w:delText>you</w:delText>
        </w:r>
      </w:del>
      <w:ins w:id="884" w:author="AnneMarieW" w:date="2017-10-26T11:36:00Z">
        <w:r w:rsidR="001B0A65">
          <w:t>we</w:t>
        </w:r>
      </w:ins>
      <w:r>
        <w:t xml:space="preserve"> need to make to the signature and body of </w:t>
      </w:r>
      <w:r>
        <w:rPr>
          <w:rStyle w:val="Literal"/>
        </w:rPr>
        <w:t>run</w:t>
      </w:r>
      <w:ins w:id="885" w:author="AnneMarieW" w:date="2017-10-27T11:30:00Z">
        <w:del w:id="886" w:author="Carol Nichols" w:date="2017-11-20T16:42:00Z">
          <w:r w:rsidR="00B15700" w:rsidDel="0041354B">
            <w:delText>.</w:delText>
          </w:r>
        </w:del>
      </w:ins>
      <w:ins w:id="887" w:author="Carol Nichols" w:date="2017-11-20T16:42:00Z">
        <w:r w:rsidR="0041354B">
          <w:t>:</w:t>
        </w:r>
      </w:ins>
      <w:del w:id="888" w:author="AnneMarieW" w:date="2017-10-27T11:30:00Z">
        <w:r w:rsidDel="00B15700">
          <w:delText>:</w:delText>
        </w:r>
      </w:del>
    </w:p>
    <w:p w14:paraId="7CADB9DD" w14:textId="77777777" w:rsidR="009C0D3F" w:rsidRDefault="00524B31">
      <w:pPr>
        <w:pStyle w:val="ProductionDirective"/>
      </w:pPr>
      <w:del w:id="889" w:author="janelle" w:date="2017-11-16T15:04:00Z">
        <w:r w:rsidDel="007E2340">
          <w:delText xml:space="preserve">Filename: </w:delText>
        </w:r>
      </w:del>
      <w:r>
        <w:t>src/main.rs</w:t>
      </w:r>
    </w:p>
    <w:p w14:paraId="2FC045ED" w14:textId="77777777" w:rsidR="009C0D3F" w:rsidRDefault="00524B31">
      <w:pPr>
        <w:pStyle w:val="CodeA"/>
      </w:pPr>
      <w:r>
        <w:t>use std::error::Error;</w:t>
      </w:r>
    </w:p>
    <w:p w14:paraId="7E476BA3" w14:textId="77777777" w:rsidR="009C0D3F" w:rsidRDefault="009C0D3F">
      <w:pPr>
        <w:pStyle w:val="CodeB"/>
      </w:pPr>
    </w:p>
    <w:p w14:paraId="14F9448D" w14:textId="77777777" w:rsidR="009C0D3F" w:rsidRDefault="00524B31">
      <w:pPr>
        <w:pStyle w:val="CodeB"/>
      </w:pPr>
      <w:r w:rsidRPr="006339C5">
        <w:rPr>
          <w:rStyle w:val="Literal-Gray"/>
        </w:rPr>
        <w:t xml:space="preserve">// </w:t>
      </w:r>
      <w:del w:id="890" w:author="janelle" w:date="2017-11-16T11:26:00Z">
        <w:r w:rsidRPr="006339C5" w:rsidDel="008071EC">
          <w:rPr>
            <w:rStyle w:val="Literal-Gray"/>
          </w:rPr>
          <w:delText>...</w:delText>
        </w:r>
      </w:del>
      <w:ins w:id="891" w:author="janelle" w:date="2017-11-16T11:27:00Z">
        <w:r w:rsidR="008071EC">
          <w:rPr>
            <w:rStyle w:val="Literal-Gray"/>
          </w:rPr>
          <w:t>--</w:t>
        </w:r>
      </w:ins>
      <w:r w:rsidRPr="006339C5">
        <w:rPr>
          <w:rStyle w:val="Literal-Gray"/>
        </w:rPr>
        <w:t>snip</w:t>
      </w:r>
      <w:ins w:id="892" w:author="janelle" w:date="2017-11-16T11:26:00Z">
        <w:r w:rsidR="008071EC">
          <w:rPr>
            <w:rStyle w:val="Literal-Gray"/>
          </w:rPr>
          <w:t>--</w:t>
        </w:r>
      </w:ins>
      <w:del w:id="893" w:author="janelle" w:date="2017-11-16T11:26:00Z">
        <w:r w:rsidRPr="006339C5" w:rsidDel="008071EC">
          <w:rPr>
            <w:rStyle w:val="Literal-Gray"/>
          </w:rPr>
          <w:delText>...</w:delText>
        </w:r>
      </w:del>
    </w:p>
    <w:p w14:paraId="39C7A446" w14:textId="77777777" w:rsidR="009C0D3F" w:rsidRDefault="009C0D3F">
      <w:pPr>
        <w:pStyle w:val="CodeB"/>
        <w:rPr>
          <w:rStyle w:val="Literal-Gray"/>
        </w:rPr>
      </w:pPr>
    </w:p>
    <w:p w14:paraId="3AF5DD1C" w14:textId="77777777" w:rsidR="009C0D3F" w:rsidRDefault="00524B31">
      <w:pPr>
        <w:pStyle w:val="CodeB"/>
      </w:pPr>
      <w:r>
        <w:t>fn run(config: Config) -&gt; Result&lt;(), Box&lt;Error&gt;&gt; {</w:t>
      </w:r>
    </w:p>
    <w:p w14:paraId="0530402F" w14:textId="77777777" w:rsidR="009C0D3F" w:rsidRDefault="00524B31">
      <w:pPr>
        <w:pStyle w:val="CodeB"/>
      </w:pPr>
      <w:r>
        <w:t xml:space="preserve">    let mut f = File::open(config.filename)?;</w:t>
      </w:r>
    </w:p>
    <w:p w14:paraId="271B09B7" w14:textId="77777777" w:rsidR="009C0D3F" w:rsidRDefault="009C0D3F">
      <w:pPr>
        <w:pStyle w:val="CodeB"/>
      </w:pPr>
    </w:p>
    <w:p w14:paraId="535085A0" w14:textId="77777777" w:rsidR="009C0D3F" w:rsidRPr="00945AC1" w:rsidRDefault="00524B31">
      <w:pPr>
        <w:pStyle w:val="CodeB"/>
        <w:rPr>
          <w:rStyle w:val="Literal-Gray"/>
          <w:rPrChange w:id="894" w:author="Carol Nichols" w:date="2017-11-20T16:43:00Z">
            <w:rPr/>
          </w:rPrChange>
        </w:rPr>
      </w:pPr>
      <w:r>
        <w:t xml:space="preserve">    </w:t>
      </w:r>
      <w:r w:rsidRPr="00945AC1">
        <w:rPr>
          <w:rStyle w:val="Literal-Gray"/>
          <w:rPrChange w:id="895" w:author="Carol Nichols" w:date="2017-11-20T16:43:00Z">
            <w:rPr/>
          </w:rPrChange>
        </w:rPr>
        <w:t>let mut contents = String::new();</w:t>
      </w:r>
    </w:p>
    <w:p w14:paraId="5323244A" w14:textId="77777777" w:rsidR="009C0D3F" w:rsidRDefault="00524B31">
      <w:pPr>
        <w:pStyle w:val="CodeB"/>
      </w:pPr>
      <w:r>
        <w:t xml:space="preserve">    f.read_to_string(&amp;mut contents)?;</w:t>
      </w:r>
    </w:p>
    <w:p w14:paraId="06340A92" w14:textId="77777777" w:rsidR="009C0D3F" w:rsidRDefault="009C0D3F">
      <w:pPr>
        <w:pStyle w:val="CodeB"/>
      </w:pPr>
    </w:p>
    <w:p w14:paraId="158634CB" w14:textId="77777777" w:rsidR="009C0D3F" w:rsidRPr="00945AC1" w:rsidRDefault="00524B31">
      <w:pPr>
        <w:pStyle w:val="CodeB"/>
        <w:rPr>
          <w:rStyle w:val="Literal-Gray"/>
          <w:rPrChange w:id="896" w:author="Carol Nichols" w:date="2017-11-20T16:44:00Z">
            <w:rPr/>
          </w:rPrChange>
        </w:rPr>
      </w:pPr>
      <w:r>
        <w:t xml:space="preserve">    </w:t>
      </w:r>
      <w:r w:rsidRPr="00945AC1">
        <w:rPr>
          <w:rStyle w:val="Literal-Gray"/>
          <w:rPrChange w:id="897" w:author="Carol Nichols" w:date="2017-11-20T16:44:00Z">
            <w:rPr/>
          </w:rPrChange>
        </w:rPr>
        <w:t>println!("With text:\n{}", contents);</w:t>
      </w:r>
    </w:p>
    <w:p w14:paraId="58A41A99" w14:textId="77777777" w:rsidR="009C0D3F" w:rsidRDefault="009C0D3F">
      <w:pPr>
        <w:pStyle w:val="CodeB"/>
      </w:pPr>
    </w:p>
    <w:p w14:paraId="2A9D4B08" w14:textId="77777777" w:rsidR="009C0D3F" w:rsidRDefault="00524B31">
      <w:pPr>
        <w:pStyle w:val="CodeB"/>
      </w:pPr>
      <w:r>
        <w:lastRenderedPageBreak/>
        <w:t xml:space="preserve">    Ok(())</w:t>
      </w:r>
    </w:p>
    <w:p w14:paraId="6F543783" w14:textId="77777777" w:rsidR="009C0D3F" w:rsidRDefault="00524B31" w:rsidP="00F478EC">
      <w:pPr>
        <w:pStyle w:val="CodeC"/>
      </w:pPr>
      <w:r>
        <w:t>}</w:t>
      </w:r>
    </w:p>
    <w:p w14:paraId="0CE292FB" w14:textId="77777777" w:rsidR="009C0D3F" w:rsidRDefault="00524B31">
      <w:pPr>
        <w:pStyle w:val="Listing"/>
      </w:pPr>
      <w:r>
        <w:t xml:space="preserve">Listing 12-12: Changing the </w:t>
      </w:r>
      <w:r w:rsidR="00890D17" w:rsidRPr="00890D17">
        <w:rPr>
          <w:rStyle w:val="LiteralCaption"/>
          <w:rPrChange w:id="898" w:author="janelle" w:date="2017-10-24T10:51:00Z">
            <w:rPr>
              <w:rStyle w:val="Literal"/>
            </w:rPr>
          </w:rPrChange>
        </w:rPr>
        <w:t>run</w:t>
      </w:r>
      <w:r>
        <w:t xml:space="preserve"> function to return </w:t>
      </w:r>
      <w:r w:rsidR="00890D17" w:rsidRPr="00890D17">
        <w:rPr>
          <w:rStyle w:val="LiteralCaption"/>
          <w:rPrChange w:id="899" w:author="janelle" w:date="2017-10-24T10:51:00Z">
            <w:rPr>
              <w:rStyle w:val="Literal"/>
            </w:rPr>
          </w:rPrChange>
        </w:rPr>
        <w:t>Result</w:t>
      </w:r>
    </w:p>
    <w:p w14:paraId="6B2D5A5B" w14:textId="77777777" w:rsidR="009C0D3F" w:rsidRDefault="00524B31" w:rsidP="000B47BE">
      <w:pPr>
        <w:pStyle w:val="Body"/>
      </w:pPr>
      <w:r>
        <w:t xml:space="preserve">We’ve made three </w:t>
      </w:r>
      <w:del w:id="900" w:author="AnneMarieW" w:date="2017-10-26T11:37:00Z">
        <w:r w:rsidDel="001B0A65">
          <w:delText>big</w:delText>
        </w:r>
      </w:del>
      <w:ins w:id="901" w:author="AnneMarieW" w:date="2017-10-26T11:37:00Z">
        <w:r w:rsidR="001B0A65">
          <w:t>significant</w:t>
        </w:r>
      </w:ins>
      <w:r>
        <w:t xml:space="preserve"> changes here. First, we</w:t>
      </w:r>
      <w:del w:id="902" w:author="AnneMarieW" w:date="2017-10-26T11:37:00Z">
        <w:r w:rsidDel="00D3409A">
          <w:delText xml:space="preserve">’re </w:delText>
        </w:r>
      </w:del>
      <w:ins w:id="903" w:author="AnneMarieW" w:date="2017-10-26T11:37:00Z">
        <w:r w:rsidR="00D3409A">
          <w:t xml:space="preserve"> </w:t>
        </w:r>
      </w:ins>
      <w:r>
        <w:t>chang</w:t>
      </w:r>
      <w:ins w:id="904" w:author="AnneMarieW" w:date="2017-10-26T11:37:00Z">
        <w:r w:rsidR="00D3409A">
          <w:t>ed</w:t>
        </w:r>
      </w:ins>
      <w:del w:id="905" w:author="AnneMarieW" w:date="2017-10-26T11:37:00Z">
        <w:r w:rsidDel="00D3409A">
          <w:delText>ing</w:delText>
        </w:r>
      </w:del>
      <w:r>
        <w:t xml:space="preserve"> the return type of the </w:t>
      </w:r>
      <w:r>
        <w:rPr>
          <w:rStyle w:val="Literal"/>
        </w:rPr>
        <w:t>run</w:t>
      </w:r>
      <w:r>
        <w:rPr>
          <w:rFonts w:eastAsia="Microsoft YaHei"/>
        </w:rPr>
        <w:t xml:space="preserve"> </w:t>
      </w:r>
      <w:r>
        <w:t xml:space="preserve">function to </w:t>
      </w:r>
      <w:r>
        <w:rPr>
          <w:rStyle w:val="Literal"/>
        </w:rPr>
        <w:t>Result&lt;(), Box&lt;Error&gt;&gt;</w:t>
      </w:r>
      <w:r>
        <w:t>. This function previously returned the</w:t>
      </w:r>
      <w:r>
        <w:rPr>
          <w:rFonts w:eastAsia="Microsoft YaHei"/>
        </w:rPr>
        <w:t xml:space="preserve"> </w:t>
      </w:r>
      <w:r>
        <w:t xml:space="preserve">unit type, </w:t>
      </w:r>
      <w:r>
        <w:rPr>
          <w:rStyle w:val="Literal"/>
        </w:rPr>
        <w:t>()</w:t>
      </w:r>
      <w:r>
        <w:t xml:space="preserve">, and we keep that as the value returned in the </w:t>
      </w:r>
      <w:r>
        <w:rPr>
          <w:rStyle w:val="Literal"/>
        </w:rPr>
        <w:t>Ok</w:t>
      </w:r>
      <w:r>
        <w:t xml:space="preserve"> case.</w:t>
      </w:r>
    </w:p>
    <w:p w14:paraId="45F05795" w14:textId="77777777" w:rsidR="009C0D3F" w:rsidRDefault="00524B31" w:rsidP="000B47BE">
      <w:pPr>
        <w:pStyle w:val="Body"/>
        <w:rPr>
          <w:ins w:id="906" w:author="janelle" w:date="2017-11-16T15:40:00Z"/>
        </w:rPr>
      </w:pPr>
      <w:r>
        <w:t xml:space="preserve">For </w:t>
      </w:r>
      <w:del w:id="907" w:author="AnneMarieW" w:date="2017-10-26T11:38:00Z">
        <w:r w:rsidDel="00D3409A">
          <w:delText>our</w:delText>
        </w:r>
      </w:del>
      <w:ins w:id="908" w:author="AnneMarieW" w:date="2017-10-26T11:38:00Z">
        <w:r w:rsidR="00D3409A">
          <w:t>the</w:t>
        </w:r>
      </w:ins>
      <w:r>
        <w:t xml:space="preserve"> error type, we</w:t>
      </w:r>
      <w:del w:id="909" w:author="AnneMarieW" w:date="2017-10-26T11:38:00Z">
        <w:r w:rsidDel="00D3409A">
          <w:delText xml:space="preserve">’re </w:delText>
        </w:r>
      </w:del>
      <w:ins w:id="910" w:author="AnneMarieW" w:date="2017-10-26T11:38:00Z">
        <w:r w:rsidR="00D3409A">
          <w:t xml:space="preserve"> </w:t>
        </w:r>
      </w:ins>
      <w:r>
        <w:t>us</w:t>
      </w:r>
      <w:ins w:id="911" w:author="AnneMarieW" w:date="2017-10-26T11:38:00Z">
        <w:r w:rsidR="00D3409A">
          <w:t>ed</w:t>
        </w:r>
      </w:ins>
      <w:del w:id="912" w:author="AnneMarieW" w:date="2017-10-26T11:38:00Z">
        <w:r w:rsidDel="00D3409A">
          <w:delText>ing</w:delText>
        </w:r>
      </w:del>
      <w:r>
        <w:t xml:space="preserve"> the </w:t>
      </w:r>
      <w:r>
        <w:rPr>
          <w:rStyle w:val="EmphasisItalic"/>
        </w:rPr>
        <w:t>trait object</w:t>
      </w:r>
      <w:r>
        <w:t xml:space="preserve"> </w:t>
      </w:r>
      <w:r>
        <w:rPr>
          <w:rStyle w:val="Literal"/>
        </w:rPr>
        <w:t>Box&lt;Error&gt;</w:t>
      </w:r>
      <w:r w:rsidR="00890D17" w:rsidRPr="00890D17">
        <w:rPr>
          <w:rPrChange w:id="913" w:author="janelle" w:date="2017-10-24T10:56:00Z">
            <w:rPr>
              <w:rStyle w:val="Literal"/>
            </w:rPr>
          </w:rPrChange>
        </w:rPr>
        <w:t xml:space="preserve"> </w:t>
      </w:r>
      <w:r>
        <w:t xml:space="preserve">(and we’ve brought </w:t>
      </w:r>
      <w:r>
        <w:rPr>
          <w:rStyle w:val="Literal"/>
        </w:rPr>
        <w:t>std::error::Error</w:t>
      </w:r>
      <w:r>
        <w:t xml:space="preserve"> into scope with a </w:t>
      </w:r>
      <w:r>
        <w:rPr>
          <w:rStyle w:val="Literal"/>
        </w:rPr>
        <w:t>use</w:t>
      </w:r>
      <w:r>
        <w:t xml:space="preserve"> statement at the top). We’ll</w:t>
      </w:r>
      <w:del w:id="914" w:author="AnneMarieW" w:date="2017-10-26T11:38:00Z">
        <w:r w:rsidDel="00D3409A">
          <w:delText xml:space="preserve"> be</w:delText>
        </w:r>
      </w:del>
      <w:r>
        <w:t xml:space="preserve"> cover</w:t>
      </w:r>
      <w:del w:id="915" w:author="AnneMarieW" w:date="2017-10-26T11:38:00Z">
        <w:r w:rsidDel="00D3409A">
          <w:delText>ing</w:delText>
        </w:r>
      </w:del>
      <w:r>
        <w:t xml:space="preserve"> trait objects in </w:t>
      </w:r>
      <w:r w:rsidRPr="00E00301">
        <w:rPr>
          <w:highlight w:val="yellow"/>
          <w:rPrChange w:id="916" w:author="janelle" w:date="2017-11-16T15:40:00Z">
            <w:rPr/>
          </w:rPrChange>
        </w:rPr>
        <w:t>Chapter 17</w:t>
      </w:r>
      <w:r>
        <w:t xml:space="preserve">. For now, just know that </w:t>
      </w:r>
      <w:r>
        <w:rPr>
          <w:rStyle w:val="Literal"/>
        </w:rPr>
        <w:t>Box&lt;Error&gt;</w:t>
      </w:r>
      <w:r>
        <w:t xml:space="preserve"> means the function will return a type that implements</w:t>
      </w:r>
      <w:r>
        <w:rPr>
          <w:rFonts w:eastAsia="Microsoft YaHei"/>
        </w:rPr>
        <w:t xml:space="preserve"> </w:t>
      </w:r>
      <w:r>
        <w:t xml:space="preserve">the </w:t>
      </w:r>
      <w:r>
        <w:rPr>
          <w:rStyle w:val="Literal"/>
        </w:rPr>
        <w:t>Error</w:t>
      </w:r>
      <w:r>
        <w:t xml:space="preserve"> trait, but we don’t have to specify what particular type the return</w:t>
      </w:r>
      <w:r>
        <w:rPr>
          <w:rFonts w:eastAsia="Microsoft YaHei"/>
        </w:rPr>
        <w:t xml:space="preserve"> </w:t>
      </w:r>
      <w:r>
        <w:t>value will be. This gives us flexibility to return error values that may be of</w:t>
      </w:r>
      <w:r>
        <w:rPr>
          <w:rFonts w:eastAsia="Microsoft YaHei"/>
        </w:rPr>
        <w:t xml:space="preserve"> </w:t>
      </w:r>
      <w:r>
        <w:t>different types in different error cases.</w:t>
      </w:r>
    </w:p>
    <w:p w14:paraId="305CD927" w14:textId="77777777" w:rsidR="00E00301" w:rsidRDefault="00E00301">
      <w:pPr>
        <w:pStyle w:val="ProductionDirective"/>
        <w:rPr>
          <w:rFonts w:eastAsia="Microsoft YaHei"/>
        </w:rPr>
        <w:pPrChange w:id="917" w:author="janelle" w:date="2017-11-16T15:40:00Z">
          <w:pPr>
            <w:pStyle w:val="Body"/>
          </w:pPr>
        </w:pPrChange>
      </w:pPr>
      <w:ins w:id="918" w:author="janelle" w:date="2017-11-16T15:40:00Z">
        <w:r>
          <w:rPr>
            <w:rFonts w:eastAsia="Microsoft YaHei"/>
          </w:rPr>
          <w:t>Prod: confirm xref</w:t>
        </w:r>
      </w:ins>
    </w:p>
    <w:p w14:paraId="750387D4" w14:textId="6B4BDC5F" w:rsidR="009C0D3F" w:rsidRDefault="00524B31" w:rsidP="000B47BE">
      <w:pPr>
        <w:pStyle w:val="Body"/>
        <w:rPr>
          <w:ins w:id="919" w:author="janelle" w:date="2017-11-16T15:41:00Z"/>
        </w:rPr>
      </w:pPr>
      <w:del w:id="920" w:author="AnneMarieW" w:date="2017-10-26T11:40:00Z">
        <w:r w:rsidDel="00BE6CE1">
          <w:delText>The s</w:delText>
        </w:r>
      </w:del>
      <w:ins w:id="921" w:author="AnneMarieW" w:date="2017-10-26T11:40:00Z">
        <w:r w:rsidR="00BE6CE1">
          <w:t>S</w:t>
        </w:r>
      </w:ins>
      <w:r>
        <w:t>econd</w:t>
      </w:r>
      <w:ins w:id="922" w:author="AnneMarieW" w:date="2017-10-26T11:40:00Z">
        <w:r w:rsidR="00BE6CE1">
          <w:t>,</w:t>
        </w:r>
      </w:ins>
      <w:r>
        <w:t xml:space="preserve"> </w:t>
      </w:r>
      <w:del w:id="923" w:author="AnneMarieW" w:date="2017-10-26T11:40:00Z">
        <w:r w:rsidDel="00BE6CE1">
          <w:delText xml:space="preserve">change </w:delText>
        </w:r>
      </w:del>
      <w:r>
        <w:t>we’</w:t>
      </w:r>
      <w:del w:id="924" w:author="AnneMarieW" w:date="2017-10-26T11:39:00Z">
        <w:r w:rsidDel="00BE6CE1">
          <w:delText>re making</w:delText>
        </w:r>
      </w:del>
      <w:ins w:id="925" w:author="AnneMarieW" w:date="2017-10-26T11:39:00Z">
        <w:r w:rsidR="00BE6CE1">
          <w:t xml:space="preserve">ve </w:t>
        </w:r>
      </w:ins>
      <w:del w:id="926" w:author="AnneMarieW" w:date="2017-10-26T11:40:00Z">
        <w:r w:rsidDel="00BE6CE1">
          <w:delText xml:space="preserve"> is </w:delText>
        </w:r>
      </w:del>
      <w:r>
        <w:t>remov</w:t>
      </w:r>
      <w:ins w:id="927" w:author="AnneMarieW" w:date="2017-10-26T11:39:00Z">
        <w:r w:rsidR="00BE6CE1">
          <w:t>e</w:t>
        </w:r>
      </w:ins>
      <w:ins w:id="928" w:author="AnneMarieW" w:date="2017-10-26T11:40:00Z">
        <w:r w:rsidR="00BE6CE1">
          <w:t>d</w:t>
        </w:r>
      </w:ins>
      <w:del w:id="929" w:author="AnneMarieW" w:date="2017-10-26T11:39:00Z">
        <w:r w:rsidDel="00BE6CE1">
          <w:delText>ing</w:delText>
        </w:r>
      </w:del>
      <w:r>
        <w:t xml:space="preserve"> the calls to </w:t>
      </w:r>
      <w:r>
        <w:rPr>
          <w:rStyle w:val="Literal"/>
        </w:rPr>
        <w:t>expect</w:t>
      </w:r>
      <w:r>
        <w:t xml:space="preserve"> in favor of</w:t>
      </w:r>
      <w:r>
        <w:rPr>
          <w:rFonts w:eastAsia="Microsoft YaHei"/>
        </w:rPr>
        <w:t xml:space="preserve"> </w:t>
      </w:r>
      <w:r>
        <w:rPr>
          <w:rStyle w:val="Literal"/>
        </w:rPr>
        <w:t>?</w:t>
      </w:r>
      <w:r>
        <w:t xml:space="preserve">, </w:t>
      </w:r>
      <w:del w:id="930" w:author="AnneMarieW" w:date="2017-10-26T11:39:00Z">
        <w:r w:rsidDel="00BE6CE1">
          <w:delText>like</w:delText>
        </w:r>
      </w:del>
      <w:ins w:id="931" w:author="AnneMarieW" w:date="2017-10-26T11:39:00Z">
        <w:r w:rsidR="00BE6CE1">
          <w:t>as</w:t>
        </w:r>
      </w:ins>
      <w:r>
        <w:t xml:space="preserve"> we talked about in </w:t>
      </w:r>
      <w:r w:rsidRPr="00E00301">
        <w:rPr>
          <w:highlight w:val="yellow"/>
          <w:rPrChange w:id="932" w:author="janelle" w:date="2017-11-16T15:41:00Z">
            <w:rPr/>
          </w:rPrChange>
        </w:rPr>
        <w:t>Chapter 9</w:t>
      </w:r>
      <w:r>
        <w:t xml:space="preserve">. Rather than </w:t>
      </w:r>
      <w:r>
        <w:rPr>
          <w:rStyle w:val="Literal"/>
        </w:rPr>
        <w:t>panic!</w:t>
      </w:r>
      <w:r>
        <w:t xml:space="preserve"> on an error,</w:t>
      </w:r>
      <w:del w:id="933" w:author="Carol Nichols" w:date="2017-11-20T16:47:00Z">
        <w:r w:rsidDel="00134A77">
          <w:delText xml:space="preserve"> </w:delText>
        </w:r>
      </w:del>
      <w:ins w:id="934" w:author="Carol Nichols" w:date="2017-11-20T16:47:00Z">
        <w:r w:rsidR="00134A77">
          <w:t xml:space="preserve"> </w:t>
        </w:r>
      </w:ins>
      <w:del w:id="935" w:author="Carol Nichols" w:date="2017-11-20T16:47:00Z">
        <w:r w:rsidDel="00134A77">
          <w:delText xml:space="preserve">this </w:delText>
        </w:r>
      </w:del>
      <w:ins w:id="936" w:author="AnneMarieW" w:date="2017-10-26T11:40:00Z">
        <w:del w:id="937" w:author="Carol Nichols" w:date="2017-11-20T16:47:00Z">
          <w:r w:rsidR="00BE6CE1" w:rsidDel="00134A77">
            <w:delText xml:space="preserve">change </w:delText>
          </w:r>
        </w:del>
      </w:ins>
      <w:ins w:id="938" w:author="AnneMarieW" w:date="2017-10-26T11:41:00Z">
        <w:del w:id="939" w:author="Carol Nichols" w:date="2017-11-20T16:47:00Z">
          <w:r w:rsidR="001B1910" w:rsidDel="00134A77">
            <w:delText xml:space="preserve">to </w:delText>
          </w:r>
        </w:del>
        <w:r w:rsidR="001B1910">
          <w:rPr>
            <w:rStyle w:val="Literal"/>
          </w:rPr>
          <w:t xml:space="preserve">? </w:t>
        </w:r>
      </w:ins>
      <w:r>
        <w:t>will</w:t>
      </w:r>
      <w:r>
        <w:rPr>
          <w:rFonts w:eastAsia="Microsoft YaHei"/>
        </w:rPr>
        <w:t xml:space="preserve"> </w:t>
      </w:r>
      <w:r>
        <w:t>return the error value from the current function for the caller to handle.</w:t>
      </w:r>
    </w:p>
    <w:p w14:paraId="237EC7FA" w14:textId="43C171B9" w:rsidR="00E00301" w:rsidRDefault="00E00301">
      <w:pPr>
        <w:pStyle w:val="ProductionDirective"/>
        <w:pPrChange w:id="940" w:author="janelle" w:date="2017-11-16T15:41:00Z">
          <w:pPr>
            <w:pStyle w:val="Body"/>
          </w:pPr>
        </w:pPrChange>
      </w:pPr>
      <w:ins w:id="941" w:author="janelle" w:date="2017-11-16T15:41:00Z">
        <w:r>
          <w:t>prod: conf</w:t>
        </w:r>
        <w:del w:id="942" w:author="Carol Nichols" w:date="2017-11-20T16:48:00Z">
          <w:r w:rsidDel="00F946FE">
            <w:delText>r</w:delText>
          </w:r>
        </w:del>
        <w:r>
          <w:t>i</w:t>
        </w:r>
      </w:ins>
      <w:ins w:id="943" w:author="Carol Nichols" w:date="2017-11-20T16:48:00Z">
        <w:r w:rsidR="00F946FE">
          <w:t>r</w:t>
        </w:r>
      </w:ins>
      <w:ins w:id="944" w:author="janelle" w:date="2017-11-16T15:41:00Z">
        <w:r>
          <w:t>m xref</w:t>
        </w:r>
      </w:ins>
    </w:p>
    <w:p w14:paraId="51CA9451" w14:textId="3590B552" w:rsidR="009C0D3F" w:rsidRDefault="00524B31" w:rsidP="000B47BE">
      <w:pPr>
        <w:pStyle w:val="Body"/>
      </w:pPr>
      <w:r>
        <w:t>Third</w:t>
      </w:r>
      <w:del w:id="945" w:author="AnneMarieW" w:date="2017-10-26T11:41:00Z">
        <w:r w:rsidDel="0050436C">
          <w:delText>ly</w:delText>
        </w:r>
      </w:del>
      <w:r>
        <w:t xml:space="preserve">, </w:t>
      </w:r>
      <w:commentRangeStart w:id="946"/>
      <w:commentRangeStart w:id="947"/>
      <w:del w:id="948" w:author="Carol Nichols" w:date="2017-11-20T16:47:00Z">
        <w:r w:rsidDel="00134A77">
          <w:delText xml:space="preserve">this </w:delText>
        </w:r>
      </w:del>
      <w:ins w:id="949" w:author="Carol Nichols" w:date="2017-11-20T16:47:00Z">
        <w:r w:rsidR="00134A77">
          <w:t xml:space="preserve">the </w:t>
        </w:r>
        <w:r w:rsidR="00134A77" w:rsidRPr="00134A77">
          <w:rPr>
            <w:rStyle w:val="Literal"/>
            <w:rPrChange w:id="950" w:author="Carol Nichols" w:date="2017-11-20T16:47:00Z">
              <w:rPr/>
            </w:rPrChange>
          </w:rPr>
          <w:t>run</w:t>
        </w:r>
        <w:r w:rsidR="00134A77">
          <w:t xml:space="preserve"> </w:t>
        </w:r>
      </w:ins>
      <w:r>
        <w:t xml:space="preserve">function </w:t>
      </w:r>
      <w:commentRangeEnd w:id="946"/>
      <w:r w:rsidR="0050436C">
        <w:rPr>
          <w:rStyle w:val="CommentReference"/>
          <w:rFonts w:asciiTheme="minorHAnsi" w:eastAsiaTheme="minorHAnsi" w:hAnsiTheme="minorHAnsi" w:cstheme="minorBidi"/>
          <w:color w:val="auto"/>
        </w:rPr>
        <w:commentReference w:id="946"/>
      </w:r>
      <w:commentRangeEnd w:id="947"/>
      <w:r w:rsidR="00134A77">
        <w:rPr>
          <w:rStyle w:val="CommentReference"/>
          <w:rFonts w:asciiTheme="minorHAnsi" w:eastAsiaTheme="minorHAnsi" w:hAnsiTheme="minorHAnsi" w:cstheme="minorBidi"/>
          <w:color w:val="auto"/>
        </w:rPr>
        <w:commentReference w:id="947"/>
      </w:r>
      <w:r>
        <w:t xml:space="preserve">now returns an </w:t>
      </w:r>
      <w:r>
        <w:rPr>
          <w:rStyle w:val="Literal"/>
        </w:rPr>
        <w:t>Ok</w:t>
      </w:r>
      <w:r>
        <w:t xml:space="preserve"> value</w:t>
      </w:r>
      <w:r>
        <w:rPr>
          <w:rFonts w:eastAsia="Microsoft YaHei"/>
        </w:rPr>
        <w:t xml:space="preserve"> </w:t>
      </w:r>
      <w:r>
        <w:t xml:space="preserve">in the success case. We’ve declared the </w:t>
      </w:r>
      <w:r>
        <w:rPr>
          <w:rStyle w:val="Literal"/>
        </w:rPr>
        <w:t>run</w:t>
      </w:r>
      <w:r>
        <w:t xml:space="preserve"> function’s success type</w:t>
      </w:r>
      <w:r>
        <w:rPr>
          <w:rFonts w:eastAsia="Microsoft YaHei"/>
        </w:rPr>
        <w:t xml:space="preserve"> </w:t>
      </w:r>
      <w:r>
        <w:t xml:space="preserve">as </w:t>
      </w:r>
      <w:r>
        <w:rPr>
          <w:rStyle w:val="Literal"/>
        </w:rPr>
        <w:t>()</w:t>
      </w:r>
      <w:r>
        <w:t xml:space="preserve"> in the signature, which means we need to wrap the unit type value in the </w:t>
      </w:r>
      <w:r>
        <w:rPr>
          <w:rStyle w:val="Literal"/>
        </w:rPr>
        <w:t>Ok</w:t>
      </w:r>
      <w:r>
        <w:rPr>
          <w:rFonts w:eastAsia="Microsoft YaHei"/>
        </w:rPr>
        <w:t xml:space="preserve"> </w:t>
      </w:r>
      <w:r>
        <w:t xml:space="preserve">value. This </w:t>
      </w:r>
      <w:r>
        <w:rPr>
          <w:rStyle w:val="Literal"/>
        </w:rPr>
        <w:t>Ok(())</w:t>
      </w:r>
      <w:r>
        <w:t xml:space="preserve"> syntax m</w:t>
      </w:r>
      <w:del w:id="951" w:author="AnneMarieW" w:date="2017-10-26T11:44:00Z">
        <w:r w:rsidDel="006E6413">
          <w:delText>ay</w:delText>
        </w:r>
      </w:del>
      <w:ins w:id="952" w:author="AnneMarieW" w:date="2017-10-26T11:44:00Z">
        <w:r w:rsidR="006E6413">
          <w:t>ight</w:t>
        </w:r>
      </w:ins>
      <w:r>
        <w:t xml:space="preserve"> look a bit strange at first, but using </w:t>
      </w:r>
      <w:r>
        <w:rPr>
          <w:rStyle w:val="Literal"/>
        </w:rPr>
        <w:t>()</w:t>
      </w:r>
      <w:r>
        <w:t xml:space="preserve"> like this is the idiomatic way to indicate that we’re calling </w:t>
      </w:r>
      <w:r>
        <w:rPr>
          <w:rStyle w:val="Literal"/>
        </w:rPr>
        <w:t>run</w:t>
      </w:r>
      <w:r>
        <w:t xml:space="preserve"> for its side effects only; it doesn’t return a value we need.</w:t>
      </w:r>
    </w:p>
    <w:p w14:paraId="63A8C0BD" w14:textId="77777777" w:rsidR="009C0D3F" w:rsidRDefault="00524B31" w:rsidP="000B47BE">
      <w:pPr>
        <w:pStyle w:val="Body"/>
      </w:pPr>
      <w:r>
        <w:t>When you run this</w:t>
      </w:r>
      <w:ins w:id="953" w:author="AnneMarieW" w:date="2017-10-26T11:43:00Z">
        <w:r w:rsidR="006E6413">
          <w:t xml:space="preserve"> code</w:t>
        </w:r>
      </w:ins>
      <w:r>
        <w:t>, it will compile</w:t>
      </w:r>
      <w:del w:id="954" w:author="AnneMarieW" w:date="2017-10-26T11:43:00Z">
        <w:r w:rsidDel="006E6413">
          <w:delText>,</w:delText>
        </w:r>
      </w:del>
      <w:r>
        <w:t xml:space="preserve"> but w</w:t>
      </w:r>
      <w:del w:id="955" w:author="AnneMarieW" w:date="2017-10-26T11:43:00Z">
        <w:r w:rsidDel="006E6413">
          <w:delText>ith</w:delText>
        </w:r>
      </w:del>
      <w:ins w:id="956" w:author="AnneMarieW" w:date="2017-10-26T11:43:00Z">
        <w:r w:rsidR="006E6413">
          <w:t>ill display</w:t>
        </w:r>
      </w:ins>
      <w:r>
        <w:t xml:space="preserve"> a warning:</w:t>
      </w:r>
    </w:p>
    <w:p w14:paraId="5BF70047" w14:textId="45A7BAD5" w:rsidR="009C0D3F" w:rsidRDefault="00524B31">
      <w:pPr>
        <w:pStyle w:val="CodeA"/>
      </w:pPr>
      <w:r>
        <w:t xml:space="preserve">warning: unused </w:t>
      </w:r>
      <w:ins w:id="957" w:author="Carol Nichols" w:date="2017-11-20T16:48:00Z">
        <w:r w:rsidR="004D2062">
          <w:t>`std::</w:t>
        </w:r>
      </w:ins>
      <w:r>
        <w:t>result</w:t>
      </w:r>
      <w:ins w:id="958" w:author="Carol Nichols" w:date="2017-11-20T16:49:00Z">
        <w:r w:rsidR="004D2062">
          <w:t>::Result`</w:t>
        </w:r>
      </w:ins>
      <w:r>
        <w:t xml:space="preserve"> which must be used</w:t>
      </w:r>
      <w:del w:id="959" w:author="Carol Nichols" w:date="2017-11-20T16:49:00Z">
        <w:r w:rsidDel="004D2062">
          <w:delText>, #[warn(unused_must_use)] on by default</w:delText>
        </w:r>
      </w:del>
    </w:p>
    <w:p w14:paraId="2DD29A08" w14:textId="4EB751D3" w:rsidR="009C0D3F" w:rsidRDefault="00524B31">
      <w:pPr>
        <w:pStyle w:val="CodeB"/>
      </w:pPr>
      <w:r>
        <w:t xml:space="preserve">  --&gt; src/main.rs:</w:t>
      </w:r>
      <w:ins w:id="960" w:author="Carol Nichols" w:date="2017-11-20T16:49:00Z">
        <w:r w:rsidR="004D2062">
          <w:t>18</w:t>
        </w:r>
      </w:ins>
      <w:del w:id="961" w:author="Carol Nichols" w:date="2017-11-20T16:49:00Z">
        <w:r w:rsidDel="004D2062">
          <w:delText>39</w:delText>
        </w:r>
      </w:del>
      <w:r>
        <w:t>:5</w:t>
      </w:r>
    </w:p>
    <w:p w14:paraId="036BF083" w14:textId="77777777" w:rsidR="009C0D3F" w:rsidRDefault="00524B31">
      <w:pPr>
        <w:pStyle w:val="CodeB"/>
      </w:pPr>
      <w:r>
        <w:t xml:space="preserve">   |</w:t>
      </w:r>
    </w:p>
    <w:p w14:paraId="5EF68FA1" w14:textId="69CADA53" w:rsidR="009C0D3F" w:rsidRDefault="004D2062">
      <w:pPr>
        <w:pStyle w:val="CodeB"/>
      </w:pPr>
      <w:ins w:id="962" w:author="Carol Nichols" w:date="2017-11-20T16:49:00Z">
        <w:r>
          <w:t>18</w:t>
        </w:r>
      </w:ins>
      <w:del w:id="963" w:author="Carol Nichols" w:date="2017-11-20T16:49:00Z">
        <w:r w:rsidR="00524B31" w:rsidDel="004D2062">
          <w:delText>39</w:delText>
        </w:r>
      </w:del>
      <w:r w:rsidR="00524B31">
        <w:t xml:space="preserve"> |     run(config);</w:t>
      </w:r>
    </w:p>
    <w:p w14:paraId="33F0FC9D" w14:textId="77777777" w:rsidR="009C0D3F" w:rsidRDefault="00524B31">
      <w:pPr>
        <w:pStyle w:val="CodeB"/>
        <w:rPr>
          <w:ins w:id="964" w:author="Carol Nichols" w:date="2017-11-20T16:49:00Z"/>
        </w:rPr>
        <w:pPrChange w:id="965" w:author="Carol Nichols" w:date="2017-11-20T16:49:00Z">
          <w:pPr>
            <w:pStyle w:val="CodeC"/>
          </w:pPr>
        </w:pPrChange>
      </w:pPr>
      <w:r>
        <w:t xml:space="preserve">   |     ^^^^^^^^^^^^</w:t>
      </w:r>
    </w:p>
    <w:p w14:paraId="262697B7" w14:textId="0DDD78DA" w:rsidR="004D2062" w:rsidRPr="004D2062" w:rsidRDefault="004D2062">
      <w:pPr>
        <w:pStyle w:val="CodeC"/>
      </w:pPr>
      <w:ins w:id="966" w:author="Carol Nichols" w:date="2017-11-20T16:49:00Z">
        <w:r w:rsidRPr="004D2062">
          <w:t>= note: #[warn(unused_must_use)] on by default</w:t>
        </w:r>
      </w:ins>
    </w:p>
    <w:p w14:paraId="3F17E6CE" w14:textId="0B2164B4" w:rsidR="009C0D3F" w:rsidRDefault="00524B31" w:rsidP="000B47BE">
      <w:pPr>
        <w:pStyle w:val="Body"/>
      </w:pPr>
      <w:r>
        <w:t>Rust</w:t>
      </w:r>
      <w:del w:id="967" w:author="AnneMarieW" w:date="2017-10-26T11:45:00Z">
        <w:r w:rsidDel="0057565D">
          <w:delText xml:space="preserve"> is</w:delText>
        </w:r>
      </w:del>
      <w:r>
        <w:t xml:space="preserve"> tell</w:t>
      </w:r>
      <w:ins w:id="968" w:author="AnneMarieW" w:date="2017-10-26T11:45:00Z">
        <w:r w:rsidR="0057565D">
          <w:t>s</w:t>
        </w:r>
      </w:ins>
      <w:del w:id="969" w:author="AnneMarieW" w:date="2017-10-26T11:45:00Z">
        <w:r w:rsidDel="0057565D">
          <w:delText>ing</w:delText>
        </w:r>
      </w:del>
      <w:r>
        <w:t xml:space="preserve"> us that our code ignore</w:t>
      </w:r>
      <w:del w:id="970" w:author="AnneMarieW" w:date="2017-10-26T11:45:00Z">
        <w:r w:rsidDel="0057565D">
          <w:delText>s</w:delText>
        </w:r>
      </w:del>
      <w:ins w:id="971" w:author="AnneMarieW" w:date="2017-10-26T11:45:00Z">
        <w:r w:rsidR="0057565D">
          <w:t>d</w:t>
        </w:r>
      </w:ins>
      <w:r>
        <w:t xml:space="preserve"> the </w:t>
      </w:r>
      <w:r>
        <w:rPr>
          <w:rStyle w:val="Literal"/>
        </w:rPr>
        <w:t>Result</w:t>
      </w:r>
      <w:r>
        <w:t xml:space="preserve"> value, </w:t>
      </w:r>
      <w:ins w:id="972" w:author="Carol Nichols" w:date="2017-11-21T12:11:00Z">
        <w:r w:rsidR="00460503">
          <w:t xml:space="preserve">and the </w:t>
        </w:r>
        <w:r w:rsidR="00211F8A" w:rsidRPr="00211F8A">
          <w:rPr>
            <w:rStyle w:val="Literal"/>
            <w:rPrChange w:id="973" w:author="Carol Nichols" w:date="2017-11-21T12:11:00Z">
              <w:rPr/>
            </w:rPrChange>
          </w:rPr>
          <w:t>Result</w:t>
        </w:r>
        <w:r w:rsidR="00211F8A">
          <w:t xml:space="preserve"> value </w:t>
        </w:r>
      </w:ins>
      <w:del w:id="974" w:author="Carol Nichols" w:date="2017-11-21T12:11:00Z">
        <w:r w:rsidDel="00211F8A">
          <w:delText xml:space="preserve">which </w:delText>
        </w:r>
      </w:del>
      <w:r>
        <w:t>might</w:t>
      </w:r>
      <w:del w:id="975" w:author="AnneMarieW" w:date="2017-10-26T11:44:00Z">
        <w:r w:rsidDel="0057565D">
          <w:delText xml:space="preserve"> be</w:delText>
        </w:r>
      </w:del>
      <w:r>
        <w:t xml:space="preserve"> indicat</w:t>
      </w:r>
      <w:ins w:id="976" w:author="AnneMarieW" w:date="2017-10-26T11:44:00Z">
        <w:r w:rsidR="0057565D">
          <w:t>e</w:t>
        </w:r>
      </w:ins>
      <w:del w:id="977" w:author="AnneMarieW" w:date="2017-10-26T11:44:00Z">
        <w:r w:rsidDel="0057565D">
          <w:delText>ing</w:delText>
        </w:r>
      </w:del>
      <w:r>
        <w:t xml:space="preserve"> that </w:t>
      </w:r>
      <w:del w:id="978" w:author="AnneMarieW" w:date="2017-10-26T11:45:00Z">
        <w:r w:rsidDel="0057565D">
          <w:delText xml:space="preserve">there was </w:delText>
        </w:r>
      </w:del>
      <w:r>
        <w:t>an</w:t>
      </w:r>
      <w:r>
        <w:rPr>
          <w:rFonts w:eastAsia="Microsoft YaHei"/>
        </w:rPr>
        <w:t xml:space="preserve"> </w:t>
      </w:r>
      <w:r>
        <w:t>error</w:t>
      </w:r>
      <w:ins w:id="979" w:author="AnneMarieW" w:date="2017-10-26T11:45:00Z">
        <w:r w:rsidR="0057565D">
          <w:t xml:space="preserve"> occurred</w:t>
        </w:r>
      </w:ins>
      <w:r>
        <w:t xml:space="preserve">. </w:t>
      </w:r>
      <w:ins w:id="980" w:author="AnneMarieW" w:date="2017-10-26T11:46:00Z">
        <w:r w:rsidR="0057565D">
          <w:t xml:space="preserve">But </w:t>
        </w:r>
      </w:ins>
      <w:del w:id="981" w:author="AnneMarieW" w:date="2017-10-26T11:46:00Z">
        <w:r w:rsidDel="0057565D">
          <w:delText>W</w:delText>
        </w:r>
      </w:del>
      <w:ins w:id="982" w:author="AnneMarieW" w:date="2017-10-26T11:46:00Z">
        <w:r w:rsidR="0057565D">
          <w:t>w</w:t>
        </w:r>
      </w:ins>
      <w:r>
        <w:t xml:space="preserve">e’re not checking to see </w:t>
      </w:r>
      <w:del w:id="983" w:author="AnneMarieW" w:date="2017-10-26T11:46:00Z">
        <w:r w:rsidDel="0057565D">
          <w:delText xml:space="preserve">if </w:delText>
        </w:r>
      </w:del>
      <w:ins w:id="984" w:author="AnneMarieW" w:date="2017-10-26T11:46:00Z">
        <w:r w:rsidR="0057565D">
          <w:t xml:space="preserve">whether or not </w:t>
        </w:r>
      </w:ins>
      <w:r>
        <w:t>there was an error</w:t>
      </w:r>
      <w:del w:id="985" w:author="AnneMarieW" w:date="2017-10-26T11:46:00Z">
        <w:r w:rsidDel="0057565D">
          <w:delText xml:space="preserve"> or not</w:delText>
        </w:r>
      </w:del>
      <w:r>
        <w:t>,</w:t>
      </w:r>
      <w:del w:id="986" w:author="AnneMarieW" w:date="2017-10-26T11:46:00Z">
        <w:r w:rsidDel="0057565D">
          <w:delText xml:space="preserve"> though,</w:delText>
        </w:r>
      </w:del>
      <w:r>
        <w:t xml:space="preserve"> and the </w:t>
      </w:r>
      <w:r>
        <w:lastRenderedPageBreak/>
        <w:t xml:space="preserve">compiler </w:t>
      </w:r>
      <w:del w:id="987" w:author="AnneMarieW" w:date="2017-10-26T11:46:00Z">
        <w:r w:rsidDel="0057565D">
          <w:delText xml:space="preserve">is </w:delText>
        </w:r>
      </w:del>
      <w:r>
        <w:t>remind</w:t>
      </w:r>
      <w:ins w:id="988" w:author="AnneMarieW" w:date="2017-10-26T11:46:00Z">
        <w:r w:rsidR="0057565D">
          <w:t>s</w:t>
        </w:r>
      </w:ins>
      <w:del w:id="989" w:author="AnneMarieW" w:date="2017-10-26T11:46:00Z">
        <w:r w:rsidDel="0057565D">
          <w:delText>ing</w:delText>
        </w:r>
      </w:del>
      <w:r>
        <w:t xml:space="preserve"> us that we probably meant to have some error handling code here! Let’s rectify that </w:t>
      </w:r>
      <w:ins w:id="990" w:author="AnneMarieW" w:date="2017-10-26T11:46:00Z">
        <w:r w:rsidR="00F51CFB">
          <w:t xml:space="preserve">problem </w:t>
        </w:r>
      </w:ins>
      <w:r>
        <w:t>now.</w:t>
      </w:r>
    </w:p>
    <w:p w14:paraId="12FE4986" w14:textId="77777777" w:rsidR="009C0D3F" w:rsidRDefault="00524B31">
      <w:pPr>
        <w:pStyle w:val="HeadC"/>
      </w:pPr>
      <w:bookmarkStart w:id="991" w:name="handling-errors-returned-from-`run`-in-`"/>
      <w:bookmarkStart w:id="992" w:name="heading"/>
      <w:bookmarkStart w:id="993" w:name="_Toc486341787"/>
      <w:bookmarkStart w:id="994" w:name="_Toc496541056"/>
      <w:bookmarkEnd w:id="991"/>
      <w:bookmarkEnd w:id="992"/>
      <w:r>
        <w:t xml:space="preserve">Handling Errors Returned </w:t>
      </w:r>
      <w:r w:rsidRPr="0089724B">
        <w:t xml:space="preserve">from </w:t>
      </w:r>
      <w:r w:rsidRPr="00211F8A">
        <w:rPr>
          <w:rStyle w:val="Literal"/>
          <w:rPrChange w:id="995" w:author="Carol Nichols" w:date="2017-11-21T12:12:00Z">
            <w:rPr/>
          </w:rPrChange>
        </w:rPr>
        <w:t>run</w:t>
      </w:r>
      <w:r w:rsidRPr="0089724B">
        <w:t xml:space="preserve"> in </w:t>
      </w:r>
      <w:bookmarkEnd w:id="993"/>
      <w:r w:rsidRPr="00211F8A">
        <w:rPr>
          <w:rStyle w:val="Literal"/>
          <w:rPrChange w:id="996" w:author="Carol Nichols" w:date="2017-11-21T12:12:00Z">
            <w:rPr/>
          </w:rPrChange>
        </w:rPr>
        <w:t>main</w:t>
      </w:r>
      <w:bookmarkEnd w:id="994"/>
    </w:p>
    <w:p w14:paraId="4057679B" w14:textId="1B210A9C" w:rsidR="009C0D3F" w:rsidRDefault="00524B31" w:rsidP="0089724B">
      <w:pPr>
        <w:pStyle w:val="BodyFirst"/>
      </w:pPr>
      <w:r>
        <w:t xml:space="preserve">We’ll check for errors and handle them using a technique </w:t>
      </w:r>
      <w:r w:rsidR="0000614D">
        <w:t xml:space="preserve">similar </w:t>
      </w:r>
      <w:r>
        <w:t>to the way we</w:t>
      </w:r>
      <w:r>
        <w:rPr>
          <w:rFonts w:eastAsia="Microsoft YaHei"/>
        </w:rPr>
        <w:t xml:space="preserve"> </w:t>
      </w:r>
      <w:r>
        <w:t xml:space="preserve">handled errors with </w:t>
      </w:r>
      <w:r>
        <w:rPr>
          <w:rStyle w:val="Literal"/>
        </w:rPr>
        <w:t>Config::new</w:t>
      </w:r>
      <w:r>
        <w:t xml:space="preserve"> in Listing 12-10, but with a slight difference</w:t>
      </w:r>
      <w:ins w:id="997" w:author="Carol Nichols" w:date="2017-11-21T12:12:00Z">
        <w:r w:rsidR="00211F8A">
          <w:rPr>
            <w:rFonts w:eastAsia="Microsoft YaHei"/>
          </w:rPr>
          <w:t>:</w:t>
        </w:r>
      </w:ins>
      <w:ins w:id="998" w:author="AnneMarieW" w:date="2017-10-27T11:30:00Z">
        <w:del w:id="999" w:author="Carol Nichols" w:date="2017-11-21T12:12:00Z">
          <w:r w:rsidR="00B15700" w:rsidDel="00211F8A">
            <w:delText>.</w:delText>
          </w:r>
        </w:del>
      </w:ins>
      <w:del w:id="1000" w:author="AnneMarieW" w:date="2017-10-27T11:30:00Z">
        <w:r w:rsidDel="00B15700">
          <w:delText>:</w:delText>
        </w:r>
      </w:del>
      <w:del w:id="1001" w:author="Carol Nichols" w:date="2017-11-21T12:12:00Z">
        <w:r w:rsidDel="00211F8A">
          <w:rPr>
            <w:rFonts w:eastAsia="Microsoft YaHei"/>
          </w:rPr>
          <w:delText xml:space="preserve"> </w:delText>
        </w:r>
      </w:del>
    </w:p>
    <w:p w14:paraId="742E7B8C" w14:textId="77777777" w:rsidR="009C0D3F" w:rsidRDefault="00524B31">
      <w:pPr>
        <w:pStyle w:val="ProductionDirective"/>
      </w:pPr>
      <w:del w:id="1002" w:author="janelle" w:date="2017-11-16T15:05:00Z">
        <w:r w:rsidDel="007E2340">
          <w:delText xml:space="preserve">Filename: </w:delText>
        </w:r>
      </w:del>
      <w:r>
        <w:t>src/main.rs</w:t>
      </w:r>
    </w:p>
    <w:p w14:paraId="3646ACAF" w14:textId="77777777" w:rsidR="009C0D3F" w:rsidRDefault="00524B31">
      <w:pPr>
        <w:pStyle w:val="CodeA"/>
      </w:pPr>
      <w:r w:rsidRPr="006339C5">
        <w:rPr>
          <w:rStyle w:val="Literal-Gray"/>
        </w:rPr>
        <w:t>fn main() {</w:t>
      </w:r>
    </w:p>
    <w:p w14:paraId="505B951B" w14:textId="77777777" w:rsidR="009C0D3F" w:rsidRDefault="00524B31">
      <w:pPr>
        <w:pStyle w:val="CodeB"/>
      </w:pPr>
      <w:r>
        <w:rPr>
          <w:rStyle w:val="Literal-Gray"/>
        </w:rPr>
        <w:t xml:space="preserve">  </w:t>
      </w:r>
      <w:r w:rsidRPr="006339C5">
        <w:rPr>
          <w:rStyle w:val="Literal-Gray"/>
        </w:rPr>
        <w:t xml:space="preserve">  // </w:t>
      </w:r>
      <w:del w:id="1003" w:author="janelle" w:date="2017-11-16T11:26:00Z">
        <w:r w:rsidRPr="006339C5" w:rsidDel="008071EC">
          <w:rPr>
            <w:rStyle w:val="Literal-Gray"/>
          </w:rPr>
          <w:delText>...</w:delText>
        </w:r>
      </w:del>
      <w:ins w:id="1004" w:author="janelle" w:date="2017-11-16T11:27:00Z">
        <w:r w:rsidR="008071EC">
          <w:rPr>
            <w:rStyle w:val="Literal-Gray"/>
          </w:rPr>
          <w:t>--</w:t>
        </w:r>
      </w:ins>
      <w:r w:rsidRPr="006339C5">
        <w:rPr>
          <w:rStyle w:val="Literal-Gray"/>
        </w:rPr>
        <w:t>snip</w:t>
      </w:r>
      <w:ins w:id="1005" w:author="janelle" w:date="2017-11-16T11:26:00Z">
        <w:r w:rsidR="008071EC">
          <w:rPr>
            <w:rStyle w:val="Literal-Gray"/>
          </w:rPr>
          <w:t>--</w:t>
        </w:r>
      </w:ins>
      <w:del w:id="1006" w:author="janelle" w:date="2017-11-16T11:26:00Z">
        <w:r w:rsidRPr="006339C5" w:rsidDel="008071EC">
          <w:rPr>
            <w:rStyle w:val="Literal-Gray"/>
          </w:rPr>
          <w:delText>...</w:delText>
        </w:r>
      </w:del>
    </w:p>
    <w:p w14:paraId="64741D59" w14:textId="77777777" w:rsidR="009C0D3F" w:rsidRDefault="009C0D3F">
      <w:pPr>
        <w:pStyle w:val="CodeB"/>
        <w:rPr>
          <w:rStyle w:val="Literal-Gray"/>
        </w:rPr>
      </w:pPr>
    </w:p>
    <w:p w14:paraId="5596D8CA" w14:textId="77777777" w:rsidR="009C0D3F" w:rsidRDefault="00524B31">
      <w:pPr>
        <w:pStyle w:val="CodeB"/>
      </w:pPr>
      <w:r>
        <w:rPr>
          <w:rStyle w:val="Literal-Gray"/>
        </w:rPr>
        <w:t xml:space="preserve">  </w:t>
      </w:r>
      <w:r w:rsidRPr="006339C5">
        <w:rPr>
          <w:rStyle w:val="Literal-Gray"/>
        </w:rPr>
        <w:t xml:space="preserve">  println!("Searching for {}", config.query);</w:t>
      </w:r>
    </w:p>
    <w:p w14:paraId="1707A815" w14:textId="77777777" w:rsidR="009C0D3F" w:rsidRDefault="00524B31">
      <w:pPr>
        <w:pStyle w:val="CodeB"/>
      </w:pPr>
      <w:r>
        <w:rPr>
          <w:rStyle w:val="Literal-Gray"/>
        </w:rPr>
        <w:t xml:space="preserve">  </w:t>
      </w:r>
      <w:r w:rsidRPr="006339C5">
        <w:rPr>
          <w:rStyle w:val="Literal-Gray"/>
        </w:rPr>
        <w:t xml:space="preserve">  println!("In file {}", config.filename);</w:t>
      </w:r>
    </w:p>
    <w:p w14:paraId="1BC7FA48" w14:textId="77777777" w:rsidR="009C0D3F" w:rsidRDefault="009C0D3F">
      <w:pPr>
        <w:pStyle w:val="CodeB"/>
        <w:rPr>
          <w:rStyle w:val="Literal-Gray"/>
        </w:rPr>
      </w:pPr>
    </w:p>
    <w:p w14:paraId="61D96F06" w14:textId="77777777" w:rsidR="009C0D3F" w:rsidRDefault="00524B31">
      <w:pPr>
        <w:pStyle w:val="CodeB"/>
      </w:pPr>
      <w:r>
        <w:t xml:space="preserve">    if let Err(e) = run(config) {</w:t>
      </w:r>
    </w:p>
    <w:p w14:paraId="6D853555" w14:textId="77777777" w:rsidR="009C0D3F" w:rsidRDefault="00524B31">
      <w:pPr>
        <w:pStyle w:val="CodeB"/>
      </w:pPr>
      <w:r>
        <w:t xml:space="preserve">        println!("Application error: {}", e);</w:t>
      </w:r>
    </w:p>
    <w:p w14:paraId="2A5BFD42" w14:textId="77777777" w:rsidR="009C0D3F" w:rsidRDefault="009C0D3F">
      <w:pPr>
        <w:pStyle w:val="CodeB"/>
      </w:pPr>
    </w:p>
    <w:p w14:paraId="260F9EBA" w14:textId="77777777" w:rsidR="009C0D3F" w:rsidRDefault="00524B31">
      <w:pPr>
        <w:pStyle w:val="CodeB"/>
      </w:pPr>
      <w:r>
        <w:t xml:space="preserve">        process::exit(1);</w:t>
      </w:r>
    </w:p>
    <w:p w14:paraId="4048FF91" w14:textId="77777777" w:rsidR="009C0D3F" w:rsidRDefault="00524B31">
      <w:pPr>
        <w:pStyle w:val="CodeB"/>
      </w:pPr>
      <w:r>
        <w:t xml:space="preserve">    }</w:t>
      </w:r>
    </w:p>
    <w:p w14:paraId="4B8127C8" w14:textId="77777777" w:rsidR="009C0D3F" w:rsidRDefault="00524B31" w:rsidP="00F478EC">
      <w:pPr>
        <w:pStyle w:val="CodeC"/>
      </w:pPr>
      <w:r w:rsidRPr="006339C5">
        <w:rPr>
          <w:rStyle w:val="Literal-Gray"/>
        </w:rPr>
        <w:t>}</w:t>
      </w:r>
    </w:p>
    <w:p w14:paraId="34DFEFC9" w14:textId="77777777" w:rsidR="009C0D3F" w:rsidRDefault="00524B31" w:rsidP="000B47BE">
      <w:pPr>
        <w:pStyle w:val="Body"/>
      </w:pPr>
      <w:r>
        <w:t xml:space="preserve">We use </w:t>
      </w:r>
      <w:r>
        <w:rPr>
          <w:rStyle w:val="Literal"/>
        </w:rPr>
        <w:t>if let</w:t>
      </w:r>
      <w:ins w:id="1007" w:author="AnneMarieW" w:date="2017-10-26T11:47:00Z">
        <w:r w:rsidR="00F51CFB" w:rsidRPr="00F51CFB">
          <w:t xml:space="preserve"> </w:t>
        </w:r>
        <w:r w:rsidR="00F51CFB">
          <w:t xml:space="preserve">rather than </w:t>
        </w:r>
        <w:r w:rsidR="00F51CFB">
          <w:rPr>
            <w:rStyle w:val="Literal"/>
          </w:rPr>
          <w:t>unwrap_or_else</w:t>
        </w:r>
      </w:ins>
      <w:r>
        <w:t xml:space="preserve"> to check whether </w:t>
      </w:r>
      <w:r>
        <w:rPr>
          <w:rStyle w:val="Literal"/>
        </w:rPr>
        <w:t>run</w:t>
      </w:r>
      <w:r>
        <w:t xml:space="preserve"> returns an </w:t>
      </w:r>
      <w:r>
        <w:rPr>
          <w:rStyle w:val="Literal"/>
        </w:rPr>
        <w:t>Err</w:t>
      </w:r>
      <w:r>
        <w:rPr>
          <w:rFonts w:eastAsia="Microsoft YaHei"/>
        </w:rPr>
        <w:t xml:space="preserve"> </w:t>
      </w:r>
      <w:r>
        <w:t>value</w:t>
      </w:r>
      <w:del w:id="1008" w:author="AnneMarieW" w:date="2017-10-26T11:47:00Z">
        <w:r w:rsidDel="00F51CFB">
          <w:delText>,</w:delText>
        </w:r>
      </w:del>
      <w:del w:id="1009" w:author="AnneMarieW" w:date="2017-10-26T11:48:00Z">
        <w:r w:rsidDel="00F51CFB">
          <w:delText xml:space="preserve"> </w:delText>
        </w:r>
      </w:del>
      <w:del w:id="1010" w:author="AnneMarieW" w:date="2017-10-26T11:47:00Z">
        <w:r w:rsidDel="00F51CFB">
          <w:delText xml:space="preserve">rather than </w:delText>
        </w:r>
        <w:r w:rsidDel="00F51CFB">
          <w:rPr>
            <w:rStyle w:val="Literal"/>
          </w:rPr>
          <w:delText>unwrap_or_else</w:delText>
        </w:r>
      </w:del>
      <w:del w:id="1011" w:author="AnneMarieW" w:date="2017-10-26T11:49:00Z">
        <w:r w:rsidDel="002A72D1">
          <w:delText>,</w:delText>
        </w:r>
      </w:del>
      <w:r>
        <w:t xml:space="preserve"> and call </w:t>
      </w:r>
      <w:r>
        <w:rPr>
          <w:rStyle w:val="Literal"/>
        </w:rPr>
        <w:t>process::exit(1)</w:t>
      </w:r>
      <w:r>
        <w:t xml:space="preserve"> if it does.</w:t>
      </w:r>
      <w:commentRangeStart w:id="1012"/>
      <w:ins w:id="1013" w:author="AnneMarieW" w:date="2017-10-26T11:48:00Z">
        <w:r w:rsidR="00F51CFB">
          <w:t xml:space="preserve"> The</w:t>
        </w:r>
      </w:ins>
      <w:r>
        <w:t xml:space="preserve"> </w:t>
      </w:r>
      <w:r>
        <w:rPr>
          <w:rStyle w:val="Literal"/>
        </w:rPr>
        <w:t>run</w:t>
      </w:r>
      <w:r>
        <w:t xml:space="preserve"> </w:t>
      </w:r>
      <w:ins w:id="1014" w:author="AnneMarieW" w:date="2017-10-26T11:48:00Z">
        <w:r w:rsidR="00F51CFB">
          <w:t xml:space="preserve">function </w:t>
        </w:r>
      </w:ins>
      <w:r>
        <w:t xml:space="preserve">doesn’t return a value that we want to </w:t>
      </w:r>
      <w:r>
        <w:rPr>
          <w:rStyle w:val="Literal"/>
        </w:rPr>
        <w:t>unwrap</w:t>
      </w:r>
      <w:r>
        <w:t xml:space="preserve"> </w:t>
      </w:r>
      <w:del w:id="1015" w:author="janelle" w:date="2017-11-16T15:08:00Z">
        <w:r w:rsidDel="007E2340">
          <w:delText xml:space="preserve">like </w:delText>
        </w:r>
      </w:del>
      <w:ins w:id="1016" w:author="janelle" w:date="2017-11-16T15:08:00Z">
        <w:r w:rsidR="007E2340">
          <w:t xml:space="preserve">in the same way that </w:t>
        </w:r>
      </w:ins>
      <w:r>
        <w:rPr>
          <w:rStyle w:val="Literal"/>
        </w:rPr>
        <w:t>Config::new</w:t>
      </w:r>
      <w:r>
        <w:rPr>
          <w:rFonts w:eastAsia="Microsoft YaHei"/>
        </w:rPr>
        <w:t xml:space="preserve"> </w:t>
      </w:r>
      <w:r>
        <w:t xml:space="preserve">returns the </w:t>
      </w:r>
      <w:r>
        <w:rPr>
          <w:rStyle w:val="Literal"/>
        </w:rPr>
        <w:t>Config</w:t>
      </w:r>
      <w:r>
        <w:t xml:space="preserve"> instance. </w:t>
      </w:r>
      <w:commentRangeEnd w:id="1012"/>
      <w:r w:rsidR="007E2340">
        <w:rPr>
          <w:rStyle w:val="CommentReference"/>
          <w:rFonts w:asciiTheme="minorHAnsi" w:eastAsiaTheme="minorHAnsi" w:hAnsiTheme="minorHAnsi" w:cstheme="minorBidi"/>
          <w:color w:val="auto"/>
        </w:rPr>
        <w:commentReference w:id="1012"/>
      </w:r>
      <w:r>
        <w:t xml:space="preserve">Because </w:t>
      </w:r>
      <w:r>
        <w:rPr>
          <w:rStyle w:val="Literal"/>
        </w:rPr>
        <w:t>run</w:t>
      </w:r>
      <w:r>
        <w:t xml:space="preserve"> returns a </w:t>
      </w:r>
      <w:r>
        <w:rPr>
          <w:rStyle w:val="Literal"/>
        </w:rPr>
        <w:t>()</w:t>
      </w:r>
      <w:r>
        <w:t xml:space="preserve"> in the success case,</w:t>
      </w:r>
      <w:r>
        <w:rPr>
          <w:rFonts w:eastAsia="Microsoft YaHei"/>
        </w:rPr>
        <w:t xml:space="preserve"> </w:t>
      </w:r>
      <w:r>
        <w:t>we only care about detecting an error, so we don’t need</w:t>
      </w:r>
      <w:r>
        <w:rPr>
          <w:rFonts w:eastAsia="Microsoft YaHei"/>
        </w:rPr>
        <w:t xml:space="preserve"> </w:t>
      </w:r>
      <w:r>
        <w:rPr>
          <w:rStyle w:val="Literal"/>
        </w:rPr>
        <w:t>unwrap_or_else</w:t>
      </w:r>
      <w:r>
        <w:t xml:space="preserve"> to return the unwrapped value </w:t>
      </w:r>
      <w:del w:id="1017" w:author="AnneMarieW" w:date="2017-10-26T11:49:00Z">
        <w:r w:rsidDel="00F51CFB">
          <w:delText>as</w:delText>
        </w:r>
      </w:del>
      <w:ins w:id="1018" w:author="AnneMarieW" w:date="2017-10-26T11:49:00Z">
        <w:r w:rsidR="00F51CFB">
          <w:t>because</w:t>
        </w:r>
      </w:ins>
      <w:r>
        <w:t xml:space="preserve"> it would only be </w:t>
      </w:r>
      <w:r>
        <w:rPr>
          <w:rStyle w:val="Literal"/>
        </w:rPr>
        <w:t>()</w:t>
      </w:r>
      <w:r>
        <w:t>.</w:t>
      </w:r>
    </w:p>
    <w:p w14:paraId="0DFEBA7B" w14:textId="77777777" w:rsidR="009C0D3F" w:rsidRDefault="00524B31" w:rsidP="000B47BE">
      <w:pPr>
        <w:pStyle w:val="Body"/>
      </w:pPr>
      <w:r>
        <w:t xml:space="preserve">The bodies of the </w:t>
      </w:r>
      <w:r>
        <w:rPr>
          <w:rStyle w:val="Literal"/>
        </w:rPr>
        <w:t>if let</w:t>
      </w:r>
      <w:r>
        <w:t xml:space="preserve"> and the </w:t>
      </w:r>
      <w:r>
        <w:rPr>
          <w:rStyle w:val="Literal"/>
        </w:rPr>
        <w:t>unwrap_or_else</w:t>
      </w:r>
      <w:r>
        <w:t xml:space="preserve"> functions are the same in both</w:t>
      </w:r>
      <w:r>
        <w:rPr>
          <w:rFonts w:eastAsia="Microsoft YaHei"/>
        </w:rPr>
        <w:t xml:space="preserve"> </w:t>
      </w:r>
      <w:r>
        <w:t>cases</w:t>
      </w:r>
      <w:del w:id="1019" w:author="AnneMarieW" w:date="2017-10-26T11:49:00Z">
        <w:r w:rsidDel="00F51CFB">
          <w:delText xml:space="preserve"> though</w:delText>
        </w:r>
      </w:del>
      <w:r>
        <w:t>: we print</w:t>
      </w:r>
      <w:del w:id="1020" w:author="AnneMarieW" w:date="2017-10-26T11:49:00Z">
        <w:r w:rsidDel="00F51CFB">
          <w:delText xml:space="preserve"> out</w:delText>
        </w:r>
      </w:del>
      <w:r>
        <w:t xml:space="preserve"> the error and exit.</w:t>
      </w:r>
    </w:p>
    <w:p w14:paraId="0044A69A" w14:textId="77777777" w:rsidR="009C0D3F" w:rsidRDefault="00524B31">
      <w:pPr>
        <w:pStyle w:val="HeadB"/>
      </w:pPr>
      <w:bookmarkStart w:id="1021" w:name="_Toc486341788"/>
      <w:bookmarkStart w:id="1022" w:name="split-code-into-a-library-crate"/>
      <w:bookmarkStart w:id="1023" w:name="_Toc496541057"/>
      <w:bookmarkEnd w:id="1021"/>
      <w:bookmarkEnd w:id="1022"/>
      <w:r>
        <w:t>Splitting Code into a Library Crate</w:t>
      </w:r>
      <w:bookmarkEnd w:id="1023"/>
    </w:p>
    <w:p w14:paraId="64B811F9" w14:textId="77777777" w:rsidR="009C0D3F" w:rsidRDefault="00524B31" w:rsidP="0089724B">
      <w:pPr>
        <w:pStyle w:val="BodyFirst"/>
      </w:pPr>
      <w:del w:id="1024" w:author="AnneMarieW" w:date="2017-10-26T11:50:00Z">
        <w:r w:rsidDel="002A72D1">
          <w:delText xml:space="preserve">This </w:delText>
        </w:r>
      </w:del>
      <w:ins w:id="1025" w:author="AnneMarieW" w:date="2017-10-26T11:50:00Z">
        <w:r w:rsidR="002A72D1">
          <w:t xml:space="preserve">Our </w:t>
        </w:r>
        <w:r w:rsidR="002A72D1">
          <w:rPr>
            <w:rStyle w:val="Literal"/>
          </w:rPr>
          <w:t>minigrep</w:t>
        </w:r>
        <w:r w:rsidR="002A72D1">
          <w:t xml:space="preserve"> project </w:t>
        </w:r>
      </w:ins>
      <w:r>
        <w:t>is looking</w:t>
      </w:r>
      <w:del w:id="1026" w:author="AnneMarieW" w:date="2017-10-26T11:51:00Z">
        <w:r w:rsidDel="002A72D1">
          <w:delText xml:space="preserve"> pretty</w:delText>
        </w:r>
      </w:del>
      <w:r>
        <w:t xml:space="preserve"> good so far! Now we’</w:t>
      </w:r>
      <w:del w:id="1027" w:author="AnneMarieW" w:date="2017-10-26T11:51:00Z">
        <w:r w:rsidDel="002A72D1">
          <w:delText>re going to</w:delText>
        </w:r>
      </w:del>
      <w:ins w:id="1028" w:author="AnneMarieW" w:date="2017-10-26T11:51:00Z">
        <w:r w:rsidR="002A72D1">
          <w:t>ll</w:t>
        </w:r>
      </w:ins>
      <w:r>
        <w:t xml:space="preserve"> split</w:t>
      </w:r>
      <w:r>
        <w:rPr>
          <w:rFonts w:eastAsia="Microsoft YaHei"/>
        </w:rPr>
        <w:t xml:space="preserve"> </w:t>
      </w:r>
      <w:r>
        <w:t xml:space="preserve">the </w:t>
      </w:r>
      <w:r>
        <w:rPr>
          <w:rStyle w:val="EmphasisItalic"/>
        </w:rPr>
        <w:t>src/main.rs</w:t>
      </w:r>
      <w:r>
        <w:t xml:space="preserve"> file</w:t>
      </w:r>
      <w:del w:id="1029" w:author="AnneMarieW" w:date="2017-10-26T11:51:00Z">
        <w:r w:rsidDel="002A72D1">
          <w:delText xml:space="preserve"> up</w:delText>
        </w:r>
      </w:del>
      <w:r>
        <w:t xml:space="preserve"> and put some code into</w:t>
      </w:r>
      <w:ins w:id="1030" w:author="AnneMarieW" w:date="2017-10-26T11:51:00Z">
        <w:r w:rsidR="002A72D1">
          <w:t xml:space="preserve"> the</w:t>
        </w:r>
      </w:ins>
      <w:r>
        <w:t xml:space="preserve"> </w:t>
      </w:r>
      <w:r>
        <w:rPr>
          <w:rStyle w:val="EmphasisItalic"/>
        </w:rPr>
        <w:t>src/lib.rs</w:t>
      </w:r>
      <w:r>
        <w:rPr>
          <w:rFonts w:eastAsia="Microsoft YaHei"/>
        </w:rPr>
        <w:t xml:space="preserve"> </w:t>
      </w:r>
      <w:ins w:id="1031" w:author="AnneMarieW" w:date="2017-10-26T11:51:00Z">
        <w:r w:rsidR="002A72D1">
          <w:rPr>
            <w:rFonts w:eastAsia="Microsoft YaHei"/>
          </w:rPr>
          <w:t xml:space="preserve">file </w:t>
        </w:r>
      </w:ins>
      <w:r>
        <w:t xml:space="preserve">so </w:t>
      </w:r>
      <w:del w:id="1032" w:author="AnneMarieW" w:date="2017-10-26T11:51:00Z">
        <w:r w:rsidDel="002A72D1">
          <w:delText xml:space="preserve">that </w:delText>
        </w:r>
      </w:del>
      <w:r>
        <w:t xml:space="preserve">we can test it and have a </w:t>
      </w:r>
      <w:r w:rsidR="00EB5928">
        <w:rPr>
          <w:rStyle w:val="EmphasisItalic"/>
        </w:rPr>
        <w:t>src/main.rs</w:t>
      </w:r>
      <w:r>
        <w:t xml:space="preserve"> file with fewer responsibilities.</w:t>
      </w:r>
    </w:p>
    <w:p w14:paraId="049667DC" w14:textId="77777777" w:rsidR="009C0D3F" w:rsidRDefault="00524B31" w:rsidP="000B47BE">
      <w:pPr>
        <w:pStyle w:val="Body"/>
      </w:pPr>
      <w:r>
        <w:t xml:space="preserve">Let’s move </w:t>
      </w:r>
      <w:del w:id="1033" w:author="AnneMarieW" w:date="2017-10-26T11:52:00Z">
        <w:r w:rsidDel="002A72D1">
          <w:delText xml:space="preserve">everything </w:delText>
        </w:r>
      </w:del>
      <w:ins w:id="1034" w:author="AnneMarieW" w:date="2017-10-26T11:52:00Z">
        <w:r w:rsidR="002A72D1">
          <w:t xml:space="preserve">all the code </w:t>
        </w:r>
      </w:ins>
      <w:r>
        <w:t>that isn</w:t>
      </w:r>
      <w:r w:rsidR="00123F95">
        <w:t>’</w:t>
      </w:r>
      <w:r>
        <w:t xml:space="preserve">t the </w:t>
      </w:r>
      <w:r>
        <w:rPr>
          <w:rStyle w:val="Literal"/>
        </w:rPr>
        <w:t>main</w:t>
      </w:r>
      <w:r>
        <w:t xml:space="preserve"> function from </w:t>
      </w:r>
      <w:r>
        <w:rPr>
          <w:rStyle w:val="EmphasisItalic"/>
        </w:rPr>
        <w:t>src/main.rs</w:t>
      </w:r>
      <w:r>
        <w:t xml:space="preserve"> to </w:t>
      </w:r>
      <w:del w:id="1035" w:author="AnneMarieW" w:date="2017-10-26T11:52:00Z">
        <w:r w:rsidDel="002A72D1">
          <w:delText xml:space="preserve">a new file, </w:delText>
        </w:r>
      </w:del>
      <w:r>
        <w:rPr>
          <w:rStyle w:val="EmphasisItalic"/>
        </w:rPr>
        <w:t>src/lib.rs</w:t>
      </w:r>
      <w:r>
        <w:t>:</w:t>
      </w:r>
    </w:p>
    <w:p w14:paraId="191B2217" w14:textId="77777777" w:rsidR="00C77B8D" w:rsidRDefault="00524B31">
      <w:pPr>
        <w:pStyle w:val="BulletA"/>
        <w:pPrChange w:id="1036" w:author="janelle" w:date="2017-10-24T10:52:00Z">
          <w:pPr>
            <w:pStyle w:val="BulletB"/>
          </w:pPr>
        </w:pPrChange>
      </w:pPr>
      <w:r>
        <w:t xml:space="preserve">The </w:t>
      </w:r>
      <w:r>
        <w:rPr>
          <w:rStyle w:val="Literal"/>
        </w:rPr>
        <w:t>run</w:t>
      </w:r>
      <w:r>
        <w:t xml:space="preserve"> function definition</w:t>
      </w:r>
    </w:p>
    <w:p w14:paraId="40F7848D" w14:textId="77777777" w:rsidR="009C0D3F" w:rsidRDefault="00524B31">
      <w:pPr>
        <w:pStyle w:val="BulletB"/>
      </w:pPr>
      <w:r>
        <w:lastRenderedPageBreak/>
        <w:t xml:space="preserve">The relevant </w:t>
      </w:r>
      <w:r>
        <w:rPr>
          <w:rStyle w:val="Literal"/>
        </w:rPr>
        <w:t>use</w:t>
      </w:r>
      <w:r>
        <w:t xml:space="preserve"> statements</w:t>
      </w:r>
    </w:p>
    <w:p w14:paraId="72A4F7E7" w14:textId="77777777" w:rsidR="009C0D3F" w:rsidRDefault="00524B31">
      <w:pPr>
        <w:pStyle w:val="BulletB"/>
      </w:pPr>
      <w:r>
        <w:t xml:space="preserve">The definition of </w:t>
      </w:r>
      <w:r>
        <w:rPr>
          <w:rStyle w:val="Literal"/>
        </w:rPr>
        <w:t>Config</w:t>
      </w:r>
      <w:r>
        <w:rPr>
          <w:rFonts w:eastAsia="Microsoft YaHei"/>
        </w:rPr>
        <w:t xml:space="preserve"> </w:t>
      </w:r>
    </w:p>
    <w:p w14:paraId="3DC73B39" w14:textId="77777777" w:rsidR="00C77B8D" w:rsidRDefault="00524B31">
      <w:pPr>
        <w:pStyle w:val="BulletC"/>
        <w:pPrChange w:id="1037" w:author="janelle" w:date="2017-10-24T10:52:00Z">
          <w:pPr>
            <w:pStyle w:val="BulletB"/>
          </w:pPr>
        </w:pPrChange>
      </w:pPr>
      <w:r>
        <w:t xml:space="preserve">The </w:t>
      </w:r>
      <w:r>
        <w:rPr>
          <w:rStyle w:val="Literal"/>
        </w:rPr>
        <w:t>Config::new</w:t>
      </w:r>
      <w:r>
        <w:t xml:space="preserve"> function definition</w:t>
      </w:r>
    </w:p>
    <w:p w14:paraId="1F37DF89" w14:textId="636576E1" w:rsidR="009C0D3F" w:rsidRDefault="00524B31" w:rsidP="000B47BE">
      <w:pPr>
        <w:pStyle w:val="Body"/>
      </w:pPr>
      <w:r>
        <w:t xml:space="preserve">The contents of </w:t>
      </w:r>
      <w:r>
        <w:rPr>
          <w:rStyle w:val="EmphasisItalic"/>
        </w:rPr>
        <w:t>src/lib.rs</w:t>
      </w:r>
      <w:r>
        <w:t xml:space="preserve"> should have the signatures shown in Listing</w:t>
      </w:r>
      <w:r>
        <w:rPr>
          <w:rFonts w:eastAsia="Microsoft YaHei"/>
        </w:rPr>
        <w:t xml:space="preserve"> </w:t>
      </w:r>
      <w:r>
        <w:t>12-13 (we</w:t>
      </w:r>
      <w:r w:rsidR="00DD6C88">
        <w:t>’</w:t>
      </w:r>
      <w:r>
        <w:t>ve omitted the bodies of the functions for brevity)</w:t>
      </w:r>
      <w:ins w:id="1038" w:author="Carol Nichols" w:date="2017-11-21T12:14:00Z">
        <w:r w:rsidR="000C7063">
          <w:t>:</w:t>
        </w:r>
      </w:ins>
      <w:ins w:id="1039" w:author="AnneMarieW" w:date="2017-10-27T11:30:00Z">
        <w:del w:id="1040" w:author="Carol Nichols" w:date="2017-11-21T12:14:00Z">
          <w:r w:rsidR="00B15700" w:rsidDel="000C7063">
            <w:delText>.</w:delText>
          </w:r>
        </w:del>
      </w:ins>
      <w:del w:id="1041" w:author="AnneMarieW" w:date="2017-10-27T11:30:00Z">
        <w:r w:rsidDel="00B15700">
          <w:delText>:</w:delText>
        </w:r>
      </w:del>
    </w:p>
    <w:p w14:paraId="3D875ED7" w14:textId="77777777" w:rsidR="009C0D3F" w:rsidRDefault="00524B31">
      <w:pPr>
        <w:pStyle w:val="ProductionDirective"/>
      </w:pPr>
      <w:del w:id="1042" w:author="janelle" w:date="2017-11-16T15:11:00Z">
        <w:r w:rsidDel="007E2340">
          <w:delText xml:space="preserve">Filename: </w:delText>
        </w:r>
      </w:del>
      <w:r>
        <w:t>src/lib.rs</w:t>
      </w:r>
    </w:p>
    <w:p w14:paraId="0D4E304E" w14:textId="77777777" w:rsidR="009C0D3F" w:rsidRDefault="00524B31">
      <w:pPr>
        <w:pStyle w:val="CodeA"/>
      </w:pPr>
      <w:r>
        <w:t>use std::error::Error;</w:t>
      </w:r>
    </w:p>
    <w:p w14:paraId="0B9FDDC8" w14:textId="77777777" w:rsidR="009C0D3F" w:rsidRDefault="00524B31">
      <w:pPr>
        <w:pStyle w:val="CodeB"/>
      </w:pPr>
      <w:r>
        <w:t>use std::fs::File;</w:t>
      </w:r>
    </w:p>
    <w:p w14:paraId="0F0BF30A" w14:textId="77777777" w:rsidR="009C0D3F" w:rsidRDefault="00524B31">
      <w:pPr>
        <w:pStyle w:val="CodeB"/>
      </w:pPr>
      <w:r>
        <w:t>use std::io::prelude::*;</w:t>
      </w:r>
    </w:p>
    <w:p w14:paraId="58776EA5" w14:textId="77777777" w:rsidR="009C0D3F" w:rsidRDefault="009C0D3F">
      <w:pPr>
        <w:pStyle w:val="CodeB"/>
      </w:pPr>
    </w:p>
    <w:p w14:paraId="78DC89A1" w14:textId="77777777" w:rsidR="009C0D3F" w:rsidRDefault="00524B31">
      <w:pPr>
        <w:pStyle w:val="CodeB"/>
      </w:pPr>
      <w:r>
        <w:t>pub struct Config {</w:t>
      </w:r>
    </w:p>
    <w:p w14:paraId="3F98CF96" w14:textId="77777777" w:rsidR="009C0D3F" w:rsidRDefault="00524B31">
      <w:pPr>
        <w:pStyle w:val="CodeB"/>
      </w:pPr>
      <w:r>
        <w:t xml:space="preserve">    pub query: String,</w:t>
      </w:r>
    </w:p>
    <w:p w14:paraId="64608F1F" w14:textId="77777777" w:rsidR="009C0D3F" w:rsidRDefault="00524B31">
      <w:pPr>
        <w:pStyle w:val="CodeB"/>
      </w:pPr>
      <w:r>
        <w:t xml:space="preserve">    pub filename: String,</w:t>
      </w:r>
    </w:p>
    <w:p w14:paraId="675F8C19" w14:textId="77777777" w:rsidR="009C0D3F" w:rsidRDefault="00524B31">
      <w:pPr>
        <w:pStyle w:val="CodeB"/>
      </w:pPr>
      <w:r>
        <w:t>}</w:t>
      </w:r>
    </w:p>
    <w:p w14:paraId="578E943D" w14:textId="77777777" w:rsidR="009C0D3F" w:rsidRDefault="009C0D3F">
      <w:pPr>
        <w:pStyle w:val="CodeB"/>
      </w:pPr>
    </w:p>
    <w:p w14:paraId="13D9DD5A" w14:textId="77777777" w:rsidR="009C0D3F" w:rsidRDefault="00524B31">
      <w:pPr>
        <w:pStyle w:val="CodeB"/>
      </w:pPr>
      <w:r>
        <w:t>impl Config {</w:t>
      </w:r>
    </w:p>
    <w:p w14:paraId="280D7C78" w14:textId="77777777" w:rsidR="009C0D3F" w:rsidRDefault="00524B31">
      <w:pPr>
        <w:pStyle w:val="CodeB"/>
      </w:pPr>
      <w:r>
        <w:t xml:space="preserve">    pub fn new(args: &amp;[String]) -&gt; Result&lt;Config, &amp;'static str&gt; {</w:t>
      </w:r>
    </w:p>
    <w:p w14:paraId="286CD8F8" w14:textId="77777777" w:rsidR="009C0D3F" w:rsidRDefault="00524B31">
      <w:pPr>
        <w:pStyle w:val="CodeB"/>
      </w:pPr>
      <w:r>
        <w:t xml:space="preserve">        </w:t>
      </w:r>
      <w:r>
        <w:rPr>
          <w:rStyle w:val="Literal-Gray"/>
        </w:rPr>
        <w:t xml:space="preserve">// </w:t>
      </w:r>
      <w:del w:id="1043" w:author="janelle" w:date="2017-11-16T11:26:00Z">
        <w:r w:rsidDel="008071EC">
          <w:rPr>
            <w:rStyle w:val="Literal-Gray"/>
          </w:rPr>
          <w:delText>...</w:delText>
        </w:r>
      </w:del>
      <w:ins w:id="1044" w:author="janelle" w:date="2017-11-16T11:26:00Z">
        <w:r w:rsidR="008071EC">
          <w:rPr>
            <w:rStyle w:val="Literal-Gray"/>
          </w:rPr>
          <w:t>--</w:t>
        </w:r>
      </w:ins>
      <w:r>
        <w:rPr>
          <w:rStyle w:val="Literal-Gray"/>
        </w:rPr>
        <w:t>snip</w:t>
      </w:r>
      <w:ins w:id="1045" w:author="janelle" w:date="2017-11-16T11:26:00Z">
        <w:r w:rsidR="008071EC">
          <w:rPr>
            <w:rStyle w:val="Literal-Gray"/>
          </w:rPr>
          <w:t>--</w:t>
        </w:r>
      </w:ins>
      <w:del w:id="1046" w:author="janelle" w:date="2017-11-16T11:26:00Z">
        <w:r w:rsidDel="008071EC">
          <w:rPr>
            <w:rStyle w:val="Literal-Gray"/>
          </w:rPr>
          <w:delText>...</w:delText>
        </w:r>
      </w:del>
    </w:p>
    <w:p w14:paraId="72CC5F9B" w14:textId="77777777" w:rsidR="009C0D3F" w:rsidRDefault="00524B31">
      <w:pPr>
        <w:pStyle w:val="CodeB"/>
      </w:pPr>
      <w:r>
        <w:t xml:space="preserve">    }</w:t>
      </w:r>
    </w:p>
    <w:p w14:paraId="257CC262" w14:textId="77777777" w:rsidR="009C0D3F" w:rsidRDefault="00524B31">
      <w:pPr>
        <w:pStyle w:val="CodeB"/>
      </w:pPr>
      <w:r>
        <w:t>}</w:t>
      </w:r>
    </w:p>
    <w:p w14:paraId="3E39F3DB" w14:textId="77777777" w:rsidR="009C0D3F" w:rsidRDefault="009C0D3F">
      <w:pPr>
        <w:pStyle w:val="CodeB"/>
      </w:pPr>
    </w:p>
    <w:p w14:paraId="504CF29F" w14:textId="77777777" w:rsidR="009C0D3F" w:rsidRDefault="00524B31">
      <w:pPr>
        <w:pStyle w:val="CodeB"/>
      </w:pPr>
      <w:r>
        <w:t>pub fn run(config: Config) -&gt; Result&lt;(), Box&lt;Error&gt;&gt; {</w:t>
      </w:r>
    </w:p>
    <w:p w14:paraId="3304A457" w14:textId="77777777" w:rsidR="009C0D3F" w:rsidRDefault="00524B31">
      <w:pPr>
        <w:pStyle w:val="CodeB"/>
      </w:pPr>
      <w:r>
        <w:t xml:space="preserve">    </w:t>
      </w:r>
      <w:r>
        <w:rPr>
          <w:rStyle w:val="Literal-Gray"/>
        </w:rPr>
        <w:t xml:space="preserve">// </w:t>
      </w:r>
      <w:del w:id="1047" w:author="janelle" w:date="2017-11-16T11:26:00Z">
        <w:r w:rsidDel="008071EC">
          <w:rPr>
            <w:rStyle w:val="Literal-Gray"/>
          </w:rPr>
          <w:delText>...</w:delText>
        </w:r>
      </w:del>
      <w:ins w:id="1048" w:author="janelle" w:date="2017-11-16T11:28:00Z">
        <w:r w:rsidR="008071EC">
          <w:rPr>
            <w:rStyle w:val="Literal-Gray"/>
          </w:rPr>
          <w:t>--</w:t>
        </w:r>
      </w:ins>
      <w:r>
        <w:rPr>
          <w:rStyle w:val="Literal-Gray"/>
        </w:rPr>
        <w:t>snip</w:t>
      </w:r>
      <w:ins w:id="1049" w:author="janelle" w:date="2017-11-16T11:26:00Z">
        <w:r w:rsidR="008071EC">
          <w:rPr>
            <w:rStyle w:val="Literal-Gray"/>
          </w:rPr>
          <w:t>--</w:t>
        </w:r>
      </w:ins>
      <w:del w:id="1050" w:author="janelle" w:date="2017-11-16T11:26:00Z">
        <w:r w:rsidDel="008071EC">
          <w:rPr>
            <w:rStyle w:val="Literal-Gray"/>
          </w:rPr>
          <w:delText>...</w:delText>
        </w:r>
      </w:del>
    </w:p>
    <w:p w14:paraId="54216AA1" w14:textId="77777777" w:rsidR="009C0D3F" w:rsidRDefault="00524B31" w:rsidP="00F478EC">
      <w:pPr>
        <w:pStyle w:val="CodeC"/>
      </w:pPr>
      <w:r>
        <w:t>}</w:t>
      </w:r>
    </w:p>
    <w:p w14:paraId="21049834" w14:textId="77777777" w:rsidR="009C0D3F" w:rsidRDefault="00524B31">
      <w:pPr>
        <w:pStyle w:val="Listing"/>
      </w:pPr>
      <w:r>
        <w:t xml:space="preserve">Listing 12-13: Moving </w:t>
      </w:r>
      <w:r w:rsidR="00890D17" w:rsidRPr="00890D17">
        <w:rPr>
          <w:rStyle w:val="LiteralCaption"/>
          <w:rPrChange w:id="1051" w:author="janelle" w:date="2017-10-24T10:52:00Z">
            <w:rPr>
              <w:rStyle w:val="Literal"/>
            </w:rPr>
          </w:rPrChange>
        </w:rPr>
        <w:t>Config</w:t>
      </w:r>
      <w:r>
        <w:t xml:space="preserve"> and </w:t>
      </w:r>
      <w:r w:rsidR="00890D17" w:rsidRPr="00890D17">
        <w:rPr>
          <w:rStyle w:val="LiteralCaption"/>
          <w:rPrChange w:id="1052" w:author="janelle" w:date="2017-10-24T10:52:00Z">
            <w:rPr>
              <w:rStyle w:val="Literal"/>
            </w:rPr>
          </w:rPrChange>
        </w:rPr>
        <w:t>run</w:t>
      </w:r>
      <w:r>
        <w:t xml:space="preserve"> into </w:t>
      </w:r>
      <w:r w:rsidR="00890D17" w:rsidRPr="00890D17">
        <w:rPr>
          <w:rStyle w:val="EmphasisRevCaption"/>
          <w:rPrChange w:id="1053" w:author="janelle" w:date="2017-10-24T10:52:00Z">
            <w:rPr>
              <w:rStyle w:val="EmphasisItalic"/>
            </w:rPr>
          </w:rPrChange>
        </w:rPr>
        <w:t>src/lib.rs</w:t>
      </w:r>
    </w:p>
    <w:p w14:paraId="484FC414" w14:textId="77777777" w:rsidR="009C0D3F" w:rsidRDefault="00524B31" w:rsidP="000B47BE">
      <w:pPr>
        <w:pStyle w:val="Body"/>
      </w:pPr>
      <w:r>
        <w:t xml:space="preserve">We’ve made liberal use of </w:t>
      </w:r>
      <w:r>
        <w:rPr>
          <w:rStyle w:val="Literal"/>
        </w:rPr>
        <w:t>pub</w:t>
      </w:r>
      <w:r>
        <w:t xml:space="preserve"> here: on </w:t>
      </w:r>
      <w:r>
        <w:rPr>
          <w:rStyle w:val="Literal"/>
        </w:rPr>
        <w:t>Config</w:t>
      </w:r>
      <w:r>
        <w:t xml:space="preserve">, its fields and its </w:t>
      </w:r>
      <w:r>
        <w:rPr>
          <w:rStyle w:val="Literal"/>
        </w:rPr>
        <w:t>new</w:t>
      </w:r>
      <w:r>
        <w:t xml:space="preserve"> method, and on the </w:t>
      </w:r>
      <w:r>
        <w:rPr>
          <w:rStyle w:val="Literal"/>
        </w:rPr>
        <w:t>run</w:t>
      </w:r>
      <w:r>
        <w:t xml:space="preserve"> function. We now have a library crate that has a public API that we can test!</w:t>
      </w:r>
    </w:p>
    <w:p w14:paraId="37220E28" w14:textId="143828A0" w:rsidR="009C0D3F" w:rsidRDefault="00524B31" w:rsidP="000B47BE">
      <w:pPr>
        <w:pStyle w:val="Body"/>
      </w:pPr>
      <w:r>
        <w:t xml:space="preserve">Now we need to bring the code we moved to </w:t>
      </w:r>
      <w:r>
        <w:rPr>
          <w:rStyle w:val="EmphasisItalic"/>
        </w:rPr>
        <w:t>src/lib.rs</w:t>
      </w:r>
      <w:r>
        <w:t xml:space="preserve"> into the scope of the binary crate in </w:t>
      </w:r>
      <w:r>
        <w:rPr>
          <w:rStyle w:val="EmphasisItalic"/>
        </w:rPr>
        <w:t>src/main.rs</w:t>
      </w:r>
      <w:del w:id="1054" w:author="Carol Nichols" w:date="2017-11-21T12:21:00Z">
        <w:r w:rsidDel="009D3766">
          <w:rPr>
            <w:rStyle w:val="EmphasisItalic"/>
            <w:rFonts w:eastAsia="Microsoft YaHei"/>
          </w:rPr>
          <w:delText xml:space="preserve"> </w:delText>
        </w:r>
        <w:r w:rsidRPr="006339C5" w:rsidDel="009D3766">
          <w:rPr>
            <w:rFonts w:eastAsia="Microsoft YaHei"/>
          </w:rPr>
          <w:delText>by using</w:delText>
        </w:r>
        <w:r w:rsidDel="009D3766">
          <w:rPr>
            <w:rFonts w:eastAsia="Microsoft YaHei"/>
          </w:rPr>
          <w:delText xml:space="preserve"> </w:delText>
        </w:r>
        <w:r w:rsidRPr="00C77C2F" w:rsidDel="009D3766">
          <w:rPr>
            <w:rStyle w:val="Literal"/>
            <w:rFonts w:eastAsia="Microsoft YaHei"/>
          </w:rPr>
          <w:delText>extern crate minigrep</w:delText>
        </w:r>
        <w:r w:rsidDel="009D3766">
          <w:rPr>
            <w:rFonts w:eastAsia="Microsoft YaHei"/>
          </w:rPr>
          <w:delText xml:space="preserve">. Then we’ll add a </w:delText>
        </w:r>
        <w:r w:rsidRPr="00C77C2F" w:rsidDel="009D3766">
          <w:rPr>
            <w:rStyle w:val="Literal"/>
            <w:rFonts w:eastAsia="Microsoft YaHei"/>
          </w:rPr>
          <w:delText>use minigrep::Config</w:delText>
        </w:r>
        <w:r w:rsidR="001857B5" w:rsidDel="009D3766">
          <w:rPr>
            <w:rFonts w:eastAsia="Microsoft YaHei"/>
          </w:rPr>
          <w:delText xml:space="preserve"> l</w:delText>
        </w:r>
        <w:r w:rsidDel="009D3766">
          <w:rPr>
            <w:rFonts w:eastAsia="Microsoft YaHei"/>
          </w:rPr>
          <w:delText>ine to bring the </w:delText>
        </w:r>
        <w:r w:rsidDel="009D3766">
          <w:rPr>
            <w:rStyle w:val="Literal"/>
            <w:rFonts w:eastAsia="Microsoft YaHei"/>
          </w:rPr>
          <w:delText>Config</w:delText>
        </w:r>
        <w:r w:rsidR="007718BD" w:rsidDel="009D3766">
          <w:rPr>
            <w:rFonts w:eastAsia="Microsoft YaHei"/>
          </w:rPr>
          <w:delText xml:space="preserve"> t</w:delText>
        </w:r>
        <w:r w:rsidDel="009D3766">
          <w:rPr>
            <w:rFonts w:eastAsia="Microsoft YaHei"/>
          </w:rPr>
          <w:delText xml:space="preserve">ype into scope, and prefix the </w:delText>
        </w:r>
        <w:r w:rsidDel="009D3766">
          <w:rPr>
            <w:rStyle w:val="Literal"/>
            <w:rFonts w:eastAsia="Microsoft YaHei"/>
          </w:rPr>
          <w:delText>run</w:delText>
        </w:r>
        <w:r w:rsidR="00603887" w:rsidDel="009D3766">
          <w:rPr>
            <w:rFonts w:eastAsia="Microsoft YaHei"/>
          </w:rPr>
          <w:delText xml:space="preserve"> f</w:delText>
        </w:r>
        <w:r w:rsidDel="009D3766">
          <w:rPr>
            <w:rFonts w:eastAsia="Microsoft YaHei"/>
          </w:rPr>
          <w:delText>unction with our crate name</w:delText>
        </w:r>
      </w:del>
      <w:ins w:id="1055" w:author="AnneMarieW" w:date="2017-10-26T11:54:00Z">
        <w:r w:rsidR="002A72D1">
          <w:rPr>
            <w:rFonts w:eastAsia="Microsoft YaHei"/>
          </w:rPr>
          <w:t>,</w:t>
        </w:r>
      </w:ins>
      <w:r w:rsidR="00603887">
        <w:rPr>
          <w:rFonts w:eastAsia="Microsoft YaHei"/>
        </w:rPr>
        <w:t xml:space="preserve"> </w:t>
      </w:r>
      <w:r>
        <w:t>as shown in Listing 12-14</w:t>
      </w:r>
      <w:ins w:id="1056" w:author="Carol Nichols" w:date="2017-11-21T12:19:00Z">
        <w:r w:rsidR="00EF25B4">
          <w:t>:</w:t>
        </w:r>
      </w:ins>
      <w:ins w:id="1057" w:author="AnneMarieW" w:date="2017-10-27T11:30:00Z">
        <w:del w:id="1058" w:author="Carol Nichols" w:date="2017-11-21T12:19:00Z">
          <w:r w:rsidR="00B15700" w:rsidDel="00EF25B4">
            <w:delText>.</w:delText>
          </w:r>
        </w:del>
      </w:ins>
      <w:del w:id="1059" w:author="AnneMarieW" w:date="2017-10-27T11:30:00Z">
        <w:r w:rsidDel="00B15700">
          <w:delText>:</w:delText>
        </w:r>
      </w:del>
    </w:p>
    <w:p w14:paraId="3085D4AC" w14:textId="77777777" w:rsidR="009C0D3F" w:rsidRDefault="00524B31">
      <w:pPr>
        <w:pStyle w:val="ProductionDirective"/>
      </w:pPr>
      <w:del w:id="1060" w:author="janelle" w:date="2017-11-16T15:11:00Z">
        <w:r w:rsidDel="007E2340">
          <w:delText xml:space="preserve">Filename: </w:delText>
        </w:r>
      </w:del>
      <w:r>
        <w:t>src/main.rs</w:t>
      </w:r>
    </w:p>
    <w:p w14:paraId="193C908C" w14:textId="77777777" w:rsidR="009C0D3F" w:rsidRDefault="00524B31">
      <w:pPr>
        <w:pStyle w:val="CodeA"/>
      </w:pPr>
      <w:r>
        <w:t>extern crate minigrep;</w:t>
      </w:r>
    </w:p>
    <w:p w14:paraId="4381F7F7" w14:textId="77777777" w:rsidR="009C0D3F" w:rsidRDefault="009C0D3F">
      <w:pPr>
        <w:pStyle w:val="CodeB"/>
      </w:pPr>
    </w:p>
    <w:p w14:paraId="6C12A5E8" w14:textId="77777777" w:rsidR="009C0D3F" w:rsidRDefault="00524B31">
      <w:pPr>
        <w:pStyle w:val="CodeB"/>
      </w:pPr>
      <w:r w:rsidRPr="006339C5">
        <w:rPr>
          <w:rStyle w:val="Literal-Gray"/>
        </w:rPr>
        <w:t>use std::env;</w:t>
      </w:r>
    </w:p>
    <w:p w14:paraId="227393B1" w14:textId="77777777" w:rsidR="009C0D3F" w:rsidRDefault="00524B31">
      <w:pPr>
        <w:pStyle w:val="CodeB"/>
      </w:pPr>
      <w:r w:rsidRPr="006339C5">
        <w:rPr>
          <w:rStyle w:val="Literal-Gray"/>
        </w:rPr>
        <w:lastRenderedPageBreak/>
        <w:t>use std::process;</w:t>
      </w:r>
    </w:p>
    <w:p w14:paraId="46F5C20B" w14:textId="77777777" w:rsidR="009C0D3F" w:rsidRDefault="009C0D3F">
      <w:pPr>
        <w:pStyle w:val="CodeB"/>
        <w:rPr>
          <w:rStyle w:val="Literal-Gray"/>
        </w:rPr>
      </w:pPr>
    </w:p>
    <w:p w14:paraId="5D220A8B" w14:textId="77777777" w:rsidR="009C0D3F" w:rsidRDefault="00524B31">
      <w:pPr>
        <w:pStyle w:val="CodeB"/>
      </w:pPr>
      <w:r>
        <w:t>use minigrep::Config;</w:t>
      </w:r>
    </w:p>
    <w:p w14:paraId="7DFB5B92" w14:textId="77777777" w:rsidR="009C0D3F" w:rsidRDefault="009C0D3F">
      <w:pPr>
        <w:pStyle w:val="CodeB"/>
      </w:pPr>
    </w:p>
    <w:p w14:paraId="2EF4F184" w14:textId="77777777" w:rsidR="009C0D3F" w:rsidRDefault="00524B31">
      <w:pPr>
        <w:pStyle w:val="CodeB"/>
      </w:pPr>
      <w:r w:rsidRPr="006339C5">
        <w:rPr>
          <w:rStyle w:val="Literal-Gray"/>
        </w:rPr>
        <w:t>fn main() {</w:t>
      </w:r>
    </w:p>
    <w:p w14:paraId="05E22A00" w14:textId="77777777" w:rsidR="009C0D3F" w:rsidRDefault="00524B31">
      <w:pPr>
        <w:pStyle w:val="CodeB"/>
      </w:pPr>
      <w:r>
        <w:rPr>
          <w:rStyle w:val="Literal-Gray"/>
        </w:rPr>
        <w:t xml:space="preserve">    // </w:t>
      </w:r>
      <w:del w:id="1061" w:author="janelle" w:date="2017-11-16T11:27:00Z">
        <w:r w:rsidDel="008071EC">
          <w:rPr>
            <w:rStyle w:val="Literal-Gray"/>
          </w:rPr>
          <w:delText>...</w:delText>
        </w:r>
      </w:del>
      <w:ins w:id="1062" w:author="janelle" w:date="2017-11-16T11:27:00Z">
        <w:r w:rsidR="008071EC">
          <w:rPr>
            <w:rStyle w:val="Literal-Gray"/>
          </w:rPr>
          <w:t>--</w:t>
        </w:r>
      </w:ins>
      <w:r>
        <w:rPr>
          <w:rStyle w:val="Literal-Gray"/>
        </w:rPr>
        <w:t>snip</w:t>
      </w:r>
      <w:ins w:id="1063" w:author="janelle" w:date="2017-11-16T11:26:00Z">
        <w:r w:rsidR="008071EC">
          <w:rPr>
            <w:rStyle w:val="Literal-Gray"/>
          </w:rPr>
          <w:t>--</w:t>
        </w:r>
      </w:ins>
      <w:del w:id="1064" w:author="janelle" w:date="2017-11-16T11:26:00Z">
        <w:r w:rsidDel="008071EC">
          <w:rPr>
            <w:rStyle w:val="Literal-Gray"/>
          </w:rPr>
          <w:delText>...</w:delText>
        </w:r>
      </w:del>
    </w:p>
    <w:p w14:paraId="5071FBB2" w14:textId="77777777" w:rsidR="009C0D3F" w:rsidRDefault="00524B31">
      <w:pPr>
        <w:pStyle w:val="CodeB"/>
      </w:pPr>
      <w:r>
        <w:t xml:space="preserve">    if let Err(e) = minigrep::run(config) {</w:t>
      </w:r>
    </w:p>
    <w:p w14:paraId="3FD1B042" w14:textId="77777777" w:rsidR="009C0D3F" w:rsidRDefault="00524B31">
      <w:pPr>
        <w:pStyle w:val="CodeB"/>
        <w:rPr>
          <w:rStyle w:val="Literal-Gray"/>
        </w:rPr>
      </w:pPr>
      <w:r>
        <w:t xml:space="preserve">        </w:t>
      </w:r>
      <w:r>
        <w:rPr>
          <w:rStyle w:val="Literal-Gray"/>
        </w:rPr>
        <w:t xml:space="preserve">// </w:t>
      </w:r>
      <w:del w:id="1065" w:author="janelle" w:date="2017-11-16T11:27:00Z">
        <w:r w:rsidDel="008071EC">
          <w:rPr>
            <w:rStyle w:val="Literal-Gray"/>
          </w:rPr>
          <w:delText>...</w:delText>
        </w:r>
      </w:del>
      <w:ins w:id="1066" w:author="janelle" w:date="2017-11-16T11:27:00Z">
        <w:r w:rsidR="008071EC">
          <w:rPr>
            <w:rStyle w:val="Literal-Gray"/>
          </w:rPr>
          <w:t>--</w:t>
        </w:r>
      </w:ins>
      <w:r>
        <w:rPr>
          <w:rStyle w:val="Literal-Gray"/>
        </w:rPr>
        <w:t>snip</w:t>
      </w:r>
      <w:ins w:id="1067" w:author="janelle" w:date="2017-11-16T11:27:00Z">
        <w:r w:rsidR="008071EC">
          <w:rPr>
            <w:rStyle w:val="Literal-Gray"/>
          </w:rPr>
          <w:t>--</w:t>
        </w:r>
      </w:ins>
      <w:del w:id="1068" w:author="janelle" w:date="2017-11-16T11:27:00Z">
        <w:r w:rsidDel="008071EC">
          <w:rPr>
            <w:rStyle w:val="Literal-Gray"/>
          </w:rPr>
          <w:delText>...</w:delText>
        </w:r>
      </w:del>
    </w:p>
    <w:p w14:paraId="6A63B096" w14:textId="77777777" w:rsidR="009C0D3F" w:rsidRDefault="00524B31">
      <w:pPr>
        <w:pStyle w:val="CodeB"/>
      </w:pPr>
      <w:r>
        <w:t xml:space="preserve">    }</w:t>
      </w:r>
    </w:p>
    <w:p w14:paraId="0D7A57D1" w14:textId="77777777" w:rsidR="009C0D3F" w:rsidRDefault="00524B31" w:rsidP="00F478EC">
      <w:pPr>
        <w:pStyle w:val="CodeC"/>
      </w:pPr>
      <w:r w:rsidRPr="006339C5">
        <w:rPr>
          <w:rStyle w:val="Literal-Gray"/>
        </w:rPr>
        <w:t>}</w:t>
      </w:r>
    </w:p>
    <w:p w14:paraId="2987A0ED" w14:textId="77777777" w:rsidR="009C0D3F" w:rsidRDefault="00524B31">
      <w:pPr>
        <w:pStyle w:val="Listing"/>
      </w:pPr>
      <w:r>
        <w:t xml:space="preserve">Listing 12-14: Bringing the </w:t>
      </w:r>
      <w:r w:rsidR="00890D17" w:rsidRPr="00890D17">
        <w:rPr>
          <w:rStyle w:val="LiteralCaption"/>
          <w:rPrChange w:id="1069" w:author="janelle" w:date="2017-10-24T10:53:00Z">
            <w:rPr>
              <w:rStyle w:val="Literal"/>
            </w:rPr>
          </w:rPrChange>
        </w:rPr>
        <w:t>minigrep</w:t>
      </w:r>
      <w:r>
        <w:t xml:space="preserve"> crate into the scope of </w:t>
      </w:r>
      <w:r w:rsidR="00890D17" w:rsidRPr="00890D17">
        <w:rPr>
          <w:rStyle w:val="EmphasisRevCaption"/>
          <w:rPrChange w:id="1070" w:author="janelle" w:date="2017-10-24T10:52:00Z">
            <w:rPr>
              <w:rStyle w:val="EmphasisItalic"/>
            </w:rPr>
          </w:rPrChange>
        </w:rPr>
        <w:t>src/main.rs</w:t>
      </w:r>
    </w:p>
    <w:p w14:paraId="5335802F" w14:textId="77777777" w:rsidR="009C0D3F" w:rsidRDefault="00524B31" w:rsidP="000B47BE">
      <w:pPr>
        <w:pStyle w:val="Body"/>
      </w:pPr>
      <w:commentRangeStart w:id="1071"/>
      <w:commentRangeStart w:id="1072"/>
      <w:r>
        <w:rPr>
          <w:rFonts w:eastAsia="Microsoft YaHei"/>
        </w:rPr>
        <w:t>To bring the library crate into the binary crate, we use</w:t>
      </w:r>
      <w:r w:rsidRPr="00051DD6">
        <w:rPr>
          <w:rFonts w:eastAsia="Microsoft YaHei"/>
        </w:rPr>
        <w:t xml:space="preserve"> </w:t>
      </w:r>
      <w:r w:rsidRPr="00051DD6">
        <w:rPr>
          <w:rStyle w:val="Literal"/>
          <w:rFonts w:eastAsia="Microsoft YaHei"/>
        </w:rPr>
        <w:t xml:space="preserve">extern crate </w:t>
      </w:r>
      <w:r w:rsidRPr="00051DD6">
        <w:rPr>
          <w:rStyle w:val="Literal"/>
        </w:rPr>
        <w:t>minigrep</w:t>
      </w:r>
      <w:r w:rsidRPr="00051DD6">
        <w:rPr>
          <w:rFonts w:eastAsia="Microsoft YaHei"/>
        </w:rPr>
        <w:t xml:space="preserve">. </w:t>
      </w:r>
      <w:r>
        <w:rPr>
          <w:rFonts w:eastAsia="Microsoft YaHei"/>
        </w:rPr>
        <w:t xml:space="preserve">Then we’ll add </w:t>
      </w:r>
      <w:r w:rsidRPr="008D51E9">
        <w:rPr>
          <w:rFonts w:eastAsia="Microsoft YaHei"/>
        </w:rPr>
        <w:t xml:space="preserve">a </w:t>
      </w:r>
      <w:r w:rsidRPr="008D51E9">
        <w:rPr>
          <w:rStyle w:val="Literal"/>
          <w:rFonts w:eastAsia="Microsoft YaHei"/>
        </w:rPr>
        <w:t xml:space="preserve">use </w:t>
      </w:r>
      <w:r w:rsidRPr="008D51E9">
        <w:rPr>
          <w:rStyle w:val="Literal"/>
        </w:rPr>
        <w:t>minigrep</w:t>
      </w:r>
      <w:r w:rsidRPr="008D51E9">
        <w:rPr>
          <w:rStyle w:val="Literal"/>
          <w:rFonts w:eastAsia="Microsoft YaHei"/>
        </w:rPr>
        <w:t>::Config</w:t>
      </w:r>
      <w:r w:rsidRPr="008D51E9">
        <w:rPr>
          <w:rFonts w:eastAsia="Microsoft YaHei"/>
        </w:rPr>
        <w:t xml:space="preserve"> li</w:t>
      </w:r>
      <w:r>
        <w:rPr>
          <w:rFonts w:eastAsia="Microsoft YaHei"/>
        </w:rPr>
        <w:t xml:space="preserve">ne to bring the </w:t>
      </w:r>
      <w:r>
        <w:rPr>
          <w:rStyle w:val="Literal"/>
          <w:rFonts w:eastAsia="Microsoft YaHei"/>
        </w:rPr>
        <w:t>Config</w:t>
      </w:r>
      <w:r>
        <w:rPr>
          <w:rFonts w:eastAsia="Microsoft YaHei"/>
        </w:rPr>
        <w:t xml:space="preserve"> type into scope, and we</w:t>
      </w:r>
      <w:r w:rsidR="006620BF">
        <w:t>’</w:t>
      </w:r>
      <w:r>
        <w:rPr>
          <w:rFonts w:eastAsia="Microsoft YaHei"/>
        </w:rPr>
        <w:t xml:space="preserve">ll prefix the </w:t>
      </w:r>
      <w:r>
        <w:rPr>
          <w:rStyle w:val="Literal"/>
          <w:rFonts w:eastAsia="Microsoft YaHei"/>
        </w:rPr>
        <w:t>run</w:t>
      </w:r>
      <w:r>
        <w:rPr>
          <w:rFonts w:eastAsia="Microsoft YaHei"/>
        </w:rPr>
        <w:t xml:space="preserve"> function with our crate name. </w:t>
      </w:r>
      <w:commentRangeEnd w:id="1071"/>
      <w:r w:rsidR="002A72D1">
        <w:rPr>
          <w:rStyle w:val="CommentReference"/>
          <w:rFonts w:asciiTheme="minorHAnsi" w:eastAsiaTheme="minorHAnsi" w:hAnsiTheme="minorHAnsi" w:cstheme="minorBidi"/>
          <w:color w:val="auto"/>
        </w:rPr>
        <w:commentReference w:id="1071"/>
      </w:r>
      <w:commentRangeEnd w:id="1072"/>
      <w:r w:rsidR="007C3800">
        <w:rPr>
          <w:rStyle w:val="CommentReference"/>
          <w:rFonts w:asciiTheme="minorHAnsi" w:eastAsiaTheme="minorHAnsi" w:hAnsiTheme="minorHAnsi" w:cstheme="minorBidi"/>
          <w:color w:val="auto"/>
        </w:rPr>
        <w:commentReference w:id="1072"/>
      </w:r>
      <w:del w:id="1073" w:author="AnneMarieW" w:date="2017-10-26T11:56:00Z">
        <w:r w:rsidDel="002A72D1">
          <w:delText>With that</w:delText>
        </w:r>
      </w:del>
      <w:ins w:id="1074" w:author="AnneMarieW" w:date="2017-10-26T11:56:00Z">
        <w:r w:rsidR="002A72D1">
          <w:t>Now</w:t>
        </w:r>
      </w:ins>
      <w:del w:id="1075" w:author="Carol Nichols" w:date="2017-11-21T12:21:00Z">
        <w:r w:rsidDel="00333C18">
          <w:delText>,</w:delText>
        </w:r>
      </w:del>
      <w:r>
        <w:t xml:space="preserve"> all the functionality should be connected and should work. </w:t>
      </w:r>
      <w:del w:id="1076" w:author="AnneMarieW" w:date="2017-10-26T11:58:00Z">
        <w:r w:rsidDel="00F777FB">
          <w:delText xml:space="preserve">Give it </w:delText>
        </w:r>
      </w:del>
      <w:ins w:id="1077" w:author="AnneMarieW" w:date="2017-10-26T11:58:00Z">
        <w:r w:rsidR="00F777FB">
          <w:t>Run the program with</w:t>
        </w:r>
      </w:ins>
      <w:del w:id="1078" w:author="AnneMarieW" w:date="2017-10-26T11:59:00Z">
        <w:r w:rsidDel="00F777FB">
          <w:delText>a</w:delText>
        </w:r>
      </w:del>
      <w:r>
        <w:t xml:space="preserve"> </w:t>
      </w:r>
      <w:r>
        <w:rPr>
          <w:rStyle w:val="Literal"/>
        </w:rPr>
        <w:t>cargo run</w:t>
      </w:r>
      <w:r>
        <w:t xml:space="preserve"> and make</w:t>
      </w:r>
      <w:r>
        <w:rPr>
          <w:rFonts w:eastAsia="Microsoft YaHei"/>
        </w:rPr>
        <w:t xml:space="preserve"> </w:t>
      </w:r>
      <w:r>
        <w:t>sure everything</w:t>
      </w:r>
      <w:del w:id="1079" w:author="AnneMarieW" w:date="2017-10-26T11:58:00Z">
        <w:r w:rsidDel="00F777FB">
          <w:delText xml:space="preserve"> is</w:delText>
        </w:r>
      </w:del>
      <w:r>
        <w:t xml:space="preserve"> </w:t>
      </w:r>
      <w:del w:id="1080" w:author="AnneMarieW" w:date="2017-10-26T11:57:00Z">
        <w:r w:rsidDel="002A72D1">
          <w:delText xml:space="preserve">wired up </w:delText>
        </w:r>
      </w:del>
      <w:ins w:id="1081" w:author="AnneMarieW" w:date="2017-10-26T11:57:00Z">
        <w:r w:rsidR="002A72D1">
          <w:t xml:space="preserve">works </w:t>
        </w:r>
      </w:ins>
      <w:r>
        <w:t>correctly.</w:t>
      </w:r>
    </w:p>
    <w:p w14:paraId="46836DFB" w14:textId="77777777" w:rsidR="009C0D3F" w:rsidRDefault="00524B31" w:rsidP="000B47BE">
      <w:pPr>
        <w:pStyle w:val="Body"/>
      </w:pPr>
      <w:r>
        <w:t>Whew! That was a lot of work, but we’ve</w:t>
      </w:r>
      <w:r>
        <w:rPr>
          <w:rFonts w:eastAsia="Microsoft YaHei"/>
        </w:rPr>
        <w:t xml:space="preserve"> </w:t>
      </w:r>
      <w:r>
        <w:t>set ourselves up for success in the future. Now it’s much easier to handle errors,</w:t>
      </w:r>
      <w:r>
        <w:rPr>
          <w:rFonts w:eastAsia="Microsoft YaHei"/>
        </w:rPr>
        <w:t xml:space="preserve"> </w:t>
      </w:r>
      <w:r>
        <w:t xml:space="preserve">and we’ve made </w:t>
      </w:r>
      <w:del w:id="1082" w:author="AnneMarieW" w:date="2017-10-26T11:56:00Z">
        <w:r w:rsidDel="002A72D1">
          <w:delText>our</w:delText>
        </w:r>
      </w:del>
      <w:ins w:id="1083" w:author="AnneMarieW" w:date="2017-10-26T11:56:00Z">
        <w:r w:rsidR="002A72D1">
          <w:t>the</w:t>
        </w:r>
      </w:ins>
      <w:r>
        <w:t xml:space="preserve"> code more modular. Almost</w:t>
      </w:r>
      <w:r>
        <w:rPr>
          <w:rFonts w:eastAsia="Microsoft YaHei"/>
        </w:rPr>
        <w:t xml:space="preserve"> </w:t>
      </w:r>
      <w:r>
        <w:t xml:space="preserve">all of our work will be done in </w:t>
      </w:r>
      <w:r>
        <w:rPr>
          <w:rStyle w:val="EmphasisItalic"/>
        </w:rPr>
        <w:t>src/lib.rs</w:t>
      </w:r>
      <w:r>
        <w:t xml:space="preserve"> from here on out.</w:t>
      </w:r>
    </w:p>
    <w:p w14:paraId="3B1F0708" w14:textId="4BE9A86F" w:rsidR="009C0D3F" w:rsidRDefault="00524B31" w:rsidP="000B47BE">
      <w:pPr>
        <w:pStyle w:val="Body"/>
      </w:pPr>
      <w:r>
        <w:t xml:space="preserve">Let’s take advantage of this newfound modularity by doing something that would have been </w:t>
      </w:r>
      <w:del w:id="1084" w:author="AnneMarieW" w:date="2017-10-26T11:59:00Z">
        <w:r w:rsidDel="00F777FB">
          <w:delText>hard</w:delText>
        </w:r>
      </w:del>
      <w:ins w:id="1085" w:author="AnneMarieW" w:date="2017-10-26T11:59:00Z">
        <w:r w:rsidR="00F777FB">
          <w:t>difficult</w:t>
        </w:r>
      </w:ins>
      <w:r>
        <w:t xml:space="preserve"> with </w:t>
      </w:r>
      <w:del w:id="1086" w:author="AnneMarieW" w:date="2017-10-26T11:59:00Z">
        <w:r w:rsidDel="00F777FB">
          <w:delText>our</w:delText>
        </w:r>
      </w:del>
      <w:ins w:id="1087" w:author="AnneMarieW" w:date="2017-10-26T11:59:00Z">
        <w:r w:rsidR="00F777FB">
          <w:t>the</w:t>
        </w:r>
      </w:ins>
      <w:r>
        <w:t xml:space="preserve"> old code</w:t>
      </w:r>
      <w:del w:id="1088" w:author="AnneMarieW" w:date="2017-10-26T11:59:00Z">
        <w:r w:rsidDel="00F777FB">
          <w:delText>,</w:delText>
        </w:r>
      </w:del>
      <w:r>
        <w:t xml:space="preserve"> but is easy with </w:t>
      </w:r>
      <w:ins w:id="1089" w:author="Carol Nichols" w:date="2017-11-21T12:22:00Z">
        <w:r w:rsidR="004A00C9">
          <w:t>the</w:t>
        </w:r>
      </w:ins>
      <w:del w:id="1090" w:author="Carol Nichols" w:date="2017-11-21T12:22:00Z">
        <w:r w:rsidDel="004A00C9">
          <w:delText>our</w:delText>
        </w:r>
      </w:del>
      <w:r>
        <w:t xml:space="preserve"> new code: </w:t>
      </w:r>
      <w:ins w:id="1091" w:author="AnneMarieW" w:date="2017-10-26T11:59:00Z">
        <w:r w:rsidR="00F777FB">
          <w:t xml:space="preserve">we’ll </w:t>
        </w:r>
      </w:ins>
      <w:r>
        <w:t>write some tests!</w:t>
      </w:r>
    </w:p>
    <w:p w14:paraId="305D975F" w14:textId="77777777" w:rsidR="009C0D3F" w:rsidRDefault="00824FB4">
      <w:pPr>
        <w:pStyle w:val="HeadA"/>
      </w:pPr>
      <w:bookmarkStart w:id="1092" w:name="_Toc486341789"/>
      <w:bookmarkStart w:id="1093" w:name="testing-the-library's-functionality"/>
      <w:bookmarkStart w:id="1094" w:name="_Toc496541058"/>
      <w:bookmarkEnd w:id="1092"/>
      <w:bookmarkEnd w:id="1093"/>
      <w:r>
        <w:t xml:space="preserve">Developing </w:t>
      </w:r>
      <w:r w:rsidR="00524B31">
        <w:t>the Library’s Functionality</w:t>
      </w:r>
      <w:r>
        <w:t xml:space="preserve"> with Test Driven Development</w:t>
      </w:r>
      <w:bookmarkEnd w:id="1094"/>
    </w:p>
    <w:p w14:paraId="1184ECB5" w14:textId="77777777" w:rsidR="009C0D3F" w:rsidRDefault="00524B31" w:rsidP="0089724B">
      <w:pPr>
        <w:pStyle w:val="BodyFirst"/>
      </w:pPr>
      <w:r>
        <w:t>Now that we’ve</w:t>
      </w:r>
      <w:r>
        <w:rPr>
          <w:rFonts w:eastAsia="Microsoft YaHei"/>
        </w:rPr>
        <w:t xml:space="preserve"> </w:t>
      </w:r>
      <w:r>
        <w:t xml:space="preserve">extracted the logic into </w:t>
      </w:r>
      <w:r>
        <w:rPr>
          <w:rStyle w:val="EmphasisItalic"/>
        </w:rPr>
        <w:t>src/lib.rs</w:t>
      </w:r>
      <w:r>
        <w:t xml:space="preserve"> and left the argument </w:t>
      </w:r>
      <w:r w:rsidR="00BD2CA7">
        <w:t xml:space="preserve">collecting </w:t>
      </w:r>
      <w:r>
        <w:t>and</w:t>
      </w:r>
      <w:r>
        <w:rPr>
          <w:rFonts w:eastAsia="Microsoft YaHei"/>
        </w:rPr>
        <w:t xml:space="preserve"> </w:t>
      </w:r>
      <w:r>
        <w:t xml:space="preserve">error handling in </w:t>
      </w:r>
      <w:r>
        <w:rPr>
          <w:rStyle w:val="EmphasisItalic"/>
        </w:rPr>
        <w:t>src/main.rs</w:t>
      </w:r>
      <w:r>
        <w:t xml:space="preserve">, it’s much easier </w:t>
      </w:r>
      <w:del w:id="1095" w:author="AnneMarieW" w:date="2017-10-26T14:19:00Z">
        <w:r w:rsidDel="00C71BCA">
          <w:delText xml:space="preserve">for us </w:delText>
        </w:r>
      </w:del>
      <w:r>
        <w:t xml:space="preserve">to write tests for the core functionality of our code. We can call </w:t>
      </w:r>
      <w:del w:id="1096" w:author="AnneMarieW" w:date="2017-10-26T14:19:00Z">
        <w:r w:rsidDel="00C71BCA">
          <w:delText xml:space="preserve">our </w:delText>
        </w:r>
      </w:del>
      <w:r>
        <w:t>functions directly with various</w:t>
      </w:r>
      <w:r>
        <w:rPr>
          <w:rFonts w:eastAsia="Microsoft YaHei"/>
        </w:rPr>
        <w:t xml:space="preserve"> </w:t>
      </w:r>
      <w:r>
        <w:t>arguments and check return values without having to call our binary from the</w:t>
      </w:r>
      <w:r>
        <w:rPr>
          <w:rFonts w:eastAsia="Microsoft YaHei"/>
        </w:rPr>
        <w:t xml:space="preserve"> </w:t>
      </w:r>
      <w:r>
        <w:t>command line.</w:t>
      </w:r>
      <w:r w:rsidR="0078038D">
        <w:t xml:space="preserve"> Feel free to write some tests for the functionality in the </w:t>
      </w:r>
      <w:r w:rsidR="0078038D" w:rsidRPr="006339C5">
        <w:rPr>
          <w:rStyle w:val="Literal"/>
        </w:rPr>
        <w:t>Config::new</w:t>
      </w:r>
      <w:r w:rsidR="0078038D">
        <w:t xml:space="preserve"> and </w:t>
      </w:r>
      <w:r w:rsidR="0078038D" w:rsidRPr="006339C5">
        <w:rPr>
          <w:rStyle w:val="Literal"/>
        </w:rPr>
        <w:t>run</w:t>
      </w:r>
      <w:r w:rsidR="0078038D">
        <w:t xml:space="preserve"> functions on your own</w:t>
      </w:r>
      <w:del w:id="1097" w:author="AnneMarieW" w:date="2017-10-26T14:19:00Z">
        <w:r w:rsidR="0078038D" w:rsidDel="00C71BCA">
          <w:delText xml:space="preserve"> if you’d like</w:delText>
        </w:r>
      </w:del>
      <w:r w:rsidR="0078038D">
        <w:t>.</w:t>
      </w:r>
    </w:p>
    <w:p w14:paraId="3379A363" w14:textId="4356BFEE" w:rsidR="009C0D3F" w:rsidRDefault="00524B31" w:rsidP="000B47BE">
      <w:pPr>
        <w:pStyle w:val="Body"/>
      </w:pPr>
      <w:r>
        <w:t>In this section, we’</w:t>
      </w:r>
      <w:del w:id="1098" w:author="AnneMarieW" w:date="2017-10-26T14:20:00Z">
        <w:r w:rsidDel="00C71BCA">
          <w:delText>re going to</w:delText>
        </w:r>
      </w:del>
      <w:ins w:id="1099" w:author="AnneMarieW" w:date="2017-10-26T14:20:00Z">
        <w:r w:rsidR="00C71BCA">
          <w:t>ll</w:t>
        </w:r>
      </w:ins>
      <w:r>
        <w:t xml:space="preserve"> </w:t>
      </w:r>
      <w:del w:id="1100" w:author="AnneMarieW" w:date="2017-10-26T14:20:00Z">
        <w:r w:rsidR="0078038D" w:rsidDel="00C71BCA">
          <w:delText xml:space="preserve">move on to </w:delText>
        </w:r>
      </w:del>
      <w:r w:rsidR="0078038D">
        <w:t>add</w:t>
      </w:r>
      <w:del w:id="1101" w:author="AnneMarieW" w:date="2017-10-26T14:20:00Z">
        <w:r w:rsidR="0078038D" w:rsidDel="00C71BCA">
          <w:delText>ing</w:delText>
        </w:r>
      </w:del>
      <w:r w:rsidR="0078038D">
        <w:t xml:space="preserve"> the</w:t>
      </w:r>
      <w:ins w:id="1102" w:author="Carol Nichols" w:date="2017-11-21T12:25:00Z">
        <w:r w:rsidR="00A123C4">
          <w:t xml:space="preserve"> searching logic to the</w:t>
        </w:r>
      </w:ins>
      <w:ins w:id="1103" w:author="AnneMarieW" w:date="2017-10-26T14:21:00Z">
        <w:r w:rsidR="000D25BA">
          <w:t xml:space="preserve"> </w:t>
        </w:r>
        <w:r w:rsidR="000D25BA" w:rsidRPr="006339C5">
          <w:rPr>
            <w:rStyle w:val="Literal"/>
          </w:rPr>
          <w:t>minigrep</w:t>
        </w:r>
      </w:ins>
      <w:r w:rsidR="0078038D">
        <w:t xml:space="preserve"> </w:t>
      </w:r>
      <w:ins w:id="1104" w:author="AnneMarieW" w:date="2017-10-26T14:21:00Z">
        <w:r w:rsidR="000D25BA">
          <w:t>program</w:t>
        </w:r>
        <w:del w:id="1105" w:author="Carol Nichols" w:date="2017-11-21T12:25:00Z">
          <w:r w:rsidR="000D25BA" w:rsidDel="00A123C4">
            <w:delText xml:space="preserve">’s </w:delText>
          </w:r>
        </w:del>
      </w:ins>
      <w:del w:id="1106" w:author="Carol Nichols" w:date="2017-11-21T12:25:00Z">
        <w:r w:rsidR="0078038D" w:rsidDel="00A123C4">
          <w:delText>searching logic</w:delText>
        </w:r>
      </w:del>
      <w:del w:id="1107" w:author="AnneMarieW" w:date="2017-10-26T14:21:00Z">
        <w:r w:rsidR="0078038D" w:rsidDel="000D25BA">
          <w:delText xml:space="preserve"> of </w:delText>
        </w:r>
        <w:r w:rsidR="0078038D" w:rsidRPr="006339C5" w:rsidDel="000D25BA">
          <w:rPr>
            <w:rStyle w:val="Literal"/>
          </w:rPr>
          <w:delText>minigrep</w:delText>
        </w:r>
      </w:del>
      <w:r w:rsidR="0078038D">
        <w:t xml:space="preserve"> by </w:t>
      </w:r>
      <w:del w:id="1108" w:author="AnneMarieW" w:date="2017-10-26T14:21:00Z">
        <w:r w:rsidDel="000D25BA">
          <w:delText>follow</w:delText>
        </w:r>
      </w:del>
      <w:ins w:id="1109" w:author="AnneMarieW" w:date="2017-10-26T14:21:00Z">
        <w:r w:rsidR="000D25BA">
          <w:t>us</w:t>
        </w:r>
      </w:ins>
      <w:r w:rsidR="0078038D">
        <w:t>ing</w:t>
      </w:r>
      <w:r>
        <w:t xml:space="preserve"> the Test Driven Development (TDD) process. This </w:t>
      </w:r>
      <w:del w:id="1110" w:author="AnneMarieW" w:date="2017-10-26T14:20:00Z">
        <w:r w:rsidDel="00C71BCA">
          <w:delText xml:space="preserve">is a </w:delText>
        </w:r>
      </w:del>
      <w:r>
        <w:t xml:space="preserve">software development technique </w:t>
      </w:r>
      <w:del w:id="1111" w:author="AnneMarieW" w:date="2017-10-26T14:20:00Z">
        <w:r w:rsidDel="00C71BCA">
          <w:delText xml:space="preserve">that </w:delText>
        </w:r>
      </w:del>
      <w:r>
        <w:t>follows th</w:t>
      </w:r>
      <w:del w:id="1112" w:author="AnneMarieW" w:date="2017-10-26T14:20:00Z">
        <w:r w:rsidDel="00C71BCA">
          <w:delText>is set of</w:delText>
        </w:r>
      </w:del>
      <w:ins w:id="1113" w:author="AnneMarieW" w:date="2017-10-26T14:20:00Z">
        <w:r w:rsidR="00C71BCA">
          <w:t>ese</w:t>
        </w:r>
      </w:ins>
      <w:r>
        <w:t xml:space="preserve"> steps:</w:t>
      </w:r>
    </w:p>
    <w:p w14:paraId="5C7DD951" w14:textId="77777777" w:rsidR="00C77B8D" w:rsidRDefault="00524B31">
      <w:pPr>
        <w:pStyle w:val="NumListA"/>
        <w:pPrChange w:id="1114" w:author="janelle" w:date="2017-11-16T15:12:00Z">
          <w:pPr>
            <w:pStyle w:val="BulletB"/>
          </w:pPr>
        </w:pPrChange>
      </w:pPr>
      <w:r>
        <w:t>Write a test that fails, and run it to make sure it fails for the reason you expected.</w:t>
      </w:r>
    </w:p>
    <w:p w14:paraId="6306D5C9" w14:textId="77777777" w:rsidR="009C0D3F" w:rsidRDefault="00524B31">
      <w:pPr>
        <w:pStyle w:val="NumListB"/>
        <w:pPrChange w:id="1115" w:author="janelle" w:date="2017-11-16T15:13:00Z">
          <w:pPr>
            <w:pStyle w:val="BulletB"/>
          </w:pPr>
        </w:pPrChange>
      </w:pPr>
      <w:r>
        <w:t>Write or modify just enough code to make the new test pass.</w:t>
      </w:r>
    </w:p>
    <w:p w14:paraId="1844664D" w14:textId="77777777" w:rsidR="009C0D3F" w:rsidRDefault="00524B31">
      <w:pPr>
        <w:pStyle w:val="NumListB"/>
        <w:pPrChange w:id="1116" w:author="janelle" w:date="2017-11-16T15:13:00Z">
          <w:pPr>
            <w:pStyle w:val="BulletB"/>
          </w:pPr>
        </w:pPrChange>
      </w:pPr>
      <w:r>
        <w:t>Refactor the code you just added or changed, and make sure the tests continue to pass.</w:t>
      </w:r>
    </w:p>
    <w:p w14:paraId="13154921" w14:textId="77777777" w:rsidR="00C77B8D" w:rsidRDefault="00524B31">
      <w:pPr>
        <w:pStyle w:val="NumListC"/>
        <w:pPrChange w:id="1117" w:author="janelle" w:date="2017-11-16T15:13:00Z">
          <w:pPr>
            <w:pStyle w:val="BulletB"/>
          </w:pPr>
        </w:pPrChange>
      </w:pPr>
      <w:commentRangeStart w:id="1118"/>
      <w:commentRangeStart w:id="1119"/>
      <w:r>
        <w:t>Repeat</w:t>
      </w:r>
      <w:commentRangeStart w:id="1120"/>
      <w:commentRangeStart w:id="1121"/>
      <w:ins w:id="1122" w:author="AnneMarieW" w:date="2017-10-26T14:21:00Z">
        <w:r w:rsidR="00C71BCA">
          <w:t xml:space="preserve"> from step 1</w:t>
        </w:r>
      </w:ins>
      <w:commentRangeEnd w:id="1120"/>
      <w:ins w:id="1123" w:author="AnneMarieW" w:date="2017-10-27T11:45:00Z">
        <w:r w:rsidR="00A00D0A">
          <w:rPr>
            <w:rStyle w:val="CommentReference"/>
            <w:rFonts w:asciiTheme="minorHAnsi" w:eastAsiaTheme="minorHAnsi" w:hAnsiTheme="minorHAnsi" w:cstheme="minorBidi"/>
            <w:color w:val="auto"/>
          </w:rPr>
          <w:commentReference w:id="1120"/>
        </w:r>
      </w:ins>
      <w:commentRangeEnd w:id="1121"/>
      <w:r w:rsidR="0018077A">
        <w:rPr>
          <w:rStyle w:val="CommentReference"/>
          <w:rFonts w:asciiTheme="minorHAnsi" w:eastAsiaTheme="minorHAnsi" w:hAnsiTheme="minorHAnsi" w:cstheme="minorBidi"/>
          <w:color w:val="auto"/>
        </w:rPr>
        <w:commentReference w:id="1121"/>
      </w:r>
      <w:r>
        <w:t>!</w:t>
      </w:r>
      <w:commentRangeEnd w:id="1118"/>
      <w:r w:rsidR="007E2340">
        <w:rPr>
          <w:rStyle w:val="CommentReference"/>
          <w:rFonts w:asciiTheme="minorHAnsi" w:eastAsiaTheme="minorHAnsi" w:hAnsiTheme="minorHAnsi" w:cstheme="minorBidi"/>
          <w:color w:val="auto"/>
        </w:rPr>
        <w:commentReference w:id="1118"/>
      </w:r>
      <w:commentRangeEnd w:id="1119"/>
      <w:r w:rsidR="0018077A">
        <w:rPr>
          <w:rStyle w:val="CommentReference"/>
          <w:rFonts w:asciiTheme="minorHAnsi" w:eastAsiaTheme="minorHAnsi" w:hAnsiTheme="minorHAnsi" w:cstheme="minorBidi"/>
          <w:color w:val="auto"/>
        </w:rPr>
        <w:commentReference w:id="1119"/>
      </w:r>
    </w:p>
    <w:p w14:paraId="32A33076" w14:textId="77777777" w:rsidR="009C0D3F" w:rsidRDefault="00524B31" w:rsidP="000B47BE">
      <w:pPr>
        <w:pStyle w:val="Body"/>
      </w:pPr>
      <w:r>
        <w:lastRenderedPageBreak/>
        <w:t xml:space="preserve">This </w:t>
      </w:r>
      <w:ins w:id="1124" w:author="AnneMarieW" w:date="2017-10-26T14:22:00Z">
        <w:r w:rsidR="000D25BA">
          <w:t xml:space="preserve">process </w:t>
        </w:r>
      </w:ins>
      <w:r>
        <w:t xml:space="preserve">is just one of many ways to write software, but TDD can help drive </w:t>
      </w:r>
      <w:ins w:id="1125" w:author="AnneMarieW" w:date="2017-10-26T14:22:00Z">
        <w:r w:rsidR="000D25BA">
          <w:t xml:space="preserve">code </w:t>
        </w:r>
      </w:ins>
      <w:del w:id="1126" w:author="AnneMarieW" w:date="2017-10-26T14:22:00Z">
        <w:r w:rsidDel="000D25BA">
          <w:delText xml:space="preserve">the </w:delText>
        </w:r>
      </w:del>
      <w:r>
        <w:t>design</w:t>
      </w:r>
      <w:ins w:id="1127" w:author="AnneMarieW" w:date="2017-10-26T14:22:00Z">
        <w:r w:rsidR="000D25BA">
          <w:t xml:space="preserve"> as well</w:t>
        </w:r>
      </w:ins>
      <w:del w:id="1128" w:author="AnneMarieW" w:date="2017-10-26T14:22:00Z">
        <w:r w:rsidDel="000D25BA">
          <w:delText xml:space="preserve"> of code</w:delText>
        </w:r>
      </w:del>
      <w:r>
        <w:t>. Writing the test before you write the code that makes the test pass helps to maintain high test coverage throughout the process.</w:t>
      </w:r>
    </w:p>
    <w:p w14:paraId="3986DE8F" w14:textId="77777777" w:rsidR="009C0D3F" w:rsidRDefault="00524B31" w:rsidP="000B47BE">
      <w:pPr>
        <w:pStyle w:val="Body"/>
      </w:pPr>
      <w:r>
        <w:t>We’</w:t>
      </w:r>
      <w:del w:id="1129" w:author="AnneMarieW" w:date="2017-10-26T14:23:00Z">
        <w:r w:rsidDel="00987DB6">
          <w:delText>re going to</w:delText>
        </w:r>
      </w:del>
      <w:ins w:id="1130" w:author="AnneMarieW" w:date="2017-10-26T14:23:00Z">
        <w:r w:rsidR="00987DB6">
          <w:t>ll</w:t>
        </w:r>
      </w:ins>
      <w:r>
        <w:t xml:space="preserve"> test drive the implementation of the functionality that will actually do the searching for the query string in the file contents and produce a list of lines that match the query. We’</w:t>
      </w:r>
      <w:del w:id="1131" w:author="AnneMarieW" w:date="2017-10-26T14:23:00Z">
        <w:r w:rsidDel="00BF7EB4">
          <w:delText>re going to</w:delText>
        </w:r>
      </w:del>
      <w:ins w:id="1132" w:author="AnneMarieW" w:date="2017-10-26T14:23:00Z">
        <w:r w:rsidR="00BF7EB4">
          <w:t>ll</w:t>
        </w:r>
      </w:ins>
      <w:r>
        <w:t xml:space="preserve"> add this functionality in a function called </w:t>
      </w:r>
      <w:r>
        <w:rPr>
          <w:rStyle w:val="Literal"/>
        </w:rPr>
        <w:t>search</w:t>
      </w:r>
      <w:r>
        <w:t>.</w:t>
      </w:r>
    </w:p>
    <w:p w14:paraId="0614D690" w14:textId="77777777" w:rsidR="009C0D3F" w:rsidRPr="0089724B" w:rsidRDefault="00524B31">
      <w:pPr>
        <w:pStyle w:val="HeadB"/>
      </w:pPr>
      <w:bookmarkStart w:id="1133" w:name="_Toc486341790"/>
      <w:bookmarkStart w:id="1134" w:name="writing-a-failing-test"/>
      <w:bookmarkStart w:id="1135" w:name="_Toc496541059"/>
      <w:bookmarkEnd w:id="1133"/>
      <w:bookmarkEnd w:id="1134"/>
      <w:r w:rsidRPr="0089724B">
        <w:t>Writing a Failing Test</w:t>
      </w:r>
      <w:bookmarkEnd w:id="1135"/>
    </w:p>
    <w:p w14:paraId="68781825" w14:textId="3E10F846" w:rsidR="009C0D3F" w:rsidRDefault="00524B31" w:rsidP="0089724B">
      <w:pPr>
        <w:pStyle w:val="BodyFirst"/>
        <w:rPr>
          <w:ins w:id="1136" w:author="janelle" w:date="2017-11-16T15:41:00Z"/>
        </w:rPr>
      </w:pPr>
      <w:del w:id="1137" w:author="AnneMarieW" w:date="2017-10-26T14:24:00Z">
        <w:r w:rsidDel="00BF7EB4">
          <w:delText>First, sinc</w:delText>
        </w:r>
      </w:del>
      <w:ins w:id="1138" w:author="AnneMarieW" w:date="2017-10-26T14:24:00Z">
        <w:r w:rsidR="00BF7EB4">
          <w:t>Becaus</w:t>
        </w:r>
      </w:ins>
      <w:r>
        <w:t xml:space="preserve">e we don’t </w:t>
      </w:r>
      <w:del w:id="1139" w:author="AnneMarieW" w:date="2017-10-26T14:24:00Z">
        <w:r w:rsidDel="00BF7EB4">
          <w:delText xml:space="preserve">really </w:delText>
        </w:r>
      </w:del>
      <w:r>
        <w:t>need them any</w:t>
      </w:r>
      <w:del w:id="1140" w:author="Carol Nichols" w:date="2017-11-21T12:27:00Z">
        <w:r w:rsidDel="003C0F03">
          <w:delText xml:space="preserve"> </w:delText>
        </w:r>
      </w:del>
      <w:r>
        <w:t>more, let’s remove</w:t>
      </w:r>
      <w:r>
        <w:rPr>
          <w:rFonts w:eastAsia="Microsoft YaHei"/>
        </w:rPr>
        <w:t xml:space="preserve"> </w:t>
      </w:r>
      <w:r>
        <w:t xml:space="preserve">the </w:t>
      </w:r>
      <w:r>
        <w:rPr>
          <w:rStyle w:val="Literal"/>
        </w:rPr>
        <w:t>println!</w:t>
      </w:r>
      <w:r>
        <w:t xml:space="preserve"> statements from </w:t>
      </w:r>
      <w:del w:id="1141" w:author="AnneMarieW" w:date="2017-10-26T14:24:00Z">
        <w:r w:rsidDel="00BF7EB4">
          <w:delText xml:space="preserve">both </w:delText>
        </w:r>
      </w:del>
      <w:r>
        <w:rPr>
          <w:rStyle w:val="EmphasisItalic"/>
        </w:rPr>
        <w:t>src/lib.rs</w:t>
      </w:r>
      <w:r>
        <w:t xml:space="preserve"> and </w:t>
      </w:r>
      <w:r>
        <w:rPr>
          <w:rStyle w:val="EmphasisItalic"/>
        </w:rPr>
        <w:t>src/main.rs</w:t>
      </w:r>
      <w:del w:id="1142" w:author="Carol Nichols" w:date="2017-11-21T12:28:00Z">
        <w:r w:rsidDel="003C0F03">
          <w:delText>.</w:delText>
        </w:r>
      </w:del>
      <w:ins w:id="1143" w:author="Carol Nichols" w:date="2017-11-21T12:28:00Z">
        <w:r w:rsidR="003C0F03">
          <w:t xml:space="preserve"> that we used to check the program’s behavior.</w:t>
        </w:r>
      </w:ins>
      <w:r>
        <w:t xml:space="preserve"> Then</w:t>
      </w:r>
      <w:ins w:id="1144" w:author="Carol Nichols" w:date="2017-11-21T12:29:00Z">
        <w:r w:rsidR="007661ED">
          <w:t xml:space="preserve">, in </w:t>
        </w:r>
        <w:r w:rsidR="007661ED" w:rsidRPr="007661ED">
          <w:rPr>
            <w:rStyle w:val="EmphasisItalic"/>
            <w:rPrChange w:id="1145" w:author="Carol Nichols" w:date="2017-11-21T12:29:00Z">
              <w:rPr/>
            </w:rPrChange>
          </w:rPr>
          <w:t>src/lib.rs</w:t>
        </w:r>
        <w:r w:rsidR="007661ED">
          <w:t>,</w:t>
        </w:r>
      </w:ins>
      <w:r>
        <w:t xml:space="preserve"> we’ll add a </w:t>
      </w:r>
      <w:r>
        <w:rPr>
          <w:rStyle w:val="Literal"/>
        </w:rPr>
        <w:t>test</w:t>
      </w:r>
      <w:r>
        <w:t xml:space="preserve"> module with a test function</w:t>
      </w:r>
      <w:ins w:id="1146" w:author="AnneMarieW" w:date="2017-10-26T14:25:00Z">
        <w:r w:rsidR="00BF7EB4">
          <w:t>, as</w:t>
        </w:r>
      </w:ins>
      <w:del w:id="1147" w:author="AnneMarieW" w:date="2017-10-26T14:25:00Z">
        <w:r w:rsidDel="00BF7EB4">
          <w:delText xml:space="preserve"> like</w:delText>
        </w:r>
      </w:del>
      <w:r>
        <w:t xml:space="preserve"> we did in </w:t>
      </w:r>
      <w:r w:rsidRPr="00E00301">
        <w:rPr>
          <w:highlight w:val="yellow"/>
          <w:rPrChange w:id="1148" w:author="janelle" w:date="2017-11-16T15:41:00Z">
            <w:rPr/>
          </w:rPrChange>
        </w:rPr>
        <w:t>Chapter 11</w:t>
      </w:r>
      <w:r>
        <w:t>. The test function</w:t>
      </w:r>
      <w:r>
        <w:rPr>
          <w:rFonts w:eastAsia="Microsoft YaHei"/>
        </w:rPr>
        <w:t xml:space="preserve"> </w:t>
      </w:r>
      <w:r>
        <w:t>specifies the behavior we</w:t>
      </w:r>
      <w:del w:id="1149" w:author="AnneMarieW" w:date="2017-10-26T14:25:00Z">
        <w:r w:rsidDel="00BF7EB4">
          <w:delText>’d like</w:delText>
        </w:r>
      </w:del>
      <w:ins w:id="1150" w:author="AnneMarieW" w:date="2017-10-26T14:25:00Z">
        <w:r w:rsidR="00BF7EB4">
          <w:t xml:space="preserve"> want</w:t>
        </w:r>
      </w:ins>
      <w:r>
        <w:t xml:space="preserve"> the </w:t>
      </w:r>
      <w:r>
        <w:rPr>
          <w:rStyle w:val="Literal"/>
        </w:rPr>
        <w:t>search</w:t>
      </w:r>
      <w:r>
        <w:t xml:space="preserve"> function to have: it will take a query and the text to search for the query in, and will return only the lines from the text that contain the query. Listing</w:t>
      </w:r>
      <w:r>
        <w:rPr>
          <w:rFonts w:eastAsia="Microsoft YaHei"/>
        </w:rPr>
        <w:t xml:space="preserve"> </w:t>
      </w:r>
      <w:r>
        <w:t>12-15 shows this test</w:t>
      </w:r>
      <w:ins w:id="1151" w:author="Carol Nichols" w:date="2017-11-21T12:29:00Z">
        <w:r w:rsidR="007A16FE">
          <w:t>:</w:t>
        </w:r>
      </w:ins>
      <w:ins w:id="1152" w:author="AnneMarieW" w:date="2017-10-27T11:31:00Z">
        <w:del w:id="1153" w:author="Carol Nichols" w:date="2017-11-21T12:29:00Z">
          <w:r w:rsidR="00B15700" w:rsidDel="007A16FE">
            <w:delText>.</w:delText>
          </w:r>
        </w:del>
      </w:ins>
      <w:del w:id="1154" w:author="AnneMarieW" w:date="2017-10-27T11:31:00Z">
        <w:r w:rsidDel="00B15700">
          <w:delText>:</w:delText>
        </w:r>
      </w:del>
    </w:p>
    <w:p w14:paraId="6243285E" w14:textId="77777777" w:rsidR="00E00301" w:rsidRPr="00E00301" w:rsidRDefault="00E00301">
      <w:pPr>
        <w:pStyle w:val="ProductionDirective"/>
        <w:pPrChange w:id="1155" w:author="janelle" w:date="2017-11-16T15:41:00Z">
          <w:pPr>
            <w:pStyle w:val="BodyFirst"/>
          </w:pPr>
        </w:pPrChange>
      </w:pPr>
      <w:ins w:id="1156" w:author="janelle" w:date="2017-11-16T15:41:00Z">
        <w:r>
          <w:t>Prod: confirm xref</w:t>
        </w:r>
      </w:ins>
    </w:p>
    <w:p w14:paraId="457091B0" w14:textId="77777777" w:rsidR="009C0D3F" w:rsidRDefault="00524B31">
      <w:pPr>
        <w:pStyle w:val="ProductionDirective"/>
      </w:pPr>
      <w:del w:id="1157" w:author="janelle" w:date="2017-11-16T15:13:00Z">
        <w:r w:rsidDel="007E2340">
          <w:delText xml:space="preserve">Filename: </w:delText>
        </w:r>
      </w:del>
      <w:r>
        <w:t>src/lib.rs</w:t>
      </w:r>
    </w:p>
    <w:p w14:paraId="0A91EA3A" w14:textId="77777777" w:rsidR="009C0D3F" w:rsidRDefault="00524B31">
      <w:pPr>
        <w:pStyle w:val="CodeA"/>
      </w:pPr>
      <w:r>
        <w:t>#[cfg(test)]</w:t>
      </w:r>
    </w:p>
    <w:p w14:paraId="1AD36C05" w14:textId="77777777" w:rsidR="009C0D3F" w:rsidRDefault="00524B31">
      <w:pPr>
        <w:pStyle w:val="CodeB"/>
      </w:pPr>
      <w:r>
        <w:t>mod test {</w:t>
      </w:r>
    </w:p>
    <w:p w14:paraId="3BE3B117" w14:textId="77777777" w:rsidR="009C0D3F" w:rsidRDefault="00524B31">
      <w:pPr>
        <w:pStyle w:val="CodeB"/>
      </w:pPr>
      <w:r>
        <w:t xml:space="preserve">    use super::*;</w:t>
      </w:r>
    </w:p>
    <w:p w14:paraId="290D9ED1" w14:textId="77777777" w:rsidR="009C0D3F" w:rsidRDefault="009C0D3F">
      <w:pPr>
        <w:pStyle w:val="CodeB"/>
      </w:pPr>
    </w:p>
    <w:p w14:paraId="0A927B24" w14:textId="77777777" w:rsidR="009C0D3F" w:rsidRDefault="00524B31">
      <w:pPr>
        <w:pStyle w:val="CodeB"/>
      </w:pPr>
      <w:r>
        <w:t xml:space="preserve">    #[test]</w:t>
      </w:r>
    </w:p>
    <w:p w14:paraId="308AC4EF" w14:textId="77777777" w:rsidR="009C0D3F" w:rsidRDefault="00524B31">
      <w:pPr>
        <w:pStyle w:val="CodeB"/>
      </w:pPr>
      <w:r>
        <w:t xml:space="preserve">    fn one_result() {</w:t>
      </w:r>
    </w:p>
    <w:p w14:paraId="56B1C8C8" w14:textId="77777777" w:rsidR="009C0D3F" w:rsidRDefault="00524B31">
      <w:pPr>
        <w:pStyle w:val="CodeB"/>
      </w:pPr>
      <w:r>
        <w:t xml:space="preserve">        let query = "duct";</w:t>
      </w:r>
    </w:p>
    <w:p w14:paraId="7D709730" w14:textId="77777777" w:rsidR="009C0D3F" w:rsidRDefault="00524B31">
      <w:pPr>
        <w:pStyle w:val="CodeB"/>
      </w:pPr>
      <w:r>
        <w:t xml:space="preserve">        let contents = "\</w:t>
      </w:r>
    </w:p>
    <w:p w14:paraId="63651A46" w14:textId="77777777" w:rsidR="009C0D3F" w:rsidRDefault="00524B31">
      <w:pPr>
        <w:pStyle w:val="CodeB"/>
      </w:pPr>
      <w:r>
        <w:t>Rust:</w:t>
      </w:r>
    </w:p>
    <w:p w14:paraId="38ADE9CA" w14:textId="77777777" w:rsidR="009C0D3F" w:rsidRDefault="00524B31">
      <w:pPr>
        <w:pStyle w:val="CodeB"/>
      </w:pPr>
      <w:r>
        <w:t>safe, fast, productive.</w:t>
      </w:r>
    </w:p>
    <w:p w14:paraId="02EEB59D" w14:textId="77777777" w:rsidR="009C0D3F" w:rsidRDefault="00524B31">
      <w:pPr>
        <w:pStyle w:val="CodeB"/>
      </w:pPr>
      <w:r>
        <w:t>Pick three.";</w:t>
      </w:r>
    </w:p>
    <w:p w14:paraId="1ABA099A" w14:textId="77777777" w:rsidR="009C0D3F" w:rsidRDefault="009C0D3F">
      <w:pPr>
        <w:pStyle w:val="CodeB"/>
      </w:pPr>
    </w:p>
    <w:p w14:paraId="6E0F09F3" w14:textId="77777777" w:rsidR="009C0D3F" w:rsidRDefault="00524B31">
      <w:pPr>
        <w:pStyle w:val="CodeB"/>
      </w:pPr>
      <w:r>
        <w:t xml:space="preserve">        assert_eq!(</w:t>
      </w:r>
    </w:p>
    <w:p w14:paraId="51FD982D" w14:textId="77777777" w:rsidR="009C0D3F" w:rsidRDefault="00524B31">
      <w:pPr>
        <w:pStyle w:val="CodeB"/>
      </w:pPr>
      <w:r>
        <w:t xml:space="preserve">            vec!["safe, fast, productive."],</w:t>
      </w:r>
    </w:p>
    <w:p w14:paraId="08C3DB94" w14:textId="77777777" w:rsidR="009C0D3F" w:rsidRDefault="00524B31">
      <w:pPr>
        <w:pStyle w:val="CodeB"/>
      </w:pPr>
      <w:r>
        <w:t xml:space="preserve">            search(query, contents)</w:t>
      </w:r>
    </w:p>
    <w:p w14:paraId="5CCB7F73" w14:textId="77777777" w:rsidR="009C0D3F" w:rsidRDefault="00524B31">
      <w:pPr>
        <w:pStyle w:val="CodeB"/>
      </w:pPr>
      <w:r>
        <w:t xml:space="preserve">        );</w:t>
      </w:r>
    </w:p>
    <w:p w14:paraId="05E551F2" w14:textId="77777777" w:rsidR="009C0D3F" w:rsidRDefault="00524B31">
      <w:pPr>
        <w:pStyle w:val="CodeB"/>
      </w:pPr>
      <w:r>
        <w:t xml:space="preserve">    }</w:t>
      </w:r>
    </w:p>
    <w:p w14:paraId="49856B5C" w14:textId="77777777" w:rsidR="009C0D3F" w:rsidRDefault="00524B31" w:rsidP="00F478EC">
      <w:pPr>
        <w:pStyle w:val="CodeC"/>
      </w:pPr>
      <w:r>
        <w:t>}</w:t>
      </w:r>
    </w:p>
    <w:p w14:paraId="1E7475FA" w14:textId="77777777" w:rsidR="009C0D3F" w:rsidRDefault="00524B31">
      <w:pPr>
        <w:pStyle w:val="Listing"/>
      </w:pPr>
      <w:r>
        <w:t xml:space="preserve">Listing 12-15: Creating a failing test for the </w:t>
      </w:r>
      <w:r w:rsidR="00890D17" w:rsidRPr="00890D17">
        <w:rPr>
          <w:rStyle w:val="LiteralCaption"/>
          <w:rPrChange w:id="1158" w:author="janelle" w:date="2017-10-24T10:53:00Z">
            <w:rPr>
              <w:rStyle w:val="Literal"/>
            </w:rPr>
          </w:rPrChange>
        </w:rPr>
        <w:t>search</w:t>
      </w:r>
      <w:r>
        <w:t xml:space="preserve"> function we wish we had</w:t>
      </w:r>
    </w:p>
    <w:p w14:paraId="74DEAB38" w14:textId="77777777" w:rsidR="009C0D3F" w:rsidRDefault="00524B31" w:rsidP="000B47BE">
      <w:pPr>
        <w:pStyle w:val="Body"/>
      </w:pPr>
      <w:r>
        <w:lastRenderedPageBreak/>
        <w:t>Th</w:t>
      </w:r>
      <w:del w:id="1159" w:author="AnneMarieW" w:date="2017-10-26T14:27:00Z">
        <w:r w:rsidDel="00031EB4">
          <w:delText>e</w:delText>
        </w:r>
      </w:del>
      <w:ins w:id="1160" w:author="AnneMarieW" w:date="2017-10-26T14:27:00Z">
        <w:r w:rsidR="00031EB4">
          <w:t>is test</w:t>
        </w:r>
      </w:ins>
      <w:r>
        <w:t xml:space="preserve"> </w:t>
      </w:r>
      <w:del w:id="1161" w:author="AnneMarieW" w:date="2017-10-26T14:28:00Z">
        <w:r w:rsidDel="00031EB4">
          <w:delText xml:space="preserve">string we are </w:delText>
        </w:r>
      </w:del>
      <w:r>
        <w:t>search</w:t>
      </w:r>
      <w:ins w:id="1162" w:author="AnneMarieW" w:date="2017-10-26T14:28:00Z">
        <w:r w:rsidR="00031EB4">
          <w:t>es</w:t>
        </w:r>
      </w:ins>
      <w:del w:id="1163" w:author="AnneMarieW" w:date="2017-10-26T14:28:00Z">
        <w:r w:rsidDel="00031EB4">
          <w:delText>ing</w:delText>
        </w:r>
      </w:del>
      <w:r>
        <w:t xml:space="preserve"> for </w:t>
      </w:r>
      <w:ins w:id="1164" w:author="AnneMarieW" w:date="2017-10-26T14:28:00Z">
        <w:r w:rsidR="00031EB4">
          <w:t xml:space="preserve">the string </w:t>
        </w:r>
      </w:ins>
      <w:del w:id="1165" w:author="AnneMarieW" w:date="2017-10-26T14:28:00Z">
        <w:r w:rsidDel="00031EB4">
          <w:delText xml:space="preserve">is </w:delText>
        </w:r>
      </w:del>
      <w:r>
        <w:t>“duct</w:t>
      </w:r>
      <w:ins w:id="1166" w:author="AnneMarieW" w:date="2017-10-26T14:28:00Z">
        <w:r w:rsidR="00031EB4">
          <w:t>.</w:t>
        </w:r>
      </w:ins>
      <w:r>
        <w:t>”</w:t>
      </w:r>
      <w:del w:id="1167" w:author="AnneMarieW" w:date="2017-10-26T14:28:00Z">
        <w:r w:rsidDel="00031EB4">
          <w:delText xml:space="preserve"> in this test.</w:delText>
        </w:r>
      </w:del>
      <w:r>
        <w:t xml:space="preserve"> The text we’re searching is three lines, only one of which contains “duct</w:t>
      </w:r>
      <w:ins w:id="1168" w:author="AnneMarieW" w:date="2017-10-26T14:28:00Z">
        <w:r w:rsidR="00031EB4">
          <w:t>.</w:t>
        </w:r>
      </w:ins>
      <w:r>
        <w:t>”</w:t>
      </w:r>
      <w:del w:id="1169" w:author="AnneMarieW" w:date="2017-10-26T14:28:00Z">
        <w:r w:rsidDel="00031EB4">
          <w:delText>.</w:delText>
        </w:r>
      </w:del>
      <w:r>
        <w:t xml:space="preserve"> We assert that the value returned from the </w:t>
      </w:r>
      <w:r>
        <w:rPr>
          <w:rStyle w:val="Literal"/>
        </w:rPr>
        <w:t>search</w:t>
      </w:r>
      <w:r>
        <w:t xml:space="preserve"> function contains only the line we expect.</w:t>
      </w:r>
    </w:p>
    <w:p w14:paraId="1D5B746A" w14:textId="77777777" w:rsidR="009C0D3F" w:rsidRDefault="00524B31" w:rsidP="000B47BE">
      <w:pPr>
        <w:pStyle w:val="Body"/>
      </w:pPr>
      <w:r>
        <w:t>We aren’t able to run this test and watch it fail</w:t>
      </w:r>
      <w:del w:id="1170" w:author="AnneMarieW" w:date="2017-10-26T14:29:00Z">
        <w:r w:rsidDel="00031EB4">
          <w:delText xml:space="preserve"> though, since</w:delText>
        </w:r>
      </w:del>
      <w:ins w:id="1171" w:author="AnneMarieW" w:date="2017-10-26T14:29:00Z">
        <w:r w:rsidR="00031EB4">
          <w:t xml:space="preserve"> because</w:t>
        </w:r>
      </w:ins>
      <w:r>
        <w:t xml:space="preserve"> th</w:t>
      </w:r>
      <w:del w:id="1172" w:author="AnneMarieW" w:date="2017-10-26T14:29:00Z">
        <w:r w:rsidDel="00031EB4">
          <w:delText>is</w:delText>
        </w:r>
      </w:del>
      <w:ins w:id="1173" w:author="AnneMarieW" w:date="2017-10-26T14:29:00Z">
        <w:r w:rsidR="00031EB4">
          <w:t>e</w:t>
        </w:r>
      </w:ins>
      <w:r>
        <w:t xml:space="preserve"> test doesn’t even compile</w:t>
      </w:r>
      <w:ins w:id="1174" w:author="AnneMarieW" w:date="2017-10-26T14:29:00Z">
        <w:r w:rsidR="00031EB4">
          <w:t xml:space="preserve">: </w:t>
        </w:r>
      </w:ins>
      <w:del w:id="1175" w:author="AnneMarieW" w:date="2017-10-26T14:29:00Z">
        <w:r w:rsidDel="00031EB4">
          <w:delText>–</w:delText>
        </w:r>
      </w:del>
      <w:r>
        <w:t xml:space="preserve">the </w:t>
      </w:r>
      <w:r w:rsidR="00890D17" w:rsidRPr="00890D17">
        <w:rPr>
          <w:rStyle w:val="Literal"/>
          <w:rPrChange w:id="1176" w:author="AnneMarieW" w:date="2017-10-26T14:29:00Z">
            <w:rPr>
              <w:rFonts w:ascii="Courier" w:hAnsi="Courier"/>
              <w:color w:val="0000FF"/>
              <w:sz w:val="20"/>
            </w:rPr>
          </w:rPrChange>
        </w:rPr>
        <w:t>search</w:t>
      </w:r>
      <w:r>
        <w:t xml:space="preserve"> function doesn</w:t>
      </w:r>
      <w:r w:rsidR="00AD0F52">
        <w:t>’</w:t>
      </w:r>
      <w:r>
        <w:t>t exist yet! So now we’ll add just enough code to get the test</w:t>
      </w:r>
      <w:del w:id="1177" w:author="AnneMarieW" w:date="2017-10-26T14:29:00Z">
        <w:r w:rsidDel="00031EB4">
          <w:delText>s</w:delText>
        </w:r>
      </w:del>
      <w:r>
        <w:t xml:space="preserve"> to compile and run</w:t>
      </w:r>
      <w:del w:id="1178" w:author="AnneMarieW" w:date="2017-10-26T14:30:00Z">
        <w:r w:rsidDel="00031EB4">
          <w:delText>:</w:delText>
        </w:r>
      </w:del>
      <w:ins w:id="1179" w:author="AnneMarieW" w:date="2017-10-26T14:30:00Z">
        <w:r w:rsidR="00031EB4">
          <w:t xml:space="preserve"> by </w:t>
        </w:r>
      </w:ins>
      <w:ins w:id="1180" w:author="AnneMarieW" w:date="2017-10-26T14:31:00Z">
        <w:r w:rsidR="00031EB4">
          <w:t>adding</w:t>
        </w:r>
      </w:ins>
      <w:r>
        <w:t xml:space="preserve"> a definition of the </w:t>
      </w:r>
      <w:r>
        <w:rPr>
          <w:rStyle w:val="Literal"/>
        </w:rPr>
        <w:t>search</w:t>
      </w:r>
      <w:r>
        <w:t xml:space="preserve"> function that always returns an empty vector, as shown in Listing 12-16. </w:t>
      </w:r>
      <w:del w:id="1181" w:author="AnneMarieW" w:date="2017-10-26T14:32:00Z">
        <w:r w:rsidDel="00031EB4">
          <w:delText xml:space="preserve">Once we have this, </w:delText>
        </w:r>
      </w:del>
      <w:ins w:id="1182" w:author="AnneMarieW" w:date="2017-10-26T14:32:00Z">
        <w:r w:rsidR="00031EB4">
          <w:t xml:space="preserve">Then </w:t>
        </w:r>
      </w:ins>
      <w:r>
        <w:t xml:space="preserve">the test should compile and fail because an empty vector doesn’t match a vector containing the line </w:t>
      </w:r>
      <w:r>
        <w:rPr>
          <w:rStyle w:val="Literal"/>
        </w:rPr>
        <w:t>"safe, fast, productive."</w:t>
      </w:r>
      <w:r>
        <w:t>.</w:t>
      </w:r>
    </w:p>
    <w:p w14:paraId="588DBDBB" w14:textId="77777777" w:rsidR="009C0D3F" w:rsidRDefault="00524B31">
      <w:pPr>
        <w:pStyle w:val="ProductionDirective"/>
      </w:pPr>
      <w:del w:id="1183" w:author="janelle" w:date="2017-11-16T15:13:00Z">
        <w:r w:rsidDel="007E2340">
          <w:delText xml:space="preserve">Filename: </w:delText>
        </w:r>
      </w:del>
      <w:r>
        <w:t>src/lib.rs</w:t>
      </w:r>
    </w:p>
    <w:p w14:paraId="50B483C0" w14:textId="77777777" w:rsidR="009C0D3F" w:rsidRDefault="00524B31">
      <w:pPr>
        <w:pStyle w:val="CodeA"/>
      </w:pPr>
      <w:r>
        <w:t>pub fn search&lt;'a&gt;(query: &amp;str, contents: &amp;'a str) -&gt; Vec&lt;&amp;'a str&gt; {</w:t>
      </w:r>
    </w:p>
    <w:p w14:paraId="382F4E44" w14:textId="77777777" w:rsidR="009C0D3F" w:rsidRDefault="00524B31">
      <w:pPr>
        <w:pStyle w:val="CodeB"/>
      </w:pPr>
      <w:r>
        <w:t xml:space="preserve">    vec![]</w:t>
      </w:r>
    </w:p>
    <w:p w14:paraId="09DA67AA" w14:textId="77777777" w:rsidR="009C0D3F" w:rsidRDefault="00524B31" w:rsidP="00F478EC">
      <w:pPr>
        <w:pStyle w:val="CodeC"/>
      </w:pPr>
      <w:r>
        <w:t>}</w:t>
      </w:r>
    </w:p>
    <w:p w14:paraId="1AC799E2" w14:textId="77777777" w:rsidR="009C0D3F" w:rsidRDefault="00524B31">
      <w:pPr>
        <w:pStyle w:val="Listing"/>
      </w:pPr>
      <w:r>
        <w:t xml:space="preserve">Listing 12-16: Defining just enough of the </w:t>
      </w:r>
      <w:r w:rsidR="00890D17" w:rsidRPr="00890D17">
        <w:rPr>
          <w:rStyle w:val="LiteralCaption"/>
          <w:rPrChange w:id="1184" w:author="janelle" w:date="2017-10-24T10:53:00Z">
            <w:rPr>
              <w:rStyle w:val="Literal"/>
            </w:rPr>
          </w:rPrChange>
        </w:rPr>
        <w:t>search</w:t>
      </w:r>
      <w:r>
        <w:t xml:space="preserve"> function so </w:t>
      </w:r>
      <w:del w:id="1185" w:author="AnneMarieW" w:date="2017-10-26T14:33:00Z">
        <w:r w:rsidDel="00382C96">
          <w:delText xml:space="preserve">that </w:delText>
        </w:r>
      </w:del>
      <w:r>
        <w:t>our test</w:t>
      </w:r>
      <w:r>
        <w:rPr>
          <w:rStyle w:val="EmphasisItalic"/>
        </w:rPr>
        <w:t xml:space="preserve"> </w:t>
      </w:r>
      <w:r>
        <w:t>will compile</w:t>
      </w:r>
    </w:p>
    <w:p w14:paraId="7667449F" w14:textId="77777777" w:rsidR="009C0D3F" w:rsidRDefault="00524B31" w:rsidP="000B47BE">
      <w:pPr>
        <w:pStyle w:val="Body"/>
        <w:rPr>
          <w:ins w:id="1186" w:author="janelle" w:date="2017-11-16T15:13:00Z"/>
        </w:rPr>
      </w:pPr>
      <w:r>
        <w:t>Notice that we need an explicit lifetim</w:t>
      </w:r>
      <w:r w:rsidRPr="00BC61F6">
        <w:t xml:space="preserve">e </w:t>
      </w:r>
      <w:r w:rsidRPr="009249F7">
        <w:rPr>
          <w:rStyle w:val="Literal"/>
        </w:rPr>
        <w:t>'a</w:t>
      </w:r>
      <w:r w:rsidRPr="00BC61F6">
        <w:t xml:space="preserve"> de</w:t>
      </w:r>
      <w:r>
        <w:t xml:space="preserve">fined in the signature of </w:t>
      </w:r>
      <w:r>
        <w:rPr>
          <w:rStyle w:val="Literal"/>
        </w:rPr>
        <w:t>search</w:t>
      </w:r>
      <w:r>
        <w:t xml:space="preserve"> and used with the </w:t>
      </w:r>
      <w:r>
        <w:rPr>
          <w:rStyle w:val="Literal"/>
        </w:rPr>
        <w:t>contents</w:t>
      </w:r>
      <w:r>
        <w:t xml:space="preserve"> argument and the return value. Re</w:t>
      </w:r>
      <w:del w:id="1187" w:author="AnneMarieW" w:date="2017-10-26T14:33:00Z">
        <w:r w:rsidDel="008D1A8A">
          <w:delText>member</w:delText>
        </w:r>
        <w:r w:rsidDel="008D1A8A">
          <w:rPr>
            <w:rFonts w:eastAsia="Microsoft YaHei"/>
          </w:rPr>
          <w:delText xml:space="preserve"> </w:delText>
        </w:r>
        <w:r w:rsidDel="008D1A8A">
          <w:delText>fro</w:delText>
        </w:r>
      </w:del>
      <w:del w:id="1188" w:author="AnneMarieW" w:date="2017-10-26T14:34:00Z">
        <w:r w:rsidDel="008D1A8A">
          <w:delText>m</w:delText>
        </w:r>
      </w:del>
      <w:ins w:id="1189" w:author="AnneMarieW" w:date="2017-10-26T14:34:00Z">
        <w:r w:rsidR="008D1A8A">
          <w:t>call in</w:t>
        </w:r>
      </w:ins>
      <w:r>
        <w:t xml:space="preserve"> </w:t>
      </w:r>
      <w:r w:rsidRPr="007E2340">
        <w:rPr>
          <w:highlight w:val="yellow"/>
          <w:rPrChange w:id="1190" w:author="janelle" w:date="2017-11-16T15:14:00Z">
            <w:rPr/>
          </w:rPrChange>
        </w:rPr>
        <w:t>Chapter 10</w:t>
      </w:r>
      <w:r>
        <w:t xml:space="preserve"> that the lifetime parameters specify which argument lifetime is connected</w:t>
      </w:r>
      <w:r>
        <w:rPr>
          <w:rFonts w:eastAsia="Microsoft YaHei"/>
        </w:rPr>
        <w:t xml:space="preserve"> </w:t>
      </w:r>
      <w:r>
        <w:t>to the lifetime of the return value. In this case, we</w:t>
      </w:r>
      <w:del w:id="1191" w:author="AnneMarieW" w:date="2017-10-26T14:34:00Z">
        <w:r w:rsidDel="008D1A8A">
          <w:delText>’re</w:delText>
        </w:r>
      </w:del>
      <w:r>
        <w:t xml:space="preserve"> indicat</w:t>
      </w:r>
      <w:ins w:id="1192" w:author="AnneMarieW" w:date="2017-10-26T14:34:00Z">
        <w:r w:rsidR="008D1A8A">
          <w:t>e</w:t>
        </w:r>
      </w:ins>
      <w:del w:id="1193" w:author="AnneMarieW" w:date="2017-10-26T14:34:00Z">
        <w:r w:rsidDel="008D1A8A">
          <w:delText>ing</w:delText>
        </w:r>
      </w:del>
      <w:r>
        <w:t xml:space="preserve"> that the</w:t>
      </w:r>
      <w:r>
        <w:rPr>
          <w:rFonts w:eastAsia="Microsoft YaHei"/>
        </w:rPr>
        <w:t xml:space="preserve"> </w:t>
      </w:r>
      <w:r>
        <w:t>returned vector should contain string slices that reference slices</w:t>
      </w:r>
      <w:r>
        <w:rPr>
          <w:rFonts w:eastAsia="Microsoft YaHei"/>
        </w:rPr>
        <w:t xml:space="preserve"> </w:t>
      </w:r>
      <w:r>
        <w:t xml:space="preserve">of the argument </w:t>
      </w:r>
      <w:r>
        <w:rPr>
          <w:rStyle w:val="Literal"/>
        </w:rPr>
        <w:t>contents</w:t>
      </w:r>
      <w:r>
        <w:t xml:space="preserve"> (rather than the argument</w:t>
      </w:r>
      <w:r>
        <w:rPr>
          <w:rFonts w:eastAsia="Microsoft YaHei"/>
        </w:rPr>
        <w:t xml:space="preserve"> </w:t>
      </w:r>
      <w:r>
        <w:rPr>
          <w:rStyle w:val="Literal"/>
        </w:rPr>
        <w:t>query</w:t>
      </w:r>
      <w:r>
        <w:t>).</w:t>
      </w:r>
    </w:p>
    <w:p w14:paraId="72C07993" w14:textId="186E9126" w:rsidR="007E2340" w:rsidRDefault="007E2340">
      <w:pPr>
        <w:pStyle w:val="ProductionDirective"/>
        <w:pPrChange w:id="1194" w:author="janelle" w:date="2017-11-16T15:13:00Z">
          <w:pPr>
            <w:pStyle w:val="Body"/>
          </w:pPr>
        </w:pPrChange>
      </w:pPr>
      <w:ins w:id="1195" w:author="janelle" w:date="2017-11-16T15:13:00Z">
        <w:r>
          <w:t>Prod: Conf</w:t>
        </w:r>
        <w:del w:id="1196" w:author="Carol Nichols" w:date="2017-11-21T12:34:00Z">
          <w:r w:rsidDel="000473DA">
            <w:delText>r</w:delText>
          </w:r>
        </w:del>
        <w:r>
          <w:t>i</w:t>
        </w:r>
      </w:ins>
      <w:ins w:id="1197" w:author="Carol Nichols" w:date="2017-11-21T12:34:00Z">
        <w:r w:rsidR="000473DA">
          <w:t>r</w:t>
        </w:r>
      </w:ins>
      <w:ins w:id="1198" w:author="janelle" w:date="2017-11-16T15:13:00Z">
        <w:r>
          <w:t>m xref</w:t>
        </w:r>
      </w:ins>
    </w:p>
    <w:p w14:paraId="5D04F94E" w14:textId="77777777" w:rsidR="009C0D3F" w:rsidRDefault="00524B31" w:rsidP="000B47BE">
      <w:pPr>
        <w:pStyle w:val="Body"/>
      </w:pPr>
      <w:r>
        <w:t>In other words, we</w:t>
      </w:r>
      <w:del w:id="1199" w:author="AnneMarieW" w:date="2017-10-26T14:34:00Z">
        <w:r w:rsidDel="008D1A8A">
          <w:delText>’re</w:delText>
        </w:r>
      </w:del>
      <w:r>
        <w:t xml:space="preserve"> tell</w:t>
      </w:r>
      <w:del w:id="1200" w:author="AnneMarieW" w:date="2017-10-26T14:34:00Z">
        <w:r w:rsidDel="008D1A8A">
          <w:delText>ing</w:delText>
        </w:r>
      </w:del>
      <w:r>
        <w:t xml:space="preserve"> Rust that the data</w:t>
      </w:r>
      <w:r>
        <w:rPr>
          <w:rFonts w:eastAsia="Microsoft YaHei"/>
        </w:rPr>
        <w:t xml:space="preserve"> </w:t>
      </w:r>
      <w:r>
        <w:t xml:space="preserve">returned by the </w:t>
      </w:r>
      <w:r>
        <w:rPr>
          <w:rStyle w:val="Literal"/>
        </w:rPr>
        <w:t>search</w:t>
      </w:r>
      <w:r>
        <w:t xml:space="preserve"> function will live as long as the data passed into the</w:t>
      </w:r>
      <w:r>
        <w:rPr>
          <w:rFonts w:eastAsia="Microsoft YaHei"/>
        </w:rPr>
        <w:t xml:space="preserve"> </w:t>
      </w:r>
      <w:r>
        <w:rPr>
          <w:rStyle w:val="Literal"/>
        </w:rPr>
        <w:t>search</w:t>
      </w:r>
      <w:r>
        <w:t xml:space="preserve"> function in the </w:t>
      </w:r>
      <w:r>
        <w:rPr>
          <w:rStyle w:val="Literal"/>
        </w:rPr>
        <w:t>contents</w:t>
      </w:r>
      <w:r>
        <w:t xml:space="preserve"> argument. This is important! The data</w:t>
      </w:r>
      <w:r>
        <w:rPr>
          <w:rFonts w:eastAsia="Microsoft YaHei"/>
        </w:rPr>
        <w:t xml:space="preserve"> </w:t>
      </w:r>
      <w:r>
        <w:t xml:space="preserve">referenced </w:t>
      </w:r>
      <w:r>
        <w:rPr>
          <w:rStyle w:val="EmphasisItalic"/>
        </w:rPr>
        <w:t>by</w:t>
      </w:r>
      <w:r>
        <w:t xml:space="preserve"> a slice needs to be valid </w:t>
      </w:r>
      <w:del w:id="1201" w:author="AnneMarieW" w:date="2017-10-26T14:35:00Z">
        <w:r w:rsidDel="008D1A8A">
          <w:delText xml:space="preserve">in order </w:delText>
        </w:r>
      </w:del>
      <w:r>
        <w:t>for the reference to be valid; if</w:t>
      </w:r>
      <w:r>
        <w:rPr>
          <w:rFonts w:eastAsia="Microsoft YaHei"/>
        </w:rPr>
        <w:t xml:space="preserve"> </w:t>
      </w:r>
      <w:r>
        <w:t>the compiler assume</w:t>
      </w:r>
      <w:del w:id="1202" w:author="AnneMarieW" w:date="2017-10-26T14:35:00Z">
        <w:r w:rsidDel="008D1A8A">
          <w:delText>d</w:delText>
        </w:r>
      </w:del>
      <w:ins w:id="1203" w:author="AnneMarieW" w:date="2017-10-26T14:35:00Z">
        <w:r w:rsidR="008D1A8A">
          <w:t>s</w:t>
        </w:r>
      </w:ins>
      <w:r>
        <w:t xml:space="preserve"> we</w:t>
      </w:r>
      <w:del w:id="1204" w:author="AnneMarieW" w:date="2017-10-26T14:36:00Z">
        <w:r w:rsidDel="008D1A8A">
          <w:delText xml:space="preserve"> </w:delText>
        </w:r>
      </w:del>
      <w:del w:id="1205" w:author="AnneMarieW" w:date="2017-10-26T14:35:00Z">
        <w:r w:rsidDel="008D1A8A">
          <w:delText>we</w:delText>
        </w:r>
      </w:del>
      <w:ins w:id="1206" w:author="AnneMarieW" w:date="2017-10-26T14:36:00Z">
        <w:r w:rsidR="008D1A8A">
          <w:t>’</w:t>
        </w:r>
      </w:ins>
      <w:r>
        <w:t xml:space="preserve">re making string slices of </w:t>
      </w:r>
      <w:r>
        <w:rPr>
          <w:rStyle w:val="Literal"/>
        </w:rPr>
        <w:t>query</w:t>
      </w:r>
      <w:r>
        <w:t xml:space="preserve"> rather than</w:t>
      </w:r>
      <w:r>
        <w:rPr>
          <w:rFonts w:eastAsia="Microsoft YaHei"/>
        </w:rPr>
        <w:t xml:space="preserve"> </w:t>
      </w:r>
      <w:r>
        <w:rPr>
          <w:rStyle w:val="Literal"/>
        </w:rPr>
        <w:t>contents</w:t>
      </w:r>
      <w:r>
        <w:t>, it w</w:t>
      </w:r>
      <w:del w:id="1207" w:author="AnneMarieW" w:date="2017-10-26T14:35:00Z">
        <w:r w:rsidDel="008D1A8A">
          <w:delText>ould</w:delText>
        </w:r>
      </w:del>
      <w:ins w:id="1208" w:author="AnneMarieW" w:date="2017-10-26T14:35:00Z">
        <w:r w:rsidR="008D1A8A">
          <w:t>ill</w:t>
        </w:r>
      </w:ins>
      <w:r>
        <w:t xml:space="preserve"> do its safety checking incorrectly.</w:t>
      </w:r>
    </w:p>
    <w:p w14:paraId="22DD1DBF" w14:textId="1CE924F2" w:rsidR="009C0D3F" w:rsidRDefault="00524B31" w:rsidP="000B47BE">
      <w:pPr>
        <w:pStyle w:val="Body"/>
      </w:pPr>
      <w:del w:id="1209" w:author="AnneMarieW" w:date="2017-10-26T14:36:00Z">
        <w:r w:rsidDel="001B0407">
          <w:delText>If</w:delText>
        </w:r>
      </w:del>
      <w:ins w:id="1210" w:author="AnneMarieW" w:date="2017-10-26T14:36:00Z">
        <w:del w:id="1211" w:author="Carol Nichols" w:date="2017-11-21T12:35:00Z">
          <w:r w:rsidR="001B0407" w:rsidDel="000A4396">
            <w:delText>When</w:delText>
          </w:r>
        </w:del>
      </w:ins>
      <w:ins w:id="1212" w:author="Carol Nichols" w:date="2017-11-21T12:35:00Z">
        <w:r w:rsidR="000A4396">
          <w:t>If</w:t>
        </w:r>
      </w:ins>
      <w:r>
        <w:t xml:space="preserve"> we </w:t>
      </w:r>
      <w:ins w:id="1213" w:author="Carol Nichols" w:date="2017-11-21T12:35:00Z">
        <w:r w:rsidR="000A4396">
          <w:t xml:space="preserve">forget the lifetime annotations and </w:t>
        </w:r>
      </w:ins>
      <w:r>
        <w:t>tr</w:t>
      </w:r>
      <w:del w:id="1214" w:author="AnneMarieW" w:date="2017-10-26T14:36:00Z">
        <w:r w:rsidDel="008D1A8A">
          <w:delText>ied</w:delText>
        </w:r>
      </w:del>
      <w:ins w:id="1215" w:author="AnneMarieW" w:date="2017-10-26T14:36:00Z">
        <w:r w:rsidR="008D1A8A">
          <w:t>y</w:t>
        </w:r>
      </w:ins>
      <w:r>
        <w:t xml:space="preserve"> to compile</w:t>
      </w:r>
      <w:r>
        <w:rPr>
          <w:rFonts w:eastAsia="Microsoft YaHei"/>
        </w:rPr>
        <w:t xml:space="preserve"> </w:t>
      </w:r>
      <w:r>
        <w:t>this function</w:t>
      </w:r>
      <w:del w:id="1216" w:author="Carol Nichols" w:date="2017-11-21T12:35:00Z">
        <w:r w:rsidDel="000A4396">
          <w:delText xml:space="preserve"> without lifetimes</w:delText>
        </w:r>
      </w:del>
      <w:r>
        <w:t>, we</w:t>
      </w:r>
      <w:del w:id="1217" w:author="AnneMarieW" w:date="2017-10-26T14:36:00Z">
        <w:r w:rsidDel="008D1A8A">
          <w:delText xml:space="preserve"> would</w:delText>
        </w:r>
      </w:del>
      <w:ins w:id="1218" w:author="AnneMarieW" w:date="2017-10-26T14:36:00Z">
        <w:r w:rsidR="008D1A8A">
          <w:t>’ll</w:t>
        </w:r>
      </w:ins>
      <w:r>
        <w:t xml:space="preserve"> get this error:</w:t>
      </w:r>
    </w:p>
    <w:p w14:paraId="17CAFE42" w14:textId="77777777" w:rsidR="009C0D3F" w:rsidRDefault="00524B31">
      <w:pPr>
        <w:pStyle w:val="CodeA"/>
      </w:pPr>
      <w:r>
        <w:t>error[E0106]: missing lifetime specifier</w:t>
      </w:r>
    </w:p>
    <w:p w14:paraId="6188E398" w14:textId="373B24DE" w:rsidR="009C0D3F" w:rsidRDefault="00524B31">
      <w:pPr>
        <w:pStyle w:val="CodeB"/>
      </w:pPr>
      <w:r>
        <w:t xml:space="preserve"> --&gt; src/lib.rs:5:</w:t>
      </w:r>
      <w:ins w:id="1219" w:author="Carol Nichols" w:date="2017-11-21T12:36:00Z">
        <w:r w:rsidR="000A4396">
          <w:t>51</w:t>
        </w:r>
      </w:ins>
      <w:del w:id="1220" w:author="Carol Nichols" w:date="2017-11-21T12:36:00Z">
        <w:r w:rsidDel="000A4396">
          <w:delText>47</w:delText>
        </w:r>
      </w:del>
    </w:p>
    <w:p w14:paraId="5B903235" w14:textId="77777777" w:rsidR="009C0D3F" w:rsidRDefault="00524B31">
      <w:pPr>
        <w:pStyle w:val="CodeB"/>
      </w:pPr>
      <w:r>
        <w:t xml:space="preserve">  |</w:t>
      </w:r>
    </w:p>
    <w:p w14:paraId="45E2FBFC" w14:textId="73022107" w:rsidR="009C0D3F" w:rsidRDefault="00524B31">
      <w:pPr>
        <w:pStyle w:val="CodeB"/>
      </w:pPr>
      <w:r>
        <w:t xml:space="preserve">5 | </w:t>
      </w:r>
      <w:ins w:id="1221" w:author="Carol Nichols" w:date="2017-11-21T12:36:00Z">
        <w:r w:rsidR="000A4396">
          <w:t xml:space="preserve">pub </w:t>
        </w:r>
      </w:ins>
      <w:r>
        <w:t>fn search(query: &amp;str, contents: &amp;str) -&gt; Vec&lt;&amp;str&gt; {</w:t>
      </w:r>
    </w:p>
    <w:p w14:paraId="2FE9DF7E" w14:textId="33B9F537" w:rsidR="009C0D3F" w:rsidRDefault="00524B31">
      <w:pPr>
        <w:pStyle w:val="CodeB"/>
      </w:pPr>
      <w:r>
        <w:t xml:space="preserve">  |                                           </w:t>
      </w:r>
      <w:ins w:id="1222" w:author="Carol Nichols" w:date="2017-11-21T12:36:00Z">
        <w:r w:rsidR="000A4396">
          <w:t xml:space="preserve">    </w:t>
        </w:r>
      </w:ins>
      <w:r>
        <w:t xml:space="preserve">    ^ expected lifetime parameter</w:t>
      </w:r>
    </w:p>
    <w:p w14:paraId="3A2FC2A9" w14:textId="77777777" w:rsidR="009C0D3F" w:rsidRDefault="00524B31">
      <w:pPr>
        <w:pStyle w:val="CodeB"/>
      </w:pPr>
      <w:r>
        <w:lastRenderedPageBreak/>
        <w:t xml:space="preserve">  |</w:t>
      </w:r>
    </w:p>
    <w:p w14:paraId="554B97B9" w14:textId="77777777" w:rsidR="009C0D3F" w:rsidRDefault="00524B31">
      <w:pPr>
        <w:pStyle w:val="CodeB"/>
      </w:pPr>
      <w:r>
        <w:t xml:space="preserve">  = help: this function's return type contains a borrowed value, but the</w:t>
      </w:r>
    </w:p>
    <w:p w14:paraId="5008753D" w14:textId="77777777" w:rsidR="009C0D3F" w:rsidRDefault="00524B31" w:rsidP="00F478EC">
      <w:pPr>
        <w:pStyle w:val="CodeC"/>
      </w:pPr>
      <w:r>
        <w:t xml:space="preserve">  signature does not say whether it is borrowed from `query` or `contents`</w:t>
      </w:r>
    </w:p>
    <w:p w14:paraId="6F86879D" w14:textId="77777777" w:rsidR="009C0D3F" w:rsidRDefault="00524B31" w:rsidP="000B47BE">
      <w:pPr>
        <w:pStyle w:val="Body"/>
      </w:pPr>
      <w:r>
        <w:t>Rust can’t possibly know which of the two arguments we need, so we need to</w:t>
      </w:r>
      <w:r>
        <w:rPr>
          <w:rFonts w:eastAsia="Microsoft YaHei"/>
        </w:rPr>
        <w:t xml:space="preserve"> </w:t>
      </w:r>
      <w:r>
        <w:t xml:space="preserve">tell it. Because </w:t>
      </w:r>
      <w:r>
        <w:rPr>
          <w:rStyle w:val="Literal"/>
        </w:rPr>
        <w:t>contents</w:t>
      </w:r>
      <w:r>
        <w:t xml:space="preserve"> is the argument that contains all of our text and</w:t>
      </w:r>
      <w:r>
        <w:rPr>
          <w:rFonts w:eastAsia="Microsoft YaHei"/>
        </w:rPr>
        <w:t xml:space="preserve"> </w:t>
      </w:r>
      <w:r>
        <w:t xml:space="preserve">we want to return the parts of that text that match, we know </w:t>
      </w:r>
      <w:r>
        <w:rPr>
          <w:rStyle w:val="Literal"/>
        </w:rPr>
        <w:t>contents</w:t>
      </w:r>
      <w:r>
        <w:t xml:space="preserve"> is the argument that should be connected to the return value using the lifetime syntax.</w:t>
      </w:r>
    </w:p>
    <w:p w14:paraId="170D85CD" w14:textId="3035E43E" w:rsidR="009C0D3F" w:rsidRDefault="00524B31" w:rsidP="000B47BE">
      <w:pPr>
        <w:pStyle w:val="Body"/>
      </w:pPr>
      <w:r>
        <w:t>Other programming languages don’t require you to</w:t>
      </w:r>
      <w:r>
        <w:rPr>
          <w:rFonts w:eastAsia="Microsoft YaHei"/>
        </w:rPr>
        <w:t xml:space="preserve"> </w:t>
      </w:r>
      <w:r>
        <w:t>connect arguments to return values in the signature,</w:t>
      </w:r>
      <w:r>
        <w:rPr>
          <w:rFonts w:eastAsia="Microsoft YaHei"/>
        </w:rPr>
        <w:t xml:space="preserve"> </w:t>
      </w:r>
      <w:r>
        <w:t xml:space="preserve">so </w:t>
      </w:r>
      <w:ins w:id="1223" w:author="AnneMarieW" w:date="2017-10-26T14:37:00Z">
        <w:r w:rsidR="001B0407">
          <w:t xml:space="preserve">although </w:t>
        </w:r>
      </w:ins>
      <w:r>
        <w:t>this m</w:t>
      </w:r>
      <w:del w:id="1224" w:author="AnneMarieW" w:date="2017-10-26T14:37:00Z">
        <w:r w:rsidDel="001B0407">
          <w:delText>ay</w:delText>
        </w:r>
      </w:del>
      <w:ins w:id="1225" w:author="AnneMarieW" w:date="2017-10-26T14:37:00Z">
        <w:r w:rsidR="001B0407">
          <w:t>ight</w:t>
        </w:r>
      </w:ins>
      <w:del w:id="1226" w:author="AnneMarieW" w:date="2017-10-26T14:37:00Z">
        <w:r w:rsidDel="001B0407">
          <w:delText xml:space="preserve"> still feel</w:delText>
        </w:r>
      </w:del>
      <w:ins w:id="1227" w:author="AnneMarieW" w:date="2017-10-26T14:37:00Z">
        <w:r w:rsidR="001B0407">
          <w:t xml:space="preserve"> seem</w:t>
        </w:r>
      </w:ins>
      <w:r>
        <w:t xml:space="preserve"> strange,</w:t>
      </w:r>
      <w:del w:id="1228" w:author="AnneMarieW" w:date="2017-10-26T14:37:00Z">
        <w:r w:rsidDel="001B0407">
          <w:delText xml:space="preserve"> but</w:delText>
        </w:r>
      </w:del>
      <w:ins w:id="1229" w:author="AnneMarieW" w:date="2017-10-26T14:37:00Z">
        <w:r w:rsidR="001B0407">
          <w:t xml:space="preserve"> it</w:t>
        </w:r>
      </w:ins>
      <w:r>
        <w:t xml:space="preserve"> will</w:t>
      </w:r>
      <w:r>
        <w:rPr>
          <w:rFonts w:eastAsia="Microsoft YaHei"/>
        </w:rPr>
        <w:t xml:space="preserve"> </w:t>
      </w:r>
      <w:r>
        <w:t>get easier over time.</w:t>
      </w:r>
      <w:r>
        <w:rPr>
          <w:rFonts w:eastAsia="Microsoft YaHei"/>
        </w:rPr>
        <w:t xml:space="preserve"> </w:t>
      </w:r>
      <w:r>
        <w:t>You m</w:t>
      </w:r>
      <w:del w:id="1230" w:author="AnneMarieW" w:date="2017-10-26T14:37:00Z">
        <w:r w:rsidDel="001B0407">
          <w:delText>ay</w:delText>
        </w:r>
      </w:del>
      <w:ins w:id="1231" w:author="AnneMarieW" w:date="2017-10-26T14:37:00Z">
        <w:r w:rsidR="001B0407">
          <w:t>ight</w:t>
        </w:r>
      </w:ins>
      <w:r>
        <w:t xml:space="preserve"> want to compare</w:t>
      </w:r>
      <w:r>
        <w:rPr>
          <w:rFonts w:eastAsia="Microsoft YaHei"/>
        </w:rPr>
        <w:t xml:space="preserve"> </w:t>
      </w:r>
      <w:r>
        <w:t>this example with</w:t>
      </w:r>
      <w:del w:id="1232" w:author="janelle" w:date="2017-11-16T15:14:00Z">
        <w:r w:rsidDel="007E2340">
          <w:delText xml:space="preserve"> the</w:delText>
        </w:r>
      </w:del>
      <w:r>
        <w:t xml:space="preserve"> </w:t>
      </w:r>
      <w:ins w:id="1233" w:author="AnneMarieW" w:date="2017-10-26T14:38:00Z">
        <w:r w:rsidR="001B0407">
          <w:t>“</w:t>
        </w:r>
      </w:ins>
      <w:ins w:id="1234" w:author="Carol Nichols" w:date="2017-11-21T12:38:00Z">
        <w:r w:rsidR="00A709D2" w:rsidRPr="00A709D2">
          <w:t>Validating References with Lifetimes</w:t>
        </w:r>
      </w:ins>
      <w:commentRangeStart w:id="1235"/>
      <w:commentRangeStart w:id="1236"/>
      <w:del w:id="1237" w:author="Carol Nichols" w:date="2017-11-21T12:38:00Z">
        <w:r w:rsidDel="00A709D2">
          <w:delText>Lifetime Syntax</w:delText>
        </w:r>
      </w:del>
      <w:ins w:id="1238" w:author="AnneMarieW" w:date="2017-10-26T14:38:00Z">
        <w:r w:rsidR="001B0407">
          <w:t>”</w:t>
        </w:r>
      </w:ins>
      <w:del w:id="1239" w:author="janelle" w:date="2017-11-16T15:14:00Z">
        <w:r w:rsidDel="007E2340">
          <w:delText xml:space="preserve"> section</w:delText>
        </w:r>
      </w:del>
      <w:r>
        <w:t xml:space="preserve"> in </w:t>
      </w:r>
      <w:r w:rsidRPr="00E00301">
        <w:rPr>
          <w:highlight w:val="yellow"/>
          <w:rPrChange w:id="1240" w:author="janelle" w:date="2017-11-16T15:41:00Z">
            <w:rPr/>
          </w:rPrChange>
        </w:rPr>
        <w:t>Chapter 10</w:t>
      </w:r>
      <w:commentRangeEnd w:id="1235"/>
      <w:r w:rsidR="001B0407" w:rsidRPr="00E00301">
        <w:rPr>
          <w:rStyle w:val="CommentReference"/>
          <w:rFonts w:asciiTheme="minorHAnsi" w:eastAsiaTheme="minorHAnsi" w:hAnsiTheme="minorHAnsi" w:cstheme="minorBidi"/>
          <w:color w:val="auto"/>
          <w:highlight w:val="yellow"/>
          <w:rPrChange w:id="1241" w:author="janelle" w:date="2017-11-16T15:41:00Z">
            <w:rPr>
              <w:rStyle w:val="CommentReference"/>
              <w:rFonts w:asciiTheme="minorHAnsi" w:eastAsiaTheme="minorHAnsi" w:hAnsiTheme="minorHAnsi" w:cstheme="minorBidi"/>
              <w:color w:val="auto"/>
            </w:rPr>
          </w:rPrChange>
        </w:rPr>
        <w:commentReference w:id="1235"/>
      </w:r>
      <w:commentRangeEnd w:id="1236"/>
      <w:r w:rsidR="00A709D2">
        <w:rPr>
          <w:rStyle w:val="CommentReference"/>
          <w:rFonts w:asciiTheme="minorHAnsi" w:eastAsiaTheme="minorHAnsi" w:hAnsiTheme="minorHAnsi" w:cstheme="minorBidi"/>
          <w:color w:val="auto"/>
        </w:rPr>
        <w:commentReference w:id="1236"/>
      </w:r>
      <w:ins w:id="1242" w:author="janelle" w:date="2017-11-16T15:14:00Z">
        <w:r w:rsidR="007E2340">
          <w:t xml:space="preserve"> on page XX</w:t>
        </w:r>
      </w:ins>
      <w:r>
        <w:t>.</w:t>
      </w:r>
    </w:p>
    <w:p w14:paraId="7CD2D55F" w14:textId="77777777" w:rsidR="009C0D3F" w:rsidRDefault="00524B31" w:rsidP="000B47BE">
      <w:pPr>
        <w:pStyle w:val="Body"/>
        <w:rPr>
          <w:ins w:id="1243" w:author="AnneMarieW" w:date="2017-10-26T14:38:00Z"/>
        </w:rPr>
      </w:pPr>
      <w:r>
        <w:t xml:space="preserve">Now let’s </w:t>
      </w:r>
      <w:del w:id="1244" w:author="AnneMarieW" w:date="2017-10-26T14:39:00Z">
        <w:r w:rsidDel="001B0407">
          <w:delText xml:space="preserve">try </w:delText>
        </w:r>
      </w:del>
      <w:r>
        <w:t>run</w:t>
      </w:r>
      <w:del w:id="1245" w:author="AnneMarieW" w:date="2017-10-26T14:39:00Z">
        <w:r w:rsidDel="001B0407">
          <w:delText>ning our</w:delText>
        </w:r>
      </w:del>
      <w:ins w:id="1246" w:author="AnneMarieW" w:date="2017-10-26T14:39:00Z">
        <w:r w:rsidR="001B0407">
          <w:t xml:space="preserve"> the</w:t>
        </w:r>
      </w:ins>
      <w:r>
        <w:t xml:space="preserve"> test:</w:t>
      </w:r>
    </w:p>
    <w:p w14:paraId="3F509DCA" w14:textId="77777777" w:rsidR="00C77B8D" w:rsidRDefault="001B0407">
      <w:pPr>
        <w:pStyle w:val="ProductionDirective"/>
        <w:pPrChange w:id="1247" w:author="AnneMarieW" w:date="2017-10-26T14:38:00Z">
          <w:pPr>
            <w:pStyle w:val="Body"/>
          </w:pPr>
        </w:pPrChange>
      </w:pPr>
      <w:ins w:id="1248" w:author="AnneMarieW" w:date="2017-10-26T14:38:00Z">
        <w:r>
          <w:rPr>
            <w:rFonts w:eastAsia="Microsoft YaHei"/>
          </w:rPr>
          <w:t xml:space="preserve">Prod: </w:t>
        </w:r>
        <w:del w:id="1249" w:author="janelle" w:date="2017-11-16T15:14:00Z">
          <w:r w:rsidDel="00A54C72">
            <w:rPr>
              <w:rFonts w:eastAsia="Microsoft YaHei"/>
            </w:rPr>
            <w:delText xml:space="preserve">See the </w:delText>
          </w:r>
        </w:del>
      </w:ins>
      <w:ins w:id="1250" w:author="janelle" w:date="2017-11-16T15:14:00Z">
        <w:r w:rsidR="00A54C72">
          <w:rPr>
            <w:rFonts w:eastAsia="Microsoft YaHei"/>
          </w:rPr>
          <w:t xml:space="preserve">confirm/fill </w:t>
        </w:r>
      </w:ins>
      <w:ins w:id="1251" w:author="AnneMarieW" w:date="2017-10-26T14:38:00Z">
        <w:r>
          <w:rPr>
            <w:rFonts w:eastAsia="Microsoft YaHei"/>
          </w:rPr>
          <w:t>cross-reference above.</w:t>
        </w:r>
      </w:ins>
    </w:p>
    <w:p w14:paraId="12C22707" w14:textId="77777777" w:rsidR="009C0D3F" w:rsidRDefault="00524B31">
      <w:pPr>
        <w:pStyle w:val="CodeA"/>
      </w:pPr>
      <w:r>
        <w:t xml:space="preserve">$ </w:t>
      </w:r>
      <w:r w:rsidRPr="00833A42">
        <w:rPr>
          <w:rStyle w:val="EmphasisBold"/>
          <w:rPrChange w:id="1252" w:author="Carol Nichols" w:date="2017-11-21T13:27:00Z">
            <w:rPr/>
          </w:rPrChange>
        </w:rPr>
        <w:t>cargo test</w:t>
      </w:r>
    </w:p>
    <w:p w14:paraId="3D5FE673" w14:textId="36D4B93B" w:rsidR="009C0D3F" w:rsidRDefault="00524B31">
      <w:pPr>
        <w:pStyle w:val="CodeB"/>
        <w:rPr>
          <w:ins w:id="1253" w:author="Carol Nichols" w:date="2017-11-20T16:39:00Z"/>
        </w:rPr>
      </w:pPr>
      <w:del w:id="1254" w:author="Carol Nichols" w:date="2017-11-21T12:40:00Z">
        <w:r w:rsidDel="00C57D96">
          <w:delText>...</w:delText>
        </w:r>
      </w:del>
      <w:ins w:id="1255" w:author="Carol Nichols" w:date="2017-11-21T12:40:00Z">
        <w:r w:rsidR="00C57D96">
          <w:t>--</w:t>
        </w:r>
      </w:ins>
      <w:r>
        <w:t>warnings</w:t>
      </w:r>
      <w:ins w:id="1256" w:author="Carol Nichols" w:date="2017-11-21T12:40:00Z">
        <w:r w:rsidR="00C57D96">
          <w:t>--</w:t>
        </w:r>
      </w:ins>
      <w:del w:id="1257" w:author="Carol Nichols" w:date="2017-11-21T12:40:00Z">
        <w:r w:rsidDel="00C57D96">
          <w:delText>...</w:delText>
        </w:r>
      </w:del>
    </w:p>
    <w:p w14:paraId="494D0157" w14:textId="6D646F1E" w:rsidR="00463E80" w:rsidRDefault="00463E80">
      <w:pPr>
        <w:pStyle w:val="CodeB"/>
      </w:pPr>
      <w:ins w:id="1258" w:author="Carol Nichols" w:date="2017-11-20T16:39:00Z">
        <w:r>
          <w:t xml:space="preserve">   Compiling minigrep v0.1.0 (file:///projects/minigrep)</w:t>
        </w:r>
      </w:ins>
    </w:p>
    <w:p w14:paraId="23189861" w14:textId="77777777" w:rsidR="009C0D3F" w:rsidRDefault="00524B31">
      <w:pPr>
        <w:pStyle w:val="CodeB"/>
      </w:pPr>
      <w:r>
        <w:t xml:space="preserve">    Finished dev [unoptimized + debuginfo] target(s) in 0.43 secs</w:t>
      </w:r>
    </w:p>
    <w:p w14:paraId="019A8979" w14:textId="77777777" w:rsidR="009C0D3F" w:rsidRDefault="00524B31">
      <w:pPr>
        <w:pStyle w:val="CodeB"/>
      </w:pPr>
      <w:r>
        <w:t xml:space="preserve">     Running target/debug/deps/minigrep-abcabcabc</w:t>
      </w:r>
    </w:p>
    <w:p w14:paraId="20989E55" w14:textId="77777777" w:rsidR="009C0D3F" w:rsidRDefault="009C0D3F">
      <w:pPr>
        <w:pStyle w:val="CodeB"/>
      </w:pPr>
    </w:p>
    <w:p w14:paraId="19FEDF46" w14:textId="77777777" w:rsidR="009C0D3F" w:rsidRDefault="00524B31">
      <w:pPr>
        <w:pStyle w:val="CodeB"/>
      </w:pPr>
      <w:r>
        <w:t>running 1 test</w:t>
      </w:r>
    </w:p>
    <w:p w14:paraId="61C84ED7" w14:textId="77777777" w:rsidR="009C0D3F" w:rsidRDefault="00524B31">
      <w:pPr>
        <w:pStyle w:val="CodeB"/>
      </w:pPr>
      <w:r>
        <w:t>test test::one_result ... FAILED</w:t>
      </w:r>
    </w:p>
    <w:p w14:paraId="5C857E76" w14:textId="77777777" w:rsidR="009C0D3F" w:rsidRDefault="009C0D3F">
      <w:pPr>
        <w:pStyle w:val="CodeB"/>
      </w:pPr>
    </w:p>
    <w:p w14:paraId="085149B1" w14:textId="77777777" w:rsidR="009C0D3F" w:rsidRDefault="00524B31">
      <w:pPr>
        <w:pStyle w:val="CodeB"/>
      </w:pPr>
      <w:r>
        <w:t>failures:</w:t>
      </w:r>
    </w:p>
    <w:p w14:paraId="3184B017" w14:textId="77777777" w:rsidR="009C0D3F" w:rsidRDefault="009C0D3F">
      <w:pPr>
        <w:pStyle w:val="CodeB"/>
      </w:pPr>
    </w:p>
    <w:p w14:paraId="4A644350" w14:textId="77777777" w:rsidR="009C0D3F" w:rsidRDefault="00524B31">
      <w:pPr>
        <w:pStyle w:val="CodeB"/>
      </w:pPr>
      <w:r>
        <w:t>---- test::one_result stdout ----</w:t>
      </w:r>
    </w:p>
    <w:p w14:paraId="03772F8E" w14:textId="1977DFCB" w:rsidR="009C0D3F" w:rsidRDefault="00524B31">
      <w:pPr>
        <w:pStyle w:val="CodeB"/>
      </w:pPr>
      <w:r>
        <w:t xml:space="preserve">    </w:t>
      </w:r>
      <w:ins w:id="1259" w:author="Carol Nichols" w:date="2017-11-21T12:41:00Z">
        <w:r w:rsidR="00B528EC">
          <w:t xml:space="preserve">    </w:t>
        </w:r>
      </w:ins>
      <w:r>
        <w:t>thread 'test::one_result' panicked at 'assertion failed: `(left == right)`</w:t>
      </w:r>
    </w:p>
    <w:p w14:paraId="405FB346" w14:textId="77777777" w:rsidR="00B528EC" w:rsidRDefault="00524B31">
      <w:pPr>
        <w:pStyle w:val="CodeB"/>
        <w:rPr>
          <w:ins w:id="1260" w:author="Carol Nichols" w:date="2017-11-21T12:41:00Z"/>
        </w:rPr>
      </w:pPr>
      <w:del w:id="1261" w:author="Carol Nichols" w:date="2017-11-21T12:41:00Z">
        <w:r w:rsidDel="00B528EC">
          <w:delText>(</w:delText>
        </w:r>
      </w:del>
      <w:r>
        <w:t xml:space="preserve">left: `["safe, fast, productive."]`, </w:t>
      </w:r>
    </w:p>
    <w:p w14:paraId="0E6805BF" w14:textId="2B21F395" w:rsidR="009C0D3F" w:rsidRDefault="00524B31">
      <w:pPr>
        <w:pStyle w:val="CodeB"/>
      </w:pPr>
      <w:r>
        <w:t>right: `[]`)', src/lib.rs:</w:t>
      </w:r>
      <w:ins w:id="1262" w:author="Carol Nichols" w:date="2017-11-21T12:41:00Z">
        <w:r w:rsidR="00B528EC">
          <w:t>48:8</w:t>
        </w:r>
      </w:ins>
      <w:del w:id="1263" w:author="Carol Nichols" w:date="2017-11-21T12:41:00Z">
        <w:r w:rsidDel="00B528EC">
          <w:delText>16</w:delText>
        </w:r>
      </w:del>
    </w:p>
    <w:p w14:paraId="47B13BD7" w14:textId="77777777" w:rsidR="009C0D3F" w:rsidRDefault="00524B31">
      <w:pPr>
        <w:pStyle w:val="CodeB"/>
      </w:pPr>
      <w:r>
        <w:t>note: Run with `RUST_BACKTRACE=1` for a backtrace.</w:t>
      </w:r>
    </w:p>
    <w:p w14:paraId="75517D92" w14:textId="77777777" w:rsidR="009C0D3F" w:rsidRDefault="009C0D3F">
      <w:pPr>
        <w:pStyle w:val="CodeB"/>
      </w:pPr>
    </w:p>
    <w:p w14:paraId="524B3B68" w14:textId="77777777" w:rsidR="009C0D3F" w:rsidRDefault="009C0D3F">
      <w:pPr>
        <w:pStyle w:val="CodeB"/>
      </w:pPr>
    </w:p>
    <w:p w14:paraId="2B32D7E1" w14:textId="77777777" w:rsidR="009C0D3F" w:rsidRDefault="00524B31">
      <w:pPr>
        <w:pStyle w:val="CodeB"/>
      </w:pPr>
      <w:r>
        <w:t>failures:</w:t>
      </w:r>
    </w:p>
    <w:p w14:paraId="58909712" w14:textId="77777777" w:rsidR="009C0D3F" w:rsidRDefault="00524B31">
      <w:pPr>
        <w:pStyle w:val="CodeB"/>
      </w:pPr>
      <w:r>
        <w:t xml:space="preserve">    test::one_result</w:t>
      </w:r>
    </w:p>
    <w:p w14:paraId="3E00808E" w14:textId="77777777" w:rsidR="009C0D3F" w:rsidRDefault="009C0D3F">
      <w:pPr>
        <w:pStyle w:val="CodeB"/>
      </w:pPr>
    </w:p>
    <w:p w14:paraId="34509A75" w14:textId="61F7ED6B" w:rsidR="009C0D3F" w:rsidRDefault="00524B31">
      <w:pPr>
        <w:pStyle w:val="CodeB"/>
      </w:pPr>
      <w:r>
        <w:t>test result: FAILED. 0 passed; 1 failed; 0 ignored; 0 measured</w:t>
      </w:r>
      <w:ins w:id="1264" w:author="Carol Nichols" w:date="2017-11-21T12:42:00Z">
        <w:r w:rsidR="00B528EC" w:rsidRPr="00B528EC">
          <w:t>; 0 filtered out</w:t>
        </w:r>
      </w:ins>
    </w:p>
    <w:p w14:paraId="1342504D" w14:textId="77777777" w:rsidR="009C0D3F" w:rsidRDefault="009C0D3F">
      <w:pPr>
        <w:pStyle w:val="CodeB"/>
      </w:pPr>
    </w:p>
    <w:p w14:paraId="720F4C9F" w14:textId="54712856" w:rsidR="009C0D3F" w:rsidRDefault="00524B31" w:rsidP="00F478EC">
      <w:pPr>
        <w:pStyle w:val="CodeC"/>
      </w:pPr>
      <w:r>
        <w:t>error: test failed</w:t>
      </w:r>
      <w:ins w:id="1265" w:author="Carol Nichols" w:date="2017-11-21T12:42:00Z">
        <w:r w:rsidR="00133765">
          <w:t>, to rerun pass '--lib'</w:t>
        </w:r>
      </w:ins>
    </w:p>
    <w:p w14:paraId="4FFB67DF" w14:textId="77777777" w:rsidR="009C0D3F" w:rsidRDefault="00524B31" w:rsidP="000B47BE">
      <w:pPr>
        <w:pStyle w:val="Body"/>
      </w:pPr>
      <w:r>
        <w:t xml:space="preserve">Great, </w:t>
      </w:r>
      <w:del w:id="1266" w:author="AnneMarieW" w:date="2017-10-26T14:39:00Z">
        <w:r w:rsidDel="001B0407">
          <w:delText>our</w:delText>
        </w:r>
      </w:del>
      <w:ins w:id="1267" w:author="AnneMarieW" w:date="2017-10-26T14:39:00Z">
        <w:r w:rsidR="001B0407">
          <w:t>the</w:t>
        </w:r>
      </w:ins>
      <w:r>
        <w:t xml:space="preserve"> test fails, exactly as we expected. Let’s get the test to pass!</w:t>
      </w:r>
    </w:p>
    <w:p w14:paraId="7ACCB671" w14:textId="77777777" w:rsidR="009C0D3F" w:rsidRDefault="00524B31">
      <w:pPr>
        <w:pStyle w:val="HeadB"/>
      </w:pPr>
      <w:bookmarkStart w:id="1268" w:name="writing-code-that-gets-the-test-to-pass"/>
      <w:bookmarkStart w:id="1269" w:name="_Toc486341791"/>
      <w:bookmarkStart w:id="1270" w:name="_Toc496541060"/>
      <w:bookmarkEnd w:id="1268"/>
      <w:r>
        <w:t>Writing Code to Pass</w:t>
      </w:r>
      <w:bookmarkEnd w:id="1269"/>
      <w:r>
        <w:t xml:space="preserve"> the Test</w:t>
      </w:r>
      <w:bookmarkEnd w:id="1270"/>
    </w:p>
    <w:p w14:paraId="1A80047D" w14:textId="77777777" w:rsidR="009C0D3F" w:rsidRDefault="00524B31" w:rsidP="0089724B">
      <w:pPr>
        <w:pStyle w:val="BodyFirst"/>
      </w:pPr>
      <w:r>
        <w:t>Currently, our test is failing because we always return an empty vector. To fix that and</w:t>
      </w:r>
      <w:r>
        <w:rPr>
          <w:rFonts w:eastAsia="Microsoft YaHei"/>
        </w:rPr>
        <w:t xml:space="preserve"> </w:t>
      </w:r>
      <w:r>
        <w:t xml:space="preserve">implement </w:t>
      </w:r>
      <w:r>
        <w:rPr>
          <w:rStyle w:val="Literal"/>
        </w:rPr>
        <w:t>search</w:t>
      </w:r>
      <w:r>
        <w:t>, our program needs to follow these steps:</w:t>
      </w:r>
    </w:p>
    <w:p w14:paraId="3C38F791" w14:textId="77777777" w:rsidR="00C77B8D" w:rsidRDefault="00524B31">
      <w:pPr>
        <w:pStyle w:val="BulletA"/>
        <w:pPrChange w:id="1271" w:author="janelle" w:date="2017-10-24T11:14:00Z">
          <w:pPr>
            <w:pStyle w:val="BulletB"/>
          </w:pPr>
        </w:pPrChange>
      </w:pPr>
      <w:r>
        <w:t>Iterate through each line of the contents.</w:t>
      </w:r>
    </w:p>
    <w:p w14:paraId="707E4C71" w14:textId="77777777" w:rsidR="009C0D3F" w:rsidRDefault="00524B31">
      <w:pPr>
        <w:pStyle w:val="BulletB"/>
      </w:pPr>
      <w:r>
        <w:t xml:space="preserve">Check </w:t>
      </w:r>
      <w:del w:id="1272" w:author="AnneMarieW" w:date="2017-10-26T14:40:00Z">
        <w:r w:rsidDel="001B0407">
          <w:delText>if</w:delText>
        </w:r>
      </w:del>
      <w:ins w:id="1273" w:author="AnneMarieW" w:date="2017-10-26T14:40:00Z">
        <w:r w:rsidR="001B0407">
          <w:t>whether</w:t>
        </w:r>
      </w:ins>
      <w:r>
        <w:t xml:space="preserve"> the line contains our query string.</w:t>
      </w:r>
    </w:p>
    <w:p w14:paraId="384771EE" w14:textId="77777777" w:rsidR="009C0D3F" w:rsidRDefault="00524B31">
      <w:pPr>
        <w:pStyle w:val="BulletB"/>
      </w:pPr>
      <w:r>
        <w:t>If it does, add it to the list of values we’re returning.</w:t>
      </w:r>
    </w:p>
    <w:p w14:paraId="27EA7A13" w14:textId="77777777" w:rsidR="009C0D3F" w:rsidRDefault="00524B31">
      <w:pPr>
        <w:pStyle w:val="BulletB"/>
      </w:pPr>
      <w:r>
        <w:t>If it doesn’t, do nothing.</w:t>
      </w:r>
    </w:p>
    <w:p w14:paraId="6959F0BC" w14:textId="77777777" w:rsidR="00C77B8D" w:rsidRDefault="00524B31">
      <w:pPr>
        <w:pStyle w:val="BulletC"/>
        <w:pPrChange w:id="1274" w:author="janelle" w:date="2017-10-24T11:14:00Z">
          <w:pPr>
            <w:pStyle w:val="BulletB"/>
          </w:pPr>
        </w:pPrChange>
      </w:pPr>
      <w:r>
        <w:t>Return the list of results that match.</w:t>
      </w:r>
    </w:p>
    <w:p w14:paraId="3A75413A" w14:textId="77777777" w:rsidR="009C0D3F" w:rsidRDefault="00524B31" w:rsidP="000B47BE">
      <w:pPr>
        <w:pStyle w:val="Body"/>
      </w:pPr>
      <w:r>
        <w:t xml:space="preserve">Let’s </w:t>
      </w:r>
      <w:ins w:id="1275" w:author="AnneMarieW" w:date="2017-10-26T14:41:00Z">
        <w:r w:rsidR="001B0407">
          <w:t>work through</w:t>
        </w:r>
      </w:ins>
      <w:del w:id="1276" w:author="AnneMarieW" w:date="2017-10-26T14:41:00Z">
        <w:r w:rsidDel="001B0407">
          <w:delText>take</w:delText>
        </w:r>
      </w:del>
      <w:r>
        <w:t xml:space="preserve"> each step</w:t>
      </w:r>
      <w:del w:id="1277" w:author="AnneMarieW" w:date="2017-10-26T14:41:00Z">
        <w:r w:rsidDel="001B0407">
          <w:delText xml:space="preserve"> at a time</w:delText>
        </w:r>
      </w:del>
      <w:r>
        <w:t>, starting with iterating through lines.</w:t>
      </w:r>
    </w:p>
    <w:p w14:paraId="3F541B3F" w14:textId="77777777" w:rsidR="009C0D3F" w:rsidRDefault="00524B31">
      <w:pPr>
        <w:pStyle w:val="HeadC"/>
      </w:pPr>
      <w:bookmarkStart w:id="1278" w:name="iterating-through-lines-with-the-`lines`"/>
      <w:bookmarkStart w:id="1279" w:name="_Toc486341792"/>
      <w:bookmarkStart w:id="1280" w:name="_Toc496541061"/>
      <w:bookmarkEnd w:id="1278"/>
      <w:r>
        <w:t xml:space="preserve">Iterating Through Lines </w:t>
      </w:r>
      <w:r w:rsidRPr="0089724B">
        <w:t xml:space="preserve">with the </w:t>
      </w:r>
      <w:r w:rsidRPr="00697DF9">
        <w:rPr>
          <w:rStyle w:val="Literal"/>
          <w:rPrChange w:id="1281" w:author="Carol Nichols" w:date="2017-11-21T12:43:00Z">
            <w:rPr/>
          </w:rPrChange>
        </w:rPr>
        <w:t>lines</w:t>
      </w:r>
      <w:r w:rsidRPr="0089724B">
        <w:t xml:space="preserve"> M</w:t>
      </w:r>
      <w:bookmarkEnd w:id="1279"/>
      <w:r w:rsidRPr="0089724B">
        <w:t>ethod</w:t>
      </w:r>
      <w:bookmarkEnd w:id="1280"/>
    </w:p>
    <w:p w14:paraId="18A61D2D" w14:textId="2A53445B" w:rsidR="009C0D3F" w:rsidRDefault="00524B31" w:rsidP="0089724B">
      <w:pPr>
        <w:pStyle w:val="BodyFirst"/>
      </w:pPr>
      <w:r>
        <w:t xml:space="preserve">Rust has a helpful method to handle line-by-line iteration of strings, conveniently named </w:t>
      </w:r>
      <w:r>
        <w:rPr>
          <w:rStyle w:val="Literal"/>
        </w:rPr>
        <w:t>lines</w:t>
      </w:r>
      <w:r>
        <w:t>, that works as shown in Listing 12-17</w:t>
      </w:r>
      <w:ins w:id="1282" w:author="Carol Nichols" w:date="2017-11-21T12:44:00Z">
        <w:r w:rsidR="00E053EF">
          <w:t>. Note this won’t compile yet</w:t>
        </w:r>
      </w:ins>
      <w:ins w:id="1283" w:author="Carol Nichols" w:date="2017-11-21T12:43:00Z">
        <w:r w:rsidR="00B05A31">
          <w:t>:</w:t>
        </w:r>
      </w:ins>
      <w:ins w:id="1284" w:author="AnneMarieW" w:date="2017-10-27T11:31:00Z">
        <w:del w:id="1285" w:author="Carol Nichols" w:date="2017-11-21T12:43:00Z">
          <w:r w:rsidR="00B15700" w:rsidDel="00B05A31">
            <w:delText>.</w:delText>
          </w:r>
        </w:del>
      </w:ins>
      <w:del w:id="1286" w:author="AnneMarieW" w:date="2017-10-27T11:31:00Z">
        <w:r w:rsidDel="00B15700">
          <w:delText>:</w:delText>
        </w:r>
      </w:del>
    </w:p>
    <w:p w14:paraId="37BA004B" w14:textId="77777777" w:rsidR="009C0D3F" w:rsidRDefault="00524B31">
      <w:pPr>
        <w:pStyle w:val="ProductionDirective"/>
      </w:pPr>
      <w:del w:id="1287" w:author="janelle" w:date="2017-11-16T15:15:00Z">
        <w:r w:rsidDel="00A54C72">
          <w:delText xml:space="preserve">Filename: </w:delText>
        </w:r>
      </w:del>
      <w:r>
        <w:t>src/lib.rs</w:t>
      </w:r>
    </w:p>
    <w:p w14:paraId="75AA18E1" w14:textId="77777777" w:rsidR="009C0D3F" w:rsidRPr="003F5DD9" w:rsidRDefault="00524B31">
      <w:pPr>
        <w:pStyle w:val="CodeA"/>
        <w:rPr>
          <w:rStyle w:val="Literal-Gray"/>
          <w:rPrChange w:id="1288" w:author="Carol Nichols" w:date="2017-11-21T12:43:00Z">
            <w:rPr/>
          </w:rPrChange>
        </w:rPr>
      </w:pPr>
      <w:r w:rsidRPr="003F5DD9">
        <w:rPr>
          <w:rStyle w:val="Literal-Gray"/>
          <w:rPrChange w:id="1289" w:author="Carol Nichols" w:date="2017-11-21T12:43:00Z">
            <w:rPr/>
          </w:rPrChange>
        </w:rPr>
        <w:t>pub fn search&lt;'a&gt;(query: &amp;str, contents: &amp;'a str) -&gt; Vec&lt;&amp;'a str&gt; {</w:t>
      </w:r>
    </w:p>
    <w:p w14:paraId="19897590" w14:textId="77777777" w:rsidR="009C0D3F" w:rsidRDefault="00524B31">
      <w:pPr>
        <w:pStyle w:val="CodeB"/>
      </w:pPr>
      <w:r>
        <w:t xml:space="preserve">    for line in contents.lines() {</w:t>
      </w:r>
    </w:p>
    <w:p w14:paraId="496FD8AC" w14:textId="77777777" w:rsidR="009C0D3F" w:rsidRDefault="00524B31">
      <w:pPr>
        <w:pStyle w:val="CodeB"/>
      </w:pPr>
      <w:r>
        <w:t xml:space="preserve">        // do something with line</w:t>
      </w:r>
    </w:p>
    <w:p w14:paraId="62D823A3" w14:textId="77777777" w:rsidR="009C0D3F" w:rsidRDefault="00524B31">
      <w:pPr>
        <w:pStyle w:val="CodeB"/>
      </w:pPr>
      <w:r>
        <w:t xml:space="preserve">    }</w:t>
      </w:r>
    </w:p>
    <w:p w14:paraId="18DC064C" w14:textId="77777777" w:rsidR="009C0D3F" w:rsidRPr="003F5DD9" w:rsidRDefault="00524B31" w:rsidP="00F478EC">
      <w:pPr>
        <w:pStyle w:val="CodeC"/>
        <w:rPr>
          <w:rStyle w:val="Literal-Gray"/>
          <w:rPrChange w:id="1290" w:author="Carol Nichols" w:date="2017-11-21T12:43:00Z">
            <w:rPr/>
          </w:rPrChange>
        </w:rPr>
      </w:pPr>
      <w:r w:rsidRPr="003F5DD9">
        <w:rPr>
          <w:rStyle w:val="Literal-Gray"/>
          <w:rPrChange w:id="1291" w:author="Carol Nichols" w:date="2017-11-21T12:43:00Z">
            <w:rPr/>
          </w:rPrChange>
        </w:rPr>
        <w:t>}</w:t>
      </w:r>
    </w:p>
    <w:p w14:paraId="4BEA6288" w14:textId="77777777" w:rsidR="009C0D3F" w:rsidRDefault="00524B31">
      <w:pPr>
        <w:pStyle w:val="Listing"/>
      </w:pPr>
      <w:r>
        <w:t xml:space="preserve">Listing 12-17: Iterating through each line in </w:t>
      </w:r>
      <w:r w:rsidR="00890D17" w:rsidRPr="00890D17">
        <w:rPr>
          <w:rStyle w:val="LiteralCaption"/>
          <w:rPrChange w:id="1292" w:author="janelle" w:date="2017-10-24T10:53:00Z">
            <w:rPr>
              <w:rStyle w:val="Literal"/>
            </w:rPr>
          </w:rPrChange>
        </w:rPr>
        <w:t>contents</w:t>
      </w:r>
    </w:p>
    <w:p w14:paraId="79D2DBD6" w14:textId="24D8822A" w:rsidR="009C0D3F" w:rsidRDefault="00524B31" w:rsidP="000B47BE">
      <w:pPr>
        <w:pStyle w:val="Body"/>
        <w:rPr>
          <w:ins w:id="1293" w:author="janelle" w:date="2017-11-16T15:15:00Z"/>
        </w:rPr>
      </w:pPr>
      <w:r>
        <w:t>T</w:t>
      </w:r>
      <w:bookmarkStart w:id="1294" w:name="__RefHeading___Toc15024_1865893667"/>
      <w:bookmarkEnd w:id="1294"/>
      <w:r>
        <w:t xml:space="preserve">he </w:t>
      </w:r>
      <w:r>
        <w:rPr>
          <w:rStyle w:val="Literal"/>
        </w:rPr>
        <w:t>lines</w:t>
      </w:r>
      <w:r>
        <w:t xml:space="preserve"> method returns an iterator. We’ll </w:t>
      </w:r>
      <w:del w:id="1295" w:author="AnneMarieW" w:date="2017-10-26T15:27:00Z">
        <w:r w:rsidDel="00E32D18">
          <w:delText xml:space="preserve">be </w:delText>
        </w:r>
      </w:del>
      <w:r>
        <w:t>talk</w:t>
      </w:r>
      <w:del w:id="1296" w:author="AnneMarieW" w:date="2017-10-26T15:27:00Z">
        <w:r w:rsidDel="00E32D18">
          <w:delText>ing</w:delText>
        </w:r>
      </w:del>
      <w:r>
        <w:t xml:space="preserve"> about iterators in depth in </w:t>
      </w:r>
      <w:r w:rsidRPr="00A54C72">
        <w:rPr>
          <w:highlight w:val="yellow"/>
          <w:rPrChange w:id="1297" w:author="janelle" w:date="2017-11-16T15:15:00Z">
            <w:rPr/>
          </w:rPrChange>
        </w:rPr>
        <w:t>Chapter 13</w:t>
      </w:r>
      <w:del w:id="1298" w:author="AnneMarieW" w:date="2017-10-26T15:27:00Z">
        <w:r w:rsidDel="00E32D18">
          <w:delText>,</w:delText>
        </w:r>
      </w:del>
      <w:ins w:id="1299" w:author="AnneMarieW" w:date="2017-10-26T15:28:00Z">
        <w:r w:rsidR="00E32D18">
          <w:t>, but recall that</w:t>
        </w:r>
      </w:ins>
      <w:ins w:id="1300" w:author="AnneMarieW" w:date="2017-10-26T15:27:00Z">
        <w:r w:rsidR="00E32D18">
          <w:t xml:space="preserve"> </w:t>
        </w:r>
      </w:ins>
      <w:ins w:id="1301" w:author="AnneMarieW" w:date="2017-10-26T15:29:00Z">
        <w:r w:rsidR="00E32D18">
          <w:t>y</w:t>
        </w:r>
      </w:ins>
      <w:ins w:id="1302" w:author="AnneMarieW" w:date="2017-10-26T15:27:00Z">
        <w:r w:rsidR="00E32D18">
          <w:t>ou saw</w:t>
        </w:r>
      </w:ins>
      <w:del w:id="1303" w:author="AnneMarieW" w:date="2017-10-26T15:27:00Z">
        <w:r w:rsidDel="00E32D18">
          <w:delText xml:space="preserve"> but we’ve already seen</w:delText>
        </w:r>
      </w:del>
      <w:r>
        <w:t xml:space="preserve"> this way of using an iterator in Listing 3-</w:t>
      </w:r>
      <w:del w:id="1304" w:author="Carol Nichols" w:date="2017-11-21T12:47:00Z">
        <w:r w:rsidDel="008D4C86">
          <w:delText>6</w:delText>
        </w:r>
      </w:del>
      <w:ins w:id="1305" w:author="janelle" w:date="2017-11-16T15:15:00Z">
        <w:del w:id="1306" w:author="Carol Nichols" w:date="2017-11-21T12:47:00Z">
          <w:r w:rsidR="00A54C72" w:rsidDel="008D4C86">
            <w:delText xml:space="preserve"> </w:delText>
          </w:r>
        </w:del>
      </w:ins>
      <w:ins w:id="1307" w:author="Carol Nichols" w:date="2017-11-21T12:47:00Z">
        <w:r w:rsidR="008D4C86">
          <w:t xml:space="preserve">4 </w:t>
        </w:r>
      </w:ins>
      <w:ins w:id="1308" w:author="janelle" w:date="2017-11-16T15:15:00Z">
        <w:r w:rsidR="00A54C72">
          <w:t>on page XX</w:t>
        </w:r>
      </w:ins>
      <w:r>
        <w:t xml:space="preserve">, where we used a </w:t>
      </w:r>
      <w:r>
        <w:rPr>
          <w:rStyle w:val="Literal"/>
        </w:rPr>
        <w:t>for</w:t>
      </w:r>
      <w:r>
        <w:t xml:space="preserve"> loop with an iterator to run some code on each item in a collection.</w:t>
      </w:r>
    </w:p>
    <w:p w14:paraId="2948982E" w14:textId="4AD433F5" w:rsidR="00A54C72" w:rsidRDefault="00A54C72">
      <w:pPr>
        <w:pStyle w:val="ProductionDirective"/>
        <w:rPr>
          <w:ins w:id="1309" w:author="janelle" w:date="2017-11-16T15:16:00Z"/>
        </w:rPr>
        <w:pPrChange w:id="1310" w:author="janelle" w:date="2017-11-16T15:15:00Z">
          <w:pPr>
            <w:pStyle w:val="Body"/>
          </w:pPr>
        </w:pPrChange>
      </w:pPr>
      <w:ins w:id="1311" w:author="janelle" w:date="2017-11-16T15:15:00Z">
        <w:r>
          <w:t>Prod: Conf</w:t>
        </w:r>
        <w:del w:id="1312" w:author="Carol Nichols" w:date="2017-11-21T12:45:00Z">
          <w:r w:rsidDel="00620B86">
            <w:delText>r</w:delText>
          </w:r>
        </w:del>
        <w:r>
          <w:t>i</w:t>
        </w:r>
      </w:ins>
      <w:ins w:id="1313" w:author="Carol Nichols" w:date="2017-11-21T12:45:00Z">
        <w:r w:rsidR="00620B86">
          <w:t>r</w:t>
        </w:r>
      </w:ins>
      <w:ins w:id="1314" w:author="janelle" w:date="2017-11-16T15:15:00Z">
        <w:r>
          <w:t>m xref</w:t>
        </w:r>
      </w:ins>
      <w:ins w:id="1315" w:author="janelle" w:date="2017-11-16T15:16:00Z">
        <w:r>
          <w:t xml:space="preserve"> to Ch 13</w:t>
        </w:r>
      </w:ins>
    </w:p>
    <w:p w14:paraId="6102E4DD" w14:textId="77777777" w:rsidR="00A54C72" w:rsidRPr="00A54C72" w:rsidRDefault="00A54C72">
      <w:pPr>
        <w:pStyle w:val="ProductionDirective"/>
        <w:pPrChange w:id="1316" w:author="janelle" w:date="2017-11-16T15:16:00Z">
          <w:pPr>
            <w:pStyle w:val="Body"/>
          </w:pPr>
        </w:pPrChange>
      </w:pPr>
      <w:ins w:id="1317" w:author="janelle" w:date="2017-11-16T15:16:00Z">
        <w:r>
          <w:t>Prod: Fill page xref for Listing 3-6</w:t>
        </w:r>
      </w:ins>
    </w:p>
    <w:p w14:paraId="4712EF6A" w14:textId="77777777" w:rsidR="009C0D3F" w:rsidRDefault="00524B31">
      <w:pPr>
        <w:pStyle w:val="HeadC"/>
      </w:pPr>
      <w:bookmarkStart w:id="1318" w:name="_Toc486341793"/>
      <w:bookmarkStart w:id="1319" w:name="searching-each-line-for-the-query"/>
      <w:bookmarkStart w:id="1320" w:name="_Toc496541062"/>
      <w:bookmarkEnd w:id="1318"/>
      <w:bookmarkEnd w:id="1319"/>
      <w:r>
        <w:t>Searching Each Line for the Query</w:t>
      </w:r>
      <w:bookmarkEnd w:id="1320"/>
    </w:p>
    <w:p w14:paraId="3C779C63" w14:textId="0F6E85E4" w:rsidR="009C0D3F" w:rsidRDefault="00486B78" w:rsidP="0089724B">
      <w:pPr>
        <w:pStyle w:val="BodyFirst"/>
      </w:pPr>
      <w:ins w:id="1321" w:author="Carol Nichols" w:date="2017-11-21T12:48:00Z">
        <w:r>
          <w:lastRenderedPageBreak/>
          <w:t xml:space="preserve">Next, we’ll </w:t>
        </w:r>
      </w:ins>
      <w:del w:id="1322" w:author="AnneMarieW" w:date="2017-10-26T15:29:00Z">
        <w:r w:rsidR="00524B31" w:rsidDel="00E32D18">
          <w:delText xml:space="preserve">Next, </w:delText>
        </w:r>
      </w:del>
      <w:ins w:id="1323" w:author="AnneMarieW" w:date="2017-10-26T15:29:00Z">
        <w:del w:id="1324" w:author="Carol Nichols" w:date="2017-11-21T12:48:00Z">
          <w:r w:rsidR="00E32D18" w:rsidDel="00486B78">
            <w:delText xml:space="preserve">To </w:delText>
          </w:r>
        </w:del>
        <w:r w:rsidR="00E32D18">
          <w:t xml:space="preserve">check </w:t>
        </w:r>
      </w:ins>
      <w:ins w:id="1325" w:author="AnneMarieW" w:date="2017-10-26T15:30:00Z">
        <w:r w:rsidR="00E32D18">
          <w:t>whether</w:t>
        </w:r>
      </w:ins>
      <w:ins w:id="1326" w:author="AnneMarieW" w:date="2017-10-26T15:29:00Z">
        <w:r w:rsidR="00E32D18">
          <w:t xml:space="preserve"> the current line contains </w:t>
        </w:r>
      </w:ins>
      <w:ins w:id="1327" w:author="AnneMarieW" w:date="2017-10-26T15:30:00Z">
        <w:r w:rsidR="00E32D18">
          <w:t>our</w:t>
        </w:r>
      </w:ins>
      <w:ins w:id="1328" w:author="AnneMarieW" w:date="2017-10-26T15:29:00Z">
        <w:r w:rsidR="00E32D18">
          <w:t xml:space="preserve"> query string</w:t>
        </w:r>
        <w:del w:id="1329" w:author="Carol Nichols" w:date="2017-11-21T12:48:00Z">
          <w:r w:rsidR="00E32D18" w:rsidDel="00486B78">
            <w:delText xml:space="preserve">, </w:delText>
          </w:r>
        </w:del>
      </w:ins>
      <w:del w:id="1330" w:author="Carol Nichols" w:date="2017-11-21T12:48:00Z">
        <w:r w:rsidR="00524B31" w:rsidDel="00486B78">
          <w:delText>we’ll add functionality</w:delText>
        </w:r>
      </w:del>
      <w:del w:id="1331" w:author="AnneMarieW" w:date="2017-10-26T15:29:00Z">
        <w:r w:rsidR="00524B31" w:rsidDel="00E32D18">
          <w:delText xml:space="preserve"> to check if the current line contains the query string</w:delText>
        </w:r>
      </w:del>
      <w:r w:rsidR="00524B31">
        <w:t xml:space="preserve">. </w:t>
      </w:r>
      <w:del w:id="1332" w:author="AnneMarieW" w:date="2017-10-26T15:29:00Z">
        <w:r w:rsidR="00524B31" w:rsidDel="00E32D18">
          <w:delText>Lucki</w:delText>
        </w:r>
      </w:del>
      <w:ins w:id="1333" w:author="AnneMarieW" w:date="2017-10-26T15:29:00Z">
        <w:r w:rsidR="00E32D18">
          <w:t>Fortunate</w:t>
        </w:r>
      </w:ins>
      <w:r w:rsidR="00524B31">
        <w:t>ly, strings have a</w:t>
      </w:r>
      <w:del w:id="1334" w:author="AnneMarieW" w:date="2017-10-26T15:31:00Z">
        <w:r w:rsidR="00524B31" w:rsidDel="00E32D18">
          <w:delText>nother</w:delText>
        </w:r>
      </w:del>
      <w:r w:rsidR="00524B31">
        <w:rPr>
          <w:rFonts w:eastAsia="Microsoft YaHei"/>
        </w:rPr>
        <w:t xml:space="preserve"> </w:t>
      </w:r>
      <w:r w:rsidR="00524B31">
        <w:t xml:space="preserve">helpful method named </w:t>
      </w:r>
      <w:r w:rsidR="00524B31">
        <w:rPr>
          <w:rStyle w:val="Literal"/>
        </w:rPr>
        <w:t>contains</w:t>
      </w:r>
      <w:r w:rsidR="00524B31">
        <w:t xml:space="preserve"> that does this for us! Add </w:t>
      </w:r>
      <w:r w:rsidR="00A81107">
        <w:t xml:space="preserve">a call to </w:t>
      </w:r>
      <w:r w:rsidR="00524B31">
        <w:t xml:space="preserve">the </w:t>
      </w:r>
      <w:r w:rsidR="00524B31">
        <w:rPr>
          <w:rStyle w:val="Literal"/>
        </w:rPr>
        <w:t>contains</w:t>
      </w:r>
      <w:r w:rsidR="00524B31">
        <w:t xml:space="preserve"> method </w:t>
      </w:r>
      <w:r w:rsidR="005A00C1">
        <w:t xml:space="preserve">in </w:t>
      </w:r>
      <w:r w:rsidR="00524B31">
        <w:t xml:space="preserve">the </w:t>
      </w:r>
      <w:r w:rsidR="00524B31">
        <w:rPr>
          <w:rStyle w:val="Literal"/>
        </w:rPr>
        <w:t>search</w:t>
      </w:r>
      <w:r w:rsidR="00524B31">
        <w:t xml:space="preserve"> function</w:t>
      </w:r>
      <w:ins w:id="1335" w:author="AnneMarieW" w:date="2017-10-26T15:30:00Z">
        <w:r w:rsidR="00E32D18">
          <w:t>,</w:t>
        </w:r>
      </w:ins>
      <w:r w:rsidR="00524B31">
        <w:t xml:space="preserve"> as shown in Listing 12-18</w:t>
      </w:r>
      <w:ins w:id="1336" w:author="Carol Nichols" w:date="2017-11-21T12:48:00Z">
        <w:r w:rsidR="00B95FAC">
          <w:t xml:space="preserve">. Note this </w:t>
        </w:r>
      </w:ins>
      <w:ins w:id="1337" w:author="Carol Nichols" w:date="2017-11-21T12:49:00Z">
        <w:r w:rsidR="00884709">
          <w:t>still won’t compile yet</w:t>
        </w:r>
      </w:ins>
      <w:ins w:id="1338" w:author="Carol Nichols" w:date="2017-11-21T12:48:00Z">
        <w:r>
          <w:t>:</w:t>
        </w:r>
      </w:ins>
      <w:ins w:id="1339" w:author="AnneMarieW" w:date="2017-10-27T11:32:00Z">
        <w:del w:id="1340" w:author="Carol Nichols" w:date="2017-11-21T12:48:00Z">
          <w:r w:rsidR="00B15700" w:rsidDel="00486B78">
            <w:delText>.</w:delText>
          </w:r>
        </w:del>
      </w:ins>
      <w:del w:id="1341" w:author="AnneMarieW" w:date="2017-10-27T11:32:00Z">
        <w:r w:rsidR="00524B31" w:rsidDel="00B15700">
          <w:delText>:</w:delText>
        </w:r>
      </w:del>
    </w:p>
    <w:p w14:paraId="53B74480" w14:textId="77777777" w:rsidR="009C0D3F" w:rsidRDefault="00524B31">
      <w:pPr>
        <w:pStyle w:val="ProductionDirective"/>
      </w:pPr>
      <w:del w:id="1342" w:author="janelle" w:date="2017-11-16T15:16:00Z">
        <w:r w:rsidDel="00A54C72">
          <w:delText xml:space="preserve">Filename: </w:delText>
        </w:r>
      </w:del>
      <w:r>
        <w:t>src/lib.rs</w:t>
      </w:r>
    </w:p>
    <w:p w14:paraId="38CBC7BB" w14:textId="77777777" w:rsidR="009C0D3F" w:rsidRDefault="00524B31">
      <w:pPr>
        <w:pStyle w:val="CodeA"/>
      </w:pPr>
      <w:r>
        <w:rPr>
          <w:rStyle w:val="Literal-Gray"/>
        </w:rPr>
        <w:t xml:space="preserve">pub </w:t>
      </w:r>
      <w:r w:rsidRPr="006339C5">
        <w:rPr>
          <w:rStyle w:val="Literal-Gray"/>
        </w:rPr>
        <w:t>fn search&lt;</w:t>
      </w:r>
      <w:r>
        <w:rPr>
          <w:rStyle w:val="Literal-Gray"/>
        </w:rPr>
        <w:t>'</w:t>
      </w:r>
      <w:r w:rsidRPr="006339C5">
        <w:rPr>
          <w:rStyle w:val="Literal-Gray"/>
        </w:rPr>
        <w:t>a&gt;(query: &amp;str, contents: &amp;</w:t>
      </w:r>
      <w:r>
        <w:rPr>
          <w:rStyle w:val="Literal-Gray"/>
        </w:rPr>
        <w:t>'</w:t>
      </w:r>
      <w:r w:rsidRPr="006339C5">
        <w:rPr>
          <w:rStyle w:val="Literal-Gray"/>
        </w:rPr>
        <w:t>a str) -&gt; Vec&lt;&amp;</w:t>
      </w:r>
      <w:r>
        <w:rPr>
          <w:rStyle w:val="Literal-Gray"/>
        </w:rPr>
        <w:t>'</w:t>
      </w:r>
      <w:r w:rsidRPr="006339C5">
        <w:rPr>
          <w:rStyle w:val="Literal-Gray"/>
        </w:rPr>
        <w:t>a str&gt; {</w:t>
      </w:r>
    </w:p>
    <w:p w14:paraId="7CBA139E" w14:textId="77777777" w:rsidR="009C0D3F" w:rsidRDefault="00524B31">
      <w:pPr>
        <w:pStyle w:val="CodeB"/>
      </w:pPr>
      <w:r>
        <w:rPr>
          <w:rStyle w:val="Literal-Gray"/>
        </w:rPr>
        <w:t xml:space="preserve">  </w:t>
      </w:r>
      <w:r w:rsidRPr="006339C5">
        <w:rPr>
          <w:rStyle w:val="Literal-Gray"/>
        </w:rPr>
        <w:t xml:space="preserve">  for line in contents.lines() {</w:t>
      </w:r>
    </w:p>
    <w:p w14:paraId="098F8791" w14:textId="77777777" w:rsidR="009C0D3F" w:rsidRDefault="00524B31">
      <w:pPr>
        <w:pStyle w:val="CodeB"/>
      </w:pPr>
      <w:r>
        <w:t xml:space="preserve">        if line.contains(query) {</w:t>
      </w:r>
    </w:p>
    <w:p w14:paraId="62508031" w14:textId="77777777" w:rsidR="009C0D3F" w:rsidRDefault="00524B31">
      <w:pPr>
        <w:pStyle w:val="CodeB"/>
      </w:pPr>
      <w:r>
        <w:rPr>
          <w:rStyle w:val="Literal-Gray"/>
        </w:rPr>
        <w:t xml:space="preserve">      </w:t>
      </w:r>
      <w:r w:rsidRPr="006339C5">
        <w:rPr>
          <w:rStyle w:val="Literal-Gray"/>
        </w:rPr>
        <w:t xml:space="preserve">      // do something with line</w:t>
      </w:r>
    </w:p>
    <w:p w14:paraId="4552D2AF" w14:textId="77777777" w:rsidR="009C0D3F" w:rsidRDefault="00524B31">
      <w:pPr>
        <w:pStyle w:val="CodeB"/>
      </w:pPr>
      <w:r>
        <w:t xml:space="preserve">        }</w:t>
      </w:r>
    </w:p>
    <w:p w14:paraId="15695938" w14:textId="77777777" w:rsidR="009C0D3F" w:rsidRDefault="00524B31">
      <w:pPr>
        <w:pStyle w:val="CodeB"/>
      </w:pPr>
      <w:r>
        <w:rPr>
          <w:rStyle w:val="Literal-Gray"/>
        </w:rPr>
        <w:t xml:space="preserve">  </w:t>
      </w:r>
      <w:r w:rsidRPr="006339C5">
        <w:rPr>
          <w:rStyle w:val="Literal-Gray"/>
        </w:rPr>
        <w:t xml:space="preserve">  }</w:t>
      </w:r>
    </w:p>
    <w:p w14:paraId="0590846D" w14:textId="77777777" w:rsidR="009C0D3F" w:rsidRDefault="00524B31" w:rsidP="00F478EC">
      <w:pPr>
        <w:pStyle w:val="CodeC"/>
      </w:pPr>
      <w:r w:rsidRPr="006339C5">
        <w:rPr>
          <w:rStyle w:val="Literal-Gray"/>
        </w:rPr>
        <w:t>}</w:t>
      </w:r>
    </w:p>
    <w:p w14:paraId="1434FD3A" w14:textId="77777777" w:rsidR="009C0D3F" w:rsidRDefault="00524B31">
      <w:pPr>
        <w:pStyle w:val="Listing"/>
      </w:pPr>
      <w:r>
        <w:t xml:space="preserve">Listing 12-18: Adding functionality to see </w:t>
      </w:r>
      <w:del w:id="1343" w:author="AnneMarieW" w:date="2017-10-26T15:31:00Z">
        <w:r w:rsidDel="00E32D18">
          <w:delText>if</w:delText>
        </w:r>
      </w:del>
      <w:ins w:id="1344" w:author="AnneMarieW" w:date="2017-10-26T15:31:00Z">
        <w:r w:rsidR="00E32D18">
          <w:t>whether</w:t>
        </w:r>
      </w:ins>
      <w:r>
        <w:t xml:space="preserve"> the line contains the string</w:t>
      </w:r>
      <w:r>
        <w:rPr>
          <w:rStyle w:val="EmphasisItalic"/>
          <w:rFonts w:eastAsia="Microsoft YaHei"/>
        </w:rPr>
        <w:t xml:space="preserve"> </w:t>
      </w:r>
      <w:r>
        <w:t xml:space="preserve">in </w:t>
      </w:r>
      <w:r w:rsidR="00890D17" w:rsidRPr="00890D17">
        <w:rPr>
          <w:rStyle w:val="LiteralCaption"/>
          <w:rPrChange w:id="1345" w:author="janelle" w:date="2017-10-24T10:53:00Z">
            <w:rPr>
              <w:rStyle w:val="Literal"/>
            </w:rPr>
          </w:rPrChange>
        </w:rPr>
        <w:t>query</w:t>
      </w:r>
    </w:p>
    <w:p w14:paraId="4FE35351" w14:textId="77777777" w:rsidR="009C0D3F" w:rsidRDefault="00524B31">
      <w:pPr>
        <w:pStyle w:val="HeadC"/>
      </w:pPr>
      <w:bookmarkStart w:id="1346" w:name="_Toc486341794"/>
      <w:bookmarkStart w:id="1347" w:name="storing-matching-lines"/>
      <w:bookmarkStart w:id="1348" w:name="_Toc496541063"/>
      <w:bookmarkEnd w:id="1346"/>
      <w:bookmarkEnd w:id="1347"/>
      <w:r>
        <w:t>Storing Matching Lines</w:t>
      </w:r>
      <w:bookmarkEnd w:id="1348"/>
    </w:p>
    <w:p w14:paraId="5F001B92" w14:textId="6B3D480A" w:rsidR="009C0D3F" w:rsidRDefault="00524B31" w:rsidP="0089724B">
      <w:pPr>
        <w:pStyle w:val="BodyFirst"/>
      </w:pPr>
      <w:del w:id="1349" w:author="AnneMarieW" w:date="2017-10-26T15:31:00Z">
        <w:r w:rsidDel="00E32D18">
          <w:delText>Finally, w</w:delText>
        </w:r>
      </w:del>
      <w:ins w:id="1350" w:author="AnneMarieW" w:date="2017-10-26T15:31:00Z">
        <w:r w:rsidR="00E32D18">
          <w:t>W</w:t>
        </w:r>
      </w:ins>
      <w:r>
        <w:t xml:space="preserve">e </w:t>
      </w:r>
      <w:ins w:id="1351" w:author="AnneMarieW" w:date="2017-10-26T15:31:00Z">
        <w:r w:rsidR="00E32D18">
          <w:t xml:space="preserve">also </w:t>
        </w:r>
      </w:ins>
      <w:r>
        <w:t xml:space="preserve">need a way to store the lines that contain our query string. For that, we can make a mutable vector before the </w:t>
      </w:r>
      <w:r>
        <w:rPr>
          <w:rStyle w:val="Literal"/>
        </w:rPr>
        <w:t>for</w:t>
      </w:r>
      <w:r>
        <w:t xml:space="preserve"> loop and call the </w:t>
      </w:r>
      <w:r>
        <w:rPr>
          <w:rStyle w:val="Literal"/>
        </w:rPr>
        <w:t>push</w:t>
      </w:r>
      <w:r>
        <w:t xml:space="preserve"> method to store a </w:t>
      </w:r>
      <w:r>
        <w:rPr>
          <w:rStyle w:val="Literal"/>
        </w:rPr>
        <w:t>line</w:t>
      </w:r>
      <w:r>
        <w:t xml:space="preserve"> in the vector. After the </w:t>
      </w:r>
      <w:r>
        <w:rPr>
          <w:rStyle w:val="Literal"/>
        </w:rPr>
        <w:t>for</w:t>
      </w:r>
      <w:r>
        <w:t xml:space="preserve"> loop, we return the vector, as shown in Listing 12-19</w:t>
      </w:r>
      <w:ins w:id="1352" w:author="Carol Nichols" w:date="2017-11-21T13:14:00Z">
        <w:r w:rsidR="00777C3C">
          <w:t>:</w:t>
        </w:r>
      </w:ins>
      <w:ins w:id="1353" w:author="AnneMarieW" w:date="2017-10-27T11:32:00Z">
        <w:del w:id="1354" w:author="Carol Nichols" w:date="2017-11-21T13:14:00Z">
          <w:r w:rsidR="00B15700" w:rsidDel="00777C3C">
            <w:delText>.</w:delText>
          </w:r>
        </w:del>
      </w:ins>
      <w:del w:id="1355" w:author="AnneMarieW" w:date="2017-10-27T11:32:00Z">
        <w:r w:rsidDel="00B15700">
          <w:delText>:</w:delText>
        </w:r>
      </w:del>
    </w:p>
    <w:p w14:paraId="222EA561" w14:textId="77777777" w:rsidR="009C0D3F" w:rsidRDefault="00524B31">
      <w:pPr>
        <w:pStyle w:val="ProductionDirective"/>
      </w:pPr>
      <w:del w:id="1356" w:author="janelle" w:date="2017-11-16T15:16:00Z">
        <w:r w:rsidDel="00A54C72">
          <w:delText xml:space="preserve">Filename: </w:delText>
        </w:r>
      </w:del>
      <w:r>
        <w:t>src/lib.rs</w:t>
      </w:r>
    </w:p>
    <w:p w14:paraId="728B3EF2" w14:textId="77777777" w:rsidR="009C0D3F" w:rsidRDefault="00524B31">
      <w:pPr>
        <w:pStyle w:val="CodeA"/>
      </w:pPr>
      <w:r>
        <w:rPr>
          <w:rStyle w:val="Literal-Gray"/>
        </w:rPr>
        <w:t xml:space="preserve">pub </w:t>
      </w:r>
      <w:r w:rsidRPr="006339C5">
        <w:rPr>
          <w:rStyle w:val="Literal-Gray"/>
        </w:rPr>
        <w:t>fn search&lt;</w:t>
      </w:r>
      <w:r>
        <w:rPr>
          <w:rStyle w:val="Literal-Gray"/>
        </w:rPr>
        <w:t>'</w:t>
      </w:r>
      <w:r w:rsidRPr="006339C5">
        <w:rPr>
          <w:rStyle w:val="Literal-Gray"/>
        </w:rPr>
        <w:t>a&gt;(query: &amp;str, contents: &amp;</w:t>
      </w:r>
      <w:r>
        <w:rPr>
          <w:rStyle w:val="Literal-Gray"/>
        </w:rPr>
        <w:t>'</w:t>
      </w:r>
      <w:r w:rsidRPr="006339C5">
        <w:rPr>
          <w:rStyle w:val="Literal-Gray"/>
        </w:rPr>
        <w:t>a str) -&gt; Vec&lt;&amp;</w:t>
      </w:r>
      <w:r>
        <w:rPr>
          <w:rStyle w:val="Literal-Gray"/>
        </w:rPr>
        <w:t>'</w:t>
      </w:r>
      <w:r w:rsidRPr="006339C5">
        <w:rPr>
          <w:rStyle w:val="Literal-Gray"/>
        </w:rPr>
        <w:t>a str&gt; {</w:t>
      </w:r>
    </w:p>
    <w:p w14:paraId="62FAB968" w14:textId="77777777" w:rsidR="009C0D3F" w:rsidRDefault="00524B31">
      <w:pPr>
        <w:pStyle w:val="CodeB"/>
      </w:pPr>
      <w:r>
        <w:t xml:space="preserve">    let mut results = Vec::new();</w:t>
      </w:r>
    </w:p>
    <w:p w14:paraId="47A7AF69" w14:textId="77777777" w:rsidR="009C0D3F" w:rsidRDefault="009C0D3F">
      <w:pPr>
        <w:pStyle w:val="CodeB"/>
      </w:pPr>
    </w:p>
    <w:p w14:paraId="070126D0" w14:textId="77777777" w:rsidR="009C0D3F" w:rsidRDefault="00524B31">
      <w:pPr>
        <w:pStyle w:val="CodeB"/>
      </w:pPr>
      <w:r>
        <w:rPr>
          <w:rStyle w:val="Literal-Gray"/>
        </w:rPr>
        <w:t xml:space="preserve">  </w:t>
      </w:r>
      <w:r w:rsidRPr="006339C5">
        <w:rPr>
          <w:rStyle w:val="Literal-Gray"/>
        </w:rPr>
        <w:t xml:space="preserve">  for line in contents.lines() {</w:t>
      </w:r>
    </w:p>
    <w:p w14:paraId="523AC0F8" w14:textId="77777777" w:rsidR="009C0D3F" w:rsidRDefault="00524B31">
      <w:pPr>
        <w:pStyle w:val="CodeB"/>
      </w:pPr>
      <w:r w:rsidRPr="006339C5">
        <w:rPr>
          <w:rStyle w:val="Literal-Gray"/>
        </w:rPr>
        <w:t xml:space="preserve">   </w:t>
      </w:r>
      <w:r>
        <w:rPr>
          <w:rStyle w:val="Literal-Gray"/>
        </w:rPr>
        <w:t xml:space="preserve">    </w:t>
      </w:r>
      <w:r w:rsidRPr="006339C5">
        <w:rPr>
          <w:rStyle w:val="Literal-Gray"/>
        </w:rPr>
        <w:t xml:space="preserve"> if line.contains(query) {</w:t>
      </w:r>
    </w:p>
    <w:p w14:paraId="3309C7E8" w14:textId="77777777" w:rsidR="009C0D3F" w:rsidRDefault="00524B31">
      <w:pPr>
        <w:pStyle w:val="CodeB"/>
      </w:pPr>
      <w:r>
        <w:t xml:space="preserve">            results.push(line);</w:t>
      </w:r>
    </w:p>
    <w:p w14:paraId="1946D2A5" w14:textId="77777777" w:rsidR="009C0D3F" w:rsidRDefault="00524B31">
      <w:pPr>
        <w:pStyle w:val="CodeB"/>
      </w:pPr>
      <w:r w:rsidRPr="006339C5">
        <w:rPr>
          <w:rStyle w:val="Literal-Gray"/>
        </w:rPr>
        <w:t xml:space="preserve">   </w:t>
      </w:r>
      <w:r>
        <w:rPr>
          <w:rStyle w:val="Literal-Gray"/>
        </w:rPr>
        <w:t xml:space="preserve">    </w:t>
      </w:r>
      <w:r w:rsidRPr="006339C5">
        <w:rPr>
          <w:rStyle w:val="Literal-Gray"/>
        </w:rPr>
        <w:t xml:space="preserve"> }</w:t>
      </w:r>
    </w:p>
    <w:p w14:paraId="4D0BC2BB" w14:textId="77777777" w:rsidR="009C0D3F" w:rsidRDefault="00524B31">
      <w:pPr>
        <w:pStyle w:val="CodeB"/>
      </w:pPr>
      <w:r w:rsidRPr="006339C5">
        <w:rPr>
          <w:rStyle w:val="Literal-Gray"/>
        </w:rPr>
        <w:t xml:space="preserve">  </w:t>
      </w:r>
      <w:r>
        <w:rPr>
          <w:rStyle w:val="Literal-Gray"/>
        </w:rPr>
        <w:t xml:space="preserve">  </w:t>
      </w:r>
      <w:r w:rsidRPr="006339C5">
        <w:rPr>
          <w:rStyle w:val="Literal-Gray"/>
        </w:rPr>
        <w:t>}</w:t>
      </w:r>
    </w:p>
    <w:p w14:paraId="573A6203" w14:textId="77777777" w:rsidR="009C0D3F" w:rsidRDefault="009C0D3F">
      <w:pPr>
        <w:pStyle w:val="CodeB"/>
      </w:pPr>
    </w:p>
    <w:p w14:paraId="75CF045F" w14:textId="77777777" w:rsidR="009C0D3F" w:rsidRDefault="00524B31">
      <w:pPr>
        <w:pStyle w:val="CodeB"/>
      </w:pPr>
      <w:r>
        <w:t xml:space="preserve">    results</w:t>
      </w:r>
    </w:p>
    <w:p w14:paraId="21E7B74F" w14:textId="77777777" w:rsidR="009C0D3F" w:rsidRDefault="00524B31" w:rsidP="00F478EC">
      <w:pPr>
        <w:pStyle w:val="CodeC"/>
      </w:pPr>
      <w:r w:rsidRPr="006339C5">
        <w:rPr>
          <w:rStyle w:val="Literal-Gray"/>
        </w:rPr>
        <w:t>}</w:t>
      </w:r>
    </w:p>
    <w:p w14:paraId="517022D9" w14:textId="77777777" w:rsidR="009C0D3F" w:rsidRDefault="00524B31">
      <w:pPr>
        <w:pStyle w:val="Listing"/>
      </w:pPr>
      <w:r>
        <w:t>Listing 12-19: Storing the</w:t>
      </w:r>
      <w:r>
        <w:rPr>
          <w:rStyle w:val="EmphasisItalic"/>
        </w:rPr>
        <w:t xml:space="preserve"> </w:t>
      </w:r>
      <w:r>
        <w:t xml:space="preserve">lines that match so </w:t>
      </w:r>
      <w:del w:id="1357" w:author="AnneMarieW" w:date="2017-10-26T15:32:00Z">
        <w:r w:rsidDel="00E32D18">
          <w:delText xml:space="preserve">that </w:delText>
        </w:r>
      </w:del>
      <w:r>
        <w:t>we can return them</w:t>
      </w:r>
    </w:p>
    <w:p w14:paraId="55F5ADCE" w14:textId="77777777" w:rsidR="009C0D3F" w:rsidRDefault="00524B31" w:rsidP="000B47BE">
      <w:pPr>
        <w:pStyle w:val="Body"/>
      </w:pPr>
      <w:r>
        <w:t xml:space="preserve">Now the </w:t>
      </w:r>
      <w:r>
        <w:rPr>
          <w:rStyle w:val="Literal"/>
        </w:rPr>
        <w:t>search</w:t>
      </w:r>
      <w:r>
        <w:t xml:space="preserve"> function should </w:t>
      </w:r>
      <w:del w:id="1358" w:author="AnneMarieW" w:date="2017-10-26T15:32:00Z">
        <w:r w:rsidDel="00E32D18">
          <w:delText xml:space="preserve">be </w:delText>
        </w:r>
      </w:del>
      <w:r>
        <w:t>return</w:t>
      </w:r>
      <w:del w:id="1359" w:author="AnneMarieW" w:date="2017-10-26T15:32:00Z">
        <w:r w:rsidDel="00E32D18">
          <w:delText>ing</w:delText>
        </w:r>
      </w:del>
      <w:r>
        <w:t xml:space="preserve"> only the lines that contain </w:t>
      </w:r>
      <w:r>
        <w:rPr>
          <w:rStyle w:val="Literal"/>
        </w:rPr>
        <w:t>query</w:t>
      </w:r>
      <w:r>
        <w:t>, and our test should pass. Let’s run the test</w:t>
      </w:r>
      <w:del w:id="1360" w:author="AnneMarieW" w:date="2017-10-26T15:32:00Z">
        <w:r w:rsidDel="00E32D18">
          <w:delText>s</w:delText>
        </w:r>
      </w:del>
      <w:r>
        <w:t>:</w:t>
      </w:r>
    </w:p>
    <w:p w14:paraId="4D19A2E8" w14:textId="77777777" w:rsidR="009C0D3F" w:rsidRPr="008337A6" w:rsidRDefault="00524B31">
      <w:pPr>
        <w:pStyle w:val="CodeA"/>
        <w:rPr>
          <w:ins w:id="1361" w:author="Carol Nichols" w:date="2017-11-21T13:21:00Z"/>
          <w:rStyle w:val="EmphasisBold"/>
          <w:rPrChange w:id="1362" w:author="Carol Nichols" w:date="2017-11-21T13:22:00Z">
            <w:rPr>
              <w:ins w:id="1363" w:author="Carol Nichols" w:date="2017-11-21T13:21:00Z"/>
            </w:rPr>
          </w:rPrChange>
        </w:rPr>
      </w:pPr>
      <w:r>
        <w:t xml:space="preserve">$ </w:t>
      </w:r>
      <w:r w:rsidRPr="008337A6">
        <w:rPr>
          <w:rStyle w:val="EmphasisBold"/>
          <w:rPrChange w:id="1364" w:author="Carol Nichols" w:date="2017-11-21T13:22:00Z">
            <w:rPr/>
          </w:rPrChange>
        </w:rPr>
        <w:t>cargo test</w:t>
      </w:r>
    </w:p>
    <w:p w14:paraId="1EA4A057" w14:textId="2CA7E0E7" w:rsidR="008337A6" w:rsidRPr="008337A6" w:rsidRDefault="008337A6">
      <w:pPr>
        <w:pStyle w:val="CodeB"/>
        <w:pPrChange w:id="1365" w:author="Carol Nichols" w:date="2017-11-21T13:21:00Z">
          <w:pPr>
            <w:pStyle w:val="CodeA"/>
          </w:pPr>
        </w:pPrChange>
      </w:pPr>
      <w:ins w:id="1366" w:author="Carol Nichols" w:date="2017-11-21T13:21:00Z">
        <w:r>
          <w:lastRenderedPageBreak/>
          <w:t>--snip--</w:t>
        </w:r>
      </w:ins>
    </w:p>
    <w:p w14:paraId="6B8B8DC6" w14:textId="77777777" w:rsidR="009C0D3F" w:rsidRDefault="00524B31">
      <w:pPr>
        <w:pStyle w:val="CodeB"/>
      </w:pPr>
      <w:r>
        <w:t>running 1 test</w:t>
      </w:r>
    </w:p>
    <w:p w14:paraId="63CAC98E" w14:textId="77777777" w:rsidR="009C0D3F" w:rsidRDefault="00524B31">
      <w:pPr>
        <w:pStyle w:val="CodeB"/>
      </w:pPr>
      <w:r>
        <w:t>test test::one_result ... ok</w:t>
      </w:r>
    </w:p>
    <w:p w14:paraId="75A34AB0" w14:textId="77777777" w:rsidR="009C0D3F" w:rsidRDefault="009C0D3F">
      <w:pPr>
        <w:pStyle w:val="CodeB"/>
      </w:pPr>
    </w:p>
    <w:p w14:paraId="147536AE" w14:textId="4355637E" w:rsidR="009C0D3F" w:rsidRDefault="00524B31" w:rsidP="00F478EC">
      <w:pPr>
        <w:pStyle w:val="CodeC"/>
      </w:pPr>
      <w:r>
        <w:t>test result: ok. 1 passed; 0 failed; 0 ignored; 0 measured</w:t>
      </w:r>
      <w:ins w:id="1367" w:author="Carol Nichols" w:date="2017-11-21T13:20:00Z">
        <w:r w:rsidR="005D5F41" w:rsidRPr="005D5F41">
          <w:t>; 0 filtered out</w:t>
        </w:r>
      </w:ins>
    </w:p>
    <w:p w14:paraId="6FBF64AF" w14:textId="77777777" w:rsidR="009C0D3F" w:rsidRDefault="00524B31" w:rsidP="000B47BE">
      <w:pPr>
        <w:pStyle w:val="Body"/>
      </w:pPr>
      <w:r>
        <w:t xml:space="preserve">Our test passed, </w:t>
      </w:r>
      <w:del w:id="1368" w:author="AnneMarieW" w:date="2017-10-26T15:33:00Z">
        <w:r w:rsidDel="00E32D18">
          <w:delText xml:space="preserve">great, </w:delText>
        </w:r>
      </w:del>
      <w:ins w:id="1369" w:author="AnneMarieW" w:date="2017-10-26T15:33:00Z">
        <w:r w:rsidR="00E32D18">
          <w:t xml:space="preserve">so we know </w:t>
        </w:r>
      </w:ins>
      <w:r>
        <w:t>it works!</w:t>
      </w:r>
      <w:r>
        <w:rPr>
          <w:rFonts w:eastAsia="Microsoft YaHei"/>
        </w:rPr>
        <w:t xml:space="preserve"> </w:t>
      </w:r>
    </w:p>
    <w:p w14:paraId="1C86859D" w14:textId="30A1ABB9" w:rsidR="009C0D3F" w:rsidRPr="000B47BE" w:rsidDel="00162558" w:rsidRDefault="00524B31">
      <w:pPr>
        <w:pStyle w:val="Body"/>
        <w:rPr>
          <w:del w:id="1370" w:author="janelle" w:date="2017-11-16T15:42:00Z"/>
        </w:rPr>
        <w:pPrChange w:id="1371" w:author="Carol Nichols" w:date="2017-11-21T15:36:00Z">
          <w:pPr>
            <w:pStyle w:val="HeadC"/>
          </w:pPr>
        </w:pPrChange>
      </w:pPr>
      <w:del w:id="1372" w:author="AnneMarieW" w:date="2017-10-26T15:34:00Z">
        <w:r w:rsidRPr="0044107F" w:rsidDel="00E32D18">
          <w:delText>N</w:delText>
        </w:r>
        <w:bookmarkStart w:id="1373" w:name="__RefHeading___Toc15030_1865893667"/>
        <w:bookmarkEnd w:id="1373"/>
        <w:r w:rsidRPr="0044107F" w:rsidDel="00E32D18">
          <w:delText>ow that our test is passing</w:delText>
        </w:r>
      </w:del>
      <w:ins w:id="1374" w:author="AnneMarieW" w:date="2017-10-26T15:34:00Z">
        <w:r w:rsidR="00E32D18" w:rsidRPr="0044107F">
          <w:t>At this point</w:t>
        </w:r>
      </w:ins>
      <w:r w:rsidRPr="0044107F">
        <w:t xml:space="preserve">, we could consider opportunities for refactoring the implementation of the search function while keeping </w:t>
      </w:r>
      <w:ins w:id="1375" w:author="Carol Nichols" w:date="2017-11-21T13:31:00Z">
        <w:r w:rsidR="00EB38E7">
          <w:t xml:space="preserve">the </w:t>
        </w:r>
      </w:ins>
      <w:del w:id="1376" w:author="Carol Nichols" w:date="2017-11-21T13:31:00Z">
        <w:r w:rsidRPr="0044107F" w:rsidDel="00EB38E7">
          <w:delText xml:space="preserve">the code that passes the </w:delText>
        </w:r>
      </w:del>
      <w:r w:rsidRPr="0044107F">
        <w:t>tests</w:t>
      </w:r>
      <w:ins w:id="1377" w:author="Carol Nichols" w:date="2017-11-21T13:31:00Z">
        <w:r w:rsidR="00EB38E7">
          <w:t xml:space="preserve"> passing</w:t>
        </w:r>
      </w:ins>
      <w:del w:id="1378" w:author="AnneMarieW" w:date="2017-10-26T15:33:00Z">
        <w:r w:rsidRPr="0044107F" w:rsidDel="00E32D18">
          <w:delText>, in order</w:delText>
        </w:r>
      </w:del>
      <w:r w:rsidRPr="0044107F">
        <w:t xml:space="preserve"> to maintain the same functionality. The code in the search function isn’t too bad, but it </w:t>
      </w:r>
      <w:del w:id="1379" w:author="AnneMarieW" w:date="2017-10-26T15:33:00Z">
        <w:r w:rsidRPr="0044107F" w:rsidDel="00E32D18">
          <w:delText>is</w:delText>
        </w:r>
      </w:del>
      <w:ins w:id="1380" w:author="AnneMarieW" w:date="2017-10-26T15:33:00Z">
        <w:r w:rsidR="00E32D18" w:rsidRPr="0044107F">
          <w:t>does</w:t>
        </w:r>
      </w:ins>
      <w:r w:rsidRPr="0044107F">
        <w:t>n’t tak</w:t>
      </w:r>
      <w:ins w:id="1381" w:author="AnneMarieW" w:date="2017-10-26T15:33:00Z">
        <w:r w:rsidR="00E32D18" w:rsidRPr="0044107F">
          <w:t>e</w:t>
        </w:r>
      </w:ins>
      <w:del w:id="1382" w:author="AnneMarieW" w:date="2017-10-26T15:33:00Z">
        <w:r w:rsidRPr="0044107F" w:rsidDel="00E32D18">
          <w:delText>ing</w:delText>
        </w:r>
      </w:del>
      <w:r w:rsidRPr="0044107F">
        <w:t xml:space="preserve"> advantage of some useful features of iterators. We’ll </w:t>
      </w:r>
      <w:del w:id="1383" w:author="AnneMarieW" w:date="2017-10-26T15:34:00Z">
        <w:r w:rsidRPr="0044107F" w:rsidDel="00E32D18">
          <w:delText>be coming back</w:delText>
        </w:r>
      </w:del>
      <w:ins w:id="1384" w:author="AnneMarieW" w:date="2017-10-26T15:34:00Z">
        <w:r w:rsidR="00E32D18" w:rsidRPr="0044107F">
          <w:t>return</w:t>
        </w:r>
      </w:ins>
      <w:r w:rsidRPr="0044107F">
        <w:t xml:space="preserve"> to this example in </w:t>
      </w:r>
      <w:r w:rsidRPr="00162558">
        <w:rPr>
          <w:highlight w:val="yellow"/>
          <w:rPrChange w:id="1385" w:author="Carol Nichols" w:date="2017-11-21T13:21:00Z">
            <w:rPr/>
          </w:rPrChange>
        </w:rPr>
        <w:t>Chapter 13</w:t>
      </w:r>
      <w:r w:rsidRPr="0044107F">
        <w:t xml:space="preserve"> where we’ll explore iterators in detail and </w:t>
      </w:r>
      <w:del w:id="1386" w:author="AnneMarieW" w:date="2017-10-26T15:34:00Z">
        <w:r w:rsidRPr="0044107F" w:rsidDel="00E32D18">
          <w:delText>see</w:delText>
        </w:r>
      </w:del>
      <w:ins w:id="1387" w:author="AnneMarieW" w:date="2017-10-26T15:34:00Z">
        <w:r w:rsidR="00E32D18" w:rsidRPr="0044107F">
          <w:t>look at</w:t>
        </w:r>
      </w:ins>
      <w:r w:rsidRPr="0044107F">
        <w:t xml:space="preserve"> how to improve it.</w:t>
      </w:r>
    </w:p>
    <w:p w14:paraId="4CE76DFB" w14:textId="77777777" w:rsidR="00162558" w:rsidRPr="00162558" w:rsidRDefault="00162558" w:rsidP="000B47BE">
      <w:pPr>
        <w:pStyle w:val="Body"/>
        <w:rPr>
          <w:ins w:id="1388" w:author="Carol Nichols" w:date="2017-11-21T13:20:00Z"/>
        </w:rPr>
      </w:pPr>
    </w:p>
    <w:p w14:paraId="6FC08B35" w14:textId="77777777" w:rsidR="00E00301" w:rsidRDefault="00E00301">
      <w:pPr>
        <w:pStyle w:val="ProductionDirective"/>
        <w:rPr>
          <w:ins w:id="1389" w:author="janelle" w:date="2017-11-16T15:42:00Z"/>
        </w:rPr>
        <w:pPrChange w:id="1390" w:author="janelle" w:date="2017-11-16T15:42:00Z">
          <w:pPr>
            <w:pStyle w:val="HeadC"/>
          </w:pPr>
        </w:pPrChange>
      </w:pPr>
      <w:bookmarkStart w:id="1391" w:name="using-the-`search`-function-in-the-`run`"/>
      <w:bookmarkStart w:id="1392" w:name="_Toc486341795"/>
      <w:bookmarkStart w:id="1393" w:name="_Toc496541064"/>
      <w:bookmarkEnd w:id="1391"/>
      <w:ins w:id="1394" w:author="janelle" w:date="2017-11-16T15:42:00Z">
        <w:r>
          <w:t>Prod: confirm xref</w:t>
        </w:r>
      </w:ins>
    </w:p>
    <w:p w14:paraId="48A972C7" w14:textId="77777777" w:rsidR="009C0D3F" w:rsidRDefault="00524B31">
      <w:pPr>
        <w:pStyle w:val="HeadC"/>
      </w:pPr>
      <w:r>
        <w:t xml:space="preserve">Using the </w:t>
      </w:r>
      <w:r w:rsidRPr="005E4FF1">
        <w:rPr>
          <w:rStyle w:val="Literal"/>
          <w:rPrChange w:id="1395" w:author="Carol Nichols" w:date="2017-11-21T13:32:00Z">
            <w:rPr/>
          </w:rPrChange>
        </w:rPr>
        <w:t>search</w:t>
      </w:r>
      <w:r w:rsidRPr="0089724B">
        <w:t xml:space="preserve"> Function in the </w:t>
      </w:r>
      <w:r w:rsidRPr="005E4FF1">
        <w:rPr>
          <w:rStyle w:val="Literal"/>
          <w:rPrChange w:id="1396" w:author="Carol Nichols" w:date="2017-11-21T13:32:00Z">
            <w:rPr/>
          </w:rPrChange>
        </w:rPr>
        <w:t>run</w:t>
      </w:r>
      <w:r w:rsidRPr="0089724B">
        <w:t xml:space="preserve"> </w:t>
      </w:r>
      <w:bookmarkEnd w:id="1392"/>
      <w:r w:rsidRPr="0089724B">
        <w:t>Function</w:t>
      </w:r>
      <w:bookmarkEnd w:id="1393"/>
    </w:p>
    <w:p w14:paraId="27A52651" w14:textId="77777777" w:rsidR="009C0D3F" w:rsidRDefault="00524B31" w:rsidP="0089724B">
      <w:pPr>
        <w:pStyle w:val="BodyFirst"/>
      </w:pPr>
      <w:r>
        <w:t xml:space="preserve">Now that </w:t>
      </w:r>
      <w:del w:id="1397" w:author="AnneMarieW" w:date="2017-10-26T15:37:00Z">
        <w:r w:rsidDel="00E32D18">
          <w:delText xml:space="preserve">we have </w:delText>
        </w:r>
      </w:del>
      <w:r>
        <w:t xml:space="preserve">the </w:t>
      </w:r>
      <w:r>
        <w:rPr>
          <w:rStyle w:val="Literal"/>
        </w:rPr>
        <w:t>search</w:t>
      </w:r>
      <w:r>
        <w:t xml:space="preserve"> function </w:t>
      </w:r>
      <w:ins w:id="1398" w:author="AnneMarieW" w:date="2017-10-26T15:37:00Z">
        <w:r w:rsidR="00E32D18">
          <w:t xml:space="preserve">is </w:t>
        </w:r>
      </w:ins>
      <w:r>
        <w:t xml:space="preserve">working and tested, we need to </w:t>
      </w:r>
      <w:del w:id="1399" w:author="AnneMarieW" w:date="2017-10-26T15:37:00Z">
        <w:r w:rsidDel="00E32D18">
          <w:delText xml:space="preserve">actually </w:delText>
        </w:r>
      </w:del>
      <w:r>
        <w:t xml:space="preserve">call </w:t>
      </w:r>
      <w:r>
        <w:rPr>
          <w:rStyle w:val="Literal"/>
        </w:rPr>
        <w:t>search</w:t>
      </w:r>
      <w:r>
        <w:t xml:space="preserve"> from our </w:t>
      </w:r>
      <w:r>
        <w:rPr>
          <w:rStyle w:val="Literal"/>
        </w:rPr>
        <w:t>run</w:t>
      </w:r>
      <w:r>
        <w:t xml:space="preserve"> function. We need to pass the </w:t>
      </w:r>
      <w:r>
        <w:rPr>
          <w:rStyle w:val="Literal"/>
        </w:rPr>
        <w:t>config.query</w:t>
      </w:r>
      <w:r>
        <w:t xml:space="preserve"> value and the </w:t>
      </w:r>
      <w:r>
        <w:rPr>
          <w:rStyle w:val="Literal"/>
        </w:rPr>
        <w:t>contents</w:t>
      </w:r>
      <w:r>
        <w:t xml:space="preserve"> that </w:t>
      </w:r>
      <w:r>
        <w:rPr>
          <w:rStyle w:val="Literal"/>
        </w:rPr>
        <w:t>run</w:t>
      </w:r>
      <w:r>
        <w:t xml:space="preserve"> read</w:t>
      </w:r>
      <w:ins w:id="1400" w:author="AnneMarieW" w:date="2017-10-26T15:37:00Z">
        <w:r w:rsidR="00840996">
          <w:t>s</w:t>
        </w:r>
      </w:ins>
      <w:r>
        <w:t xml:space="preserve"> from the file to the </w:t>
      </w:r>
      <w:r>
        <w:rPr>
          <w:rStyle w:val="Literal"/>
        </w:rPr>
        <w:t>search</w:t>
      </w:r>
      <w:r>
        <w:t xml:space="preserve"> function. Then </w:t>
      </w:r>
      <w:r>
        <w:rPr>
          <w:rStyle w:val="Literal"/>
        </w:rPr>
        <w:t>run</w:t>
      </w:r>
      <w:r>
        <w:t xml:space="preserve"> will print</w:t>
      </w:r>
      <w:del w:id="1401" w:author="AnneMarieW" w:date="2017-10-26T15:37:00Z">
        <w:r w:rsidDel="00840996">
          <w:delText xml:space="preserve"> out</w:delText>
        </w:r>
      </w:del>
      <w:r>
        <w:t xml:space="preserve"> each line returned from </w:t>
      </w:r>
      <w:r>
        <w:rPr>
          <w:rStyle w:val="Literal"/>
        </w:rPr>
        <w:t>search</w:t>
      </w:r>
      <w:r>
        <w:t>:</w:t>
      </w:r>
    </w:p>
    <w:p w14:paraId="05BBCC18" w14:textId="77777777" w:rsidR="009C0D3F" w:rsidRDefault="00524B31">
      <w:pPr>
        <w:pStyle w:val="ProductionDirective"/>
      </w:pPr>
      <w:del w:id="1402" w:author="janelle" w:date="2017-11-16T15:17:00Z">
        <w:r w:rsidDel="00A54C72">
          <w:delText xml:space="preserve">Filename: </w:delText>
        </w:r>
      </w:del>
      <w:r>
        <w:t>src/lib.rs</w:t>
      </w:r>
    </w:p>
    <w:p w14:paraId="10915FF5" w14:textId="77777777" w:rsidR="009C0D3F" w:rsidRDefault="00524B31">
      <w:pPr>
        <w:pStyle w:val="CodeA"/>
      </w:pPr>
      <w:r w:rsidRPr="006339C5">
        <w:rPr>
          <w:rStyle w:val="Literal-Gray"/>
        </w:rPr>
        <w:t>pub fn run(config: Config) -&gt; Result&lt;(), Box&lt;Error&gt;&gt; {</w:t>
      </w:r>
    </w:p>
    <w:p w14:paraId="341AE610" w14:textId="77777777" w:rsidR="009C0D3F" w:rsidRDefault="00524B31">
      <w:pPr>
        <w:pStyle w:val="CodeB"/>
      </w:pPr>
      <w:r>
        <w:rPr>
          <w:rStyle w:val="Literal-Gray"/>
        </w:rPr>
        <w:t xml:space="preserve">  </w:t>
      </w:r>
      <w:r w:rsidRPr="006339C5">
        <w:rPr>
          <w:rStyle w:val="Literal-Gray"/>
        </w:rPr>
        <w:t xml:space="preserve">  let mut f = File::open(config.filename)?;</w:t>
      </w:r>
    </w:p>
    <w:p w14:paraId="06F8C62A" w14:textId="77777777" w:rsidR="009C0D3F" w:rsidRDefault="009C0D3F">
      <w:pPr>
        <w:pStyle w:val="CodeB"/>
        <w:rPr>
          <w:rStyle w:val="Literal-Gray"/>
        </w:rPr>
      </w:pPr>
    </w:p>
    <w:p w14:paraId="10D6DE47" w14:textId="77777777" w:rsidR="009C0D3F" w:rsidRDefault="00524B31">
      <w:pPr>
        <w:pStyle w:val="CodeB"/>
      </w:pPr>
      <w:r>
        <w:rPr>
          <w:rStyle w:val="Literal-Gray"/>
        </w:rPr>
        <w:t xml:space="preserve">  </w:t>
      </w:r>
      <w:r w:rsidRPr="006339C5">
        <w:rPr>
          <w:rStyle w:val="Literal-Gray"/>
        </w:rPr>
        <w:t xml:space="preserve">  let mut contents = String::new();</w:t>
      </w:r>
    </w:p>
    <w:p w14:paraId="1E19F2EE" w14:textId="77777777" w:rsidR="009C0D3F" w:rsidRDefault="00524B31">
      <w:pPr>
        <w:pStyle w:val="CodeB"/>
      </w:pPr>
      <w:r>
        <w:rPr>
          <w:rStyle w:val="Literal-Gray"/>
        </w:rPr>
        <w:t xml:space="preserve">  </w:t>
      </w:r>
      <w:r w:rsidRPr="006339C5">
        <w:rPr>
          <w:rStyle w:val="Literal-Gray"/>
        </w:rPr>
        <w:t xml:space="preserve">  f.read_to_string(&amp;mut contents)?;</w:t>
      </w:r>
    </w:p>
    <w:p w14:paraId="64896395" w14:textId="77777777" w:rsidR="009C0D3F" w:rsidRDefault="009C0D3F">
      <w:pPr>
        <w:pStyle w:val="CodeB"/>
        <w:rPr>
          <w:rStyle w:val="Literal-Gray"/>
        </w:rPr>
      </w:pPr>
    </w:p>
    <w:p w14:paraId="05BE4424" w14:textId="77777777" w:rsidR="009C0D3F" w:rsidRDefault="00524B31">
      <w:pPr>
        <w:pStyle w:val="CodeB"/>
      </w:pPr>
      <w:r>
        <w:t xml:space="preserve">    for line in search(&amp;config.query, &amp;contents) {</w:t>
      </w:r>
    </w:p>
    <w:p w14:paraId="6F48D9F7" w14:textId="77777777" w:rsidR="009C0D3F" w:rsidRDefault="00524B31">
      <w:pPr>
        <w:pStyle w:val="CodeB"/>
      </w:pPr>
      <w:r>
        <w:t xml:space="preserve">        println!("{}", line);</w:t>
      </w:r>
    </w:p>
    <w:p w14:paraId="58DEBE1B" w14:textId="77777777" w:rsidR="009C0D3F" w:rsidRDefault="00524B31">
      <w:pPr>
        <w:pStyle w:val="CodeB"/>
      </w:pPr>
      <w:r>
        <w:t xml:space="preserve">    }</w:t>
      </w:r>
    </w:p>
    <w:p w14:paraId="743008DE" w14:textId="77777777" w:rsidR="009C0D3F" w:rsidRDefault="009C0D3F">
      <w:pPr>
        <w:pStyle w:val="CodeB"/>
        <w:rPr>
          <w:rStyle w:val="Literal-Gray"/>
        </w:rPr>
      </w:pPr>
    </w:p>
    <w:p w14:paraId="71D11E89" w14:textId="77777777" w:rsidR="009C0D3F" w:rsidRDefault="00524B31">
      <w:pPr>
        <w:pStyle w:val="CodeB"/>
      </w:pPr>
      <w:r>
        <w:rPr>
          <w:rStyle w:val="Literal-Gray"/>
        </w:rPr>
        <w:t xml:space="preserve">  </w:t>
      </w:r>
      <w:r w:rsidRPr="006339C5">
        <w:rPr>
          <w:rStyle w:val="Literal-Gray"/>
        </w:rPr>
        <w:t xml:space="preserve">  Ok(())</w:t>
      </w:r>
    </w:p>
    <w:p w14:paraId="7E8D7191" w14:textId="77777777" w:rsidR="009C0D3F" w:rsidRDefault="00524B31" w:rsidP="00F478EC">
      <w:pPr>
        <w:pStyle w:val="CodeC"/>
      </w:pPr>
      <w:r w:rsidRPr="006339C5">
        <w:rPr>
          <w:rStyle w:val="Literal-Gray"/>
        </w:rPr>
        <w:t>}</w:t>
      </w:r>
    </w:p>
    <w:p w14:paraId="134AB500" w14:textId="77777777" w:rsidR="009C0D3F" w:rsidRDefault="00524B31" w:rsidP="000B47BE">
      <w:pPr>
        <w:pStyle w:val="Body"/>
      </w:pPr>
      <w:r>
        <w:t xml:space="preserve">We’re still using a </w:t>
      </w:r>
      <w:r>
        <w:rPr>
          <w:rStyle w:val="Literal"/>
        </w:rPr>
        <w:t>for</w:t>
      </w:r>
      <w:r>
        <w:t xml:space="preserve"> loop to </w:t>
      </w:r>
      <w:del w:id="1403" w:author="AnneMarieW" w:date="2017-10-26T15:38:00Z">
        <w:r w:rsidDel="00840996">
          <w:delText>get</w:delText>
        </w:r>
      </w:del>
      <w:ins w:id="1404" w:author="AnneMarieW" w:date="2017-10-26T15:38:00Z">
        <w:r w:rsidR="00840996">
          <w:t>return</w:t>
        </w:r>
      </w:ins>
      <w:r>
        <w:t xml:space="preserve"> each line </w:t>
      </w:r>
      <w:del w:id="1405" w:author="AnneMarieW" w:date="2017-10-26T15:38:00Z">
        <w:r w:rsidDel="00840996">
          <w:delText xml:space="preserve">returned </w:delText>
        </w:r>
      </w:del>
      <w:r>
        <w:t xml:space="preserve">from </w:t>
      </w:r>
      <w:r>
        <w:rPr>
          <w:rStyle w:val="Literal"/>
        </w:rPr>
        <w:t>search</w:t>
      </w:r>
      <w:r>
        <w:t xml:space="preserve"> and print</w:t>
      </w:r>
      <w:r w:rsidR="00A941C1">
        <w:t xml:space="preserve"> it</w:t>
      </w:r>
      <w:del w:id="1406" w:author="AnneMarieW" w:date="2017-10-26T15:38:00Z">
        <w:r w:rsidR="00A941C1" w:rsidDel="00840996">
          <w:delText xml:space="preserve"> out</w:delText>
        </w:r>
      </w:del>
      <w:r>
        <w:t>.</w:t>
      </w:r>
    </w:p>
    <w:p w14:paraId="340E7514" w14:textId="1FB114EC" w:rsidR="009C0D3F" w:rsidRDefault="00524B31" w:rsidP="000B47BE">
      <w:pPr>
        <w:pStyle w:val="Body"/>
      </w:pPr>
      <w:r>
        <w:t xml:space="preserve">Now </w:t>
      </w:r>
      <w:del w:id="1407" w:author="AnneMarieW" w:date="2017-10-26T15:38:00Z">
        <w:r w:rsidDel="00840996">
          <w:delText xml:space="preserve">our whole </w:delText>
        </w:r>
      </w:del>
      <w:ins w:id="1408" w:author="AnneMarieW" w:date="2017-10-26T15:38:00Z">
        <w:r w:rsidR="00840996">
          <w:t xml:space="preserve">the entire </w:t>
        </w:r>
      </w:ins>
      <w:r>
        <w:t xml:space="preserve">program should </w:t>
      </w:r>
      <w:del w:id="1409" w:author="AnneMarieW" w:date="2017-10-26T15:38:00Z">
        <w:r w:rsidDel="00840996">
          <w:delText xml:space="preserve">be </w:delText>
        </w:r>
      </w:del>
      <w:r>
        <w:t>work</w:t>
      </w:r>
      <w:del w:id="1410" w:author="AnneMarieW" w:date="2017-10-26T15:38:00Z">
        <w:r w:rsidDel="00840996">
          <w:delText>ing</w:delText>
        </w:r>
      </w:del>
      <w:r>
        <w:t>! Let’s try it out, first with a word that should return exactly one line from the Emily Dickinson poem</w:t>
      </w:r>
      <w:ins w:id="1411" w:author="Carol Nichols" w:date="2017-11-21T13:34:00Z">
        <w:r w:rsidR="00D2507A">
          <w:t>,</w:t>
        </w:r>
      </w:ins>
      <w:del w:id="1412" w:author="AnneMarieW" w:date="2017-10-26T15:39:00Z">
        <w:r w:rsidDel="00840996">
          <w:delText>,</w:delText>
        </w:r>
      </w:del>
      <w:r>
        <w:t xml:space="preserve"> “frog”:</w:t>
      </w:r>
    </w:p>
    <w:p w14:paraId="29AE3CF6" w14:textId="77777777" w:rsidR="009C0D3F" w:rsidRDefault="00524B31">
      <w:pPr>
        <w:pStyle w:val="CodeA"/>
      </w:pPr>
      <w:r>
        <w:lastRenderedPageBreak/>
        <w:t xml:space="preserve">$ </w:t>
      </w:r>
      <w:r w:rsidRPr="00833A42">
        <w:rPr>
          <w:rStyle w:val="EmphasisBold"/>
          <w:rPrChange w:id="1413" w:author="Carol Nichols" w:date="2017-11-21T13:27:00Z">
            <w:rPr/>
          </w:rPrChange>
        </w:rPr>
        <w:t>cargo run frog poem.txt</w:t>
      </w:r>
    </w:p>
    <w:p w14:paraId="1C6561CA" w14:textId="77777777" w:rsidR="009C0D3F" w:rsidRDefault="00524B31">
      <w:pPr>
        <w:pStyle w:val="CodeB"/>
      </w:pPr>
      <w:r>
        <w:t xml:space="preserve">   Compiling minigrep v0.1.0 (file:///projects/minigrep)</w:t>
      </w:r>
    </w:p>
    <w:p w14:paraId="7865539A" w14:textId="77777777" w:rsidR="009C0D3F" w:rsidRDefault="00524B31">
      <w:pPr>
        <w:pStyle w:val="CodeB"/>
      </w:pPr>
      <w:r>
        <w:t xml:space="preserve">    Finished dev [unoptimized + debuginfo] target(s) in 0.38 secs</w:t>
      </w:r>
    </w:p>
    <w:p w14:paraId="62453740" w14:textId="77777777" w:rsidR="009C0D3F" w:rsidRDefault="00524B31">
      <w:pPr>
        <w:pStyle w:val="CodeB"/>
      </w:pPr>
      <w:r>
        <w:t xml:space="preserve">     Running `target/debug/minigrep frog poem.txt`</w:t>
      </w:r>
    </w:p>
    <w:p w14:paraId="14657948" w14:textId="77777777" w:rsidR="009C0D3F" w:rsidRDefault="00524B31" w:rsidP="00F478EC">
      <w:pPr>
        <w:pStyle w:val="CodeC"/>
      </w:pPr>
      <w:r>
        <w:t>How public, like a frog</w:t>
      </w:r>
    </w:p>
    <w:p w14:paraId="13EA6945" w14:textId="58304003" w:rsidR="009C0D3F" w:rsidRDefault="00524B31" w:rsidP="000B47BE">
      <w:pPr>
        <w:pStyle w:val="Body"/>
      </w:pPr>
      <w:r>
        <w:t>Cool! N</w:t>
      </w:r>
      <w:del w:id="1414" w:author="AnneMarieW" w:date="2017-10-26T15:44:00Z">
        <w:r w:rsidDel="005366B1">
          <w:delText>ext</w:delText>
        </w:r>
      </w:del>
      <w:ins w:id="1415" w:author="AnneMarieW" w:date="2017-10-26T15:44:00Z">
        <w:r w:rsidR="005366B1">
          <w:t>ow</w:t>
        </w:r>
      </w:ins>
      <w:del w:id="1416" w:author="AnneMarieW" w:date="2017-10-26T15:44:00Z">
        <w:r w:rsidDel="005366B1">
          <w:delText>,</w:delText>
        </w:r>
      </w:del>
      <w:r>
        <w:t xml:space="preserve"> </w:t>
      </w:r>
      <w:ins w:id="1417" w:author="AnneMarieW" w:date="2017-10-26T15:40:00Z">
        <w:r w:rsidR="006067AF">
          <w:t>let’s try</w:t>
        </w:r>
      </w:ins>
      <w:del w:id="1418" w:author="AnneMarieW" w:date="2017-10-26T15:40:00Z">
        <w:r w:rsidDel="006067AF">
          <w:delText>how about</w:delText>
        </w:r>
      </w:del>
      <w:r>
        <w:t xml:space="preserve"> a word that will match multiple lines, like “</w:t>
      </w:r>
      <w:del w:id="1419" w:author="Carol Nichols" w:date="2017-11-21T13:35:00Z">
        <w:r w:rsidDel="00D2507A">
          <w:delText>the</w:delText>
        </w:r>
      </w:del>
      <w:ins w:id="1420" w:author="Carol Nichols" w:date="2017-11-21T13:35:00Z">
        <w:r w:rsidR="00D2507A">
          <w:t>body</w:t>
        </w:r>
      </w:ins>
      <w:r>
        <w:t>”:</w:t>
      </w:r>
    </w:p>
    <w:p w14:paraId="22D532B1" w14:textId="3D6E5C74" w:rsidR="009C0D3F" w:rsidRDefault="00524B31">
      <w:pPr>
        <w:pStyle w:val="CodeA"/>
      </w:pPr>
      <w:r>
        <w:t xml:space="preserve">$ </w:t>
      </w:r>
      <w:r w:rsidRPr="00833A42">
        <w:rPr>
          <w:rStyle w:val="EmphasisBold"/>
          <w:rPrChange w:id="1421" w:author="Carol Nichols" w:date="2017-11-21T13:27:00Z">
            <w:rPr/>
          </w:rPrChange>
        </w:rPr>
        <w:t xml:space="preserve">cargo run </w:t>
      </w:r>
      <w:ins w:id="1422" w:author="Carol Nichols" w:date="2017-11-21T13:35:00Z">
        <w:r w:rsidR="00D2507A">
          <w:rPr>
            <w:rStyle w:val="EmphasisBold"/>
          </w:rPr>
          <w:t xml:space="preserve">body </w:t>
        </w:r>
      </w:ins>
      <w:commentRangeStart w:id="1423"/>
      <w:del w:id="1424" w:author="Carol Nichols" w:date="2017-11-21T13:35:00Z">
        <w:r w:rsidRPr="00833A42" w:rsidDel="00D2507A">
          <w:rPr>
            <w:rStyle w:val="EmphasisBold"/>
            <w:rPrChange w:id="1425" w:author="Carol Nichols" w:date="2017-11-21T13:27:00Z">
              <w:rPr/>
            </w:rPrChange>
          </w:rPr>
          <w:delText>the</w:delText>
        </w:r>
        <w:commentRangeEnd w:id="1423"/>
        <w:r w:rsidR="00041439" w:rsidRPr="00833A42" w:rsidDel="00D2507A">
          <w:rPr>
            <w:rStyle w:val="EmphasisBold"/>
            <w:rFonts w:eastAsiaTheme="minorHAnsi"/>
            <w:rPrChange w:id="1426" w:author="Carol Nichols" w:date="2017-11-21T13:27:00Z">
              <w:rPr>
                <w:rStyle w:val="CommentReference"/>
                <w:rFonts w:asciiTheme="minorHAnsi" w:eastAsiaTheme="minorHAnsi" w:hAnsiTheme="minorHAnsi" w:cstheme="minorBidi"/>
                <w:color w:val="auto"/>
              </w:rPr>
            </w:rPrChange>
          </w:rPr>
          <w:commentReference w:id="1423"/>
        </w:r>
        <w:r w:rsidRPr="00833A42" w:rsidDel="00D2507A">
          <w:rPr>
            <w:rStyle w:val="EmphasisBold"/>
            <w:rPrChange w:id="1427" w:author="Carol Nichols" w:date="2017-11-21T13:27:00Z">
              <w:rPr/>
            </w:rPrChange>
          </w:rPr>
          <w:delText xml:space="preserve"> </w:delText>
        </w:r>
      </w:del>
      <w:r w:rsidRPr="00833A42">
        <w:rPr>
          <w:rStyle w:val="EmphasisBold"/>
          <w:rPrChange w:id="1428" w:author="Carol Nichols" w:date="2017-11-21T13:27:00Z">
            <w:rPr/>
          </w:rPrChange>
        </w:rPr>
        <w:t>poem.txt</w:t>
      </w:r>
    </w:p>
    <w:p w14:paraId="680673BC" w14:textId="77777777" w:rsidR="009C0D3F" w:rsidRDefault="00524B31">
      <w:pPr>
        <w:pStyle w:val="CodeB"/>
      </w:pPr>
      <w:r>
        <w:t xml:space="preserve">    Finished dev [unoptimized + debuginfo] target(s) in 0.0 secs</w:t>
      </w:r>
    </w:p>
    <w:p w14:paraId="5A92DF6B" w14:textId="3F6841BC" w:rsidR="009C0D3F" w:rsidRDefault="00524B31">
      <w:pPr>
        <w:pStyle w:val="CodeB"/>
      </w:pPr>
      <w:r>
        <w:t xml:space="preserve">     Running `target/debug/minigrep </w:t>
      </w:r>
      <w:ins w:id="1429" w:author="Carol Nichols" w:date="2017-11-21T13:35:00Z">
        <w:r w:rsidR="00D2507A">
          <w:t>body</w:t>
        </w:r>
      </w:ins>
      <w:del w:id="1430" w:author="Carol Nichols" w:date="2017-11-21T13:35:00Z">
        <w:r w:rsidDel="00D2507A">
          <w:delText>the</w:delText>
        </w:r>
      </w:del>
      <w:r>
        <w:t xml:space="preserve"> poem.txt`</w:t>
      </w:r>
    </w:p>
    <w:p w14:paraId="79657E37" w14:textId="77777777" w:rsidR="00D2507A" w:rsidRDefault="00D2507A" w:rsidP="00D2507A">
      <w:pPr>
        <w:pStyle w:val="CodeB"/>
        <w:rPr>
          <w:ins w:id="1431" w:author="Carol Nichols" w:date="2017-11-21T13:35:00Z"/>
        </w:rPr>
      </w:pPr>
      <w:ins w:id="1432" w:author="Carol Nichols" w:date="2017-11-21T13:35:00Z">
        <w:r>
          <w:t>I’m nobody! Who are you?</w:t>
        </w:r>
      </w:ins>
    </w:p>
    <w:p w14:paraId="45A7F605" w14:textId="77777777" w:rsidR="00D2507A" w:rsidRDefault="00D2507A" w:rsidP="00D2507A">
      <w:pPr>
        <w:pStyle w:val="CodeB"/>
        <w:rPr>
          <w:ins w:id="1433" w:author="Carol Nichols" w:date="2017-11-21T13:35:00Z"/>
        </w:rPr>
      </w:pPr>
      <w:ins w:id="1434" w:author="Carol Nichols" w:date="2017-11-21T13:35:00Z">
        <w:r>
          <w:t>Are you nobody, too?</w:t>
        </w:r>
      </w:ins>
    </w:p>
    <w:p w14:paraId="31F11B2F" w14:textId="77777777" w:rsidR="00D2507A" w:rsidRDefault="00D2507A">
      <w:pPr>
        <w:pStyle w:val="CodeC"/>
        <w:rPr>
          <w:ins w:id="1435" w:author="Carol Nichols" w:date="2017-11-21T13:35:00Z"/>
        </w:rPr>
        <w:pPrChange w:id="1436" w:author="Carol Nichols" w:date="2017-11-21T13:35:00Z">
          <w:pPr>
            <w:pStyle w:val="Body"/>
          </w:pPr>
        </w:pPrChange>
      </w:pPr>
      <w:ins w:id="1437" w:author="Carol Nichols" w:date="2017-11-21T13:35:00Z">
        <w:r>
          <w:t>How dreary to be somebody!</w:t>
        </w:r>
      </w:ins>
    </w:p>
    <w:p w14:paraId="4F91E9D5" w14:textId="09ACA5FB" w:rsidR="009C0D3F" w:rsidDel="00D2507A" w:rsidRDefault="00524B31">
      <w:pPr>
        <w:pStyle w:val="Body"/>
        <w:rPr>
          <w:del w:id="1438" w:author="Carol Nichols" w:date="2017-11-21T13:35:00Z"/>
        </w:rPr>
        <w:pPrChange w:id="1439" w:author="Carol Nichols" w:date="2017-11-21T15:36:00Z">
          <w:pPr>
            <w:pStyle w:val="CodeB"/>
          </w:pPr>
        </w:pPrChange>
      </w:pPr>
      <w:del w:id="1440" w:author="Carol Nichols" w:date="2017-11-21T13:35:00Z">
        <w:r w:rsidDel="00D2507A">
          <w:delText>Then there’s a pair of us — don’t tell!</w:delText>
        </w:r>
      </w:del>
    </w:p>
    <w:p w14:paraId="2BC461AD" w14:textId="3FE2C327" w:rsidR="009C0D3F" w:rsidDel="00D2507A" w:rsidRDefault="00524B31">
      <w:pPr>
        <w:pStyle w:val="Body"/>
        <w:rPr>
          <w:del w:id="1441" w:author="Carol Nichols" w:date="2017-11-21T13:35:00Z"/>
        </w:rPr>
        <w:pPrChange w:id="1442" w:author="Carol Nichols" w:date="2017-11-21T15:36:00Z">
          <w:pPr>
            <w:pStyle w:val="CodeC"/>
          </w:pPr>
        </w:pPrChange>
      </w:pPr>
      <w:del w:id="1443" w:author="Carol Nichols" w:date="2017-11-21T13:35:00Z">
        <w:r w:rsidDel="00D2507A">
          <w:delText>To tell your name the livelong day</w:delText>
        </w:r>
      </w:del>
    </w:p>
    <w:p w14:paraId="27E406C3" w14:textId="77777777" w:rsidR="009C0D3F" w:rsidRDefault="00524B31" w:rsidP="000B47BE">
      <w:pPr>
        <w:pStyle w:val="Body"/>
      </w:pPr>
      <w:r>
        <w:t xml:space="preserve">And finally, let’s make sure that we don’t get any lines when we search for a word that isn’t anywhere in the poem, </w:t>
      </w:r>
      <w:del w:id="1444" w:author="AnneMarieW" w:date="2017-10-26T15:40:00Z">
        <w:r w:rsidDel="006067AF">
          <w:delText>like</w:delText>
        </w:r>
      </w:del>
      <w:ins w:id="1445" w:author="AnneMarieW" w:date="2017-10-26T15:40:00Z">
        <w:r w:rsidR="006067AF">
          <w:t>such as</w:t>
        </w:r>
      </w:ins>
      <w:r>
        <w:t xml:space="preserve"> “monomorphization”:</w:t>
      </w:r>
    </w:p>
    <w:p w14:paraId="71E4234E" w14:textId="77777777" w:rsidR="009C0D3F" w:rsidRDefault="00524B31">
      <w:pPr>
        <w:pStyle w:val="CodeA"/>
      </w:pPr>
      <w:r>
        <w:t xml:space="preserve">$ </w:t>
      </w:r>
      <w:r w:rsidRPr="00833A42">
        <w:rPr>
          <w:rStyle w:val="EmphasisBold"/>
          <w:rPrChange w:id="1446" w:author="Carol Nichols" w:date="2017-11-21T13:28:00Z">
            <w:rPr/>
          </w:rPrChange>
        </w:rPr>
        <w:t>cargo run monomorphization poem.txt</w:t>
      </w:r>
    </w:p>
    <w:p w14:paraId="582B5794" w14:textId="77777777" w:rsidR="009C0D3F" w:rsidRDefault="00524B31">
      <w:pPr>
        <w:pStyle w:val="CodeB"/>
      </w:pPr>
      <w:r>
        <w:t xml:space="preserve">    Finished dev [unoptimized + debuginfo] target(s) in 0.0 secs</w:t>
      </w:r>
    </w:p>
    <w:p w14:paraId="11CBA681" w14:textId="77777777" w:rsidR="009C0D3F" w:rsidRDefault="00524B31" w:rsidP="00F478EC">
      <w:pPr>
        <w:pStyle w:val="CodeC"/>
      </w:pPr>
      <w:r>
        <w:t xml:space="preserve">     Running `target/debug/minigrep monomorphization poem.txt`</w:t>
      </w:r>
    </w:p>
    <w:p w14:paraId="4CBF5F41" w14:textId="77777777" w:rsidR="009C0D3F" w:rsidRDefault="00524B31" w:rsidP="000B47BE">
      <w:pPr>
        <w:pStyle w:val="Body"/>
      </w:pPr>
      <w:r>
        <w:t>Excellent! We’ve built our own mini version of a classic tool</w:t>
      </w:r>
      <w:del w:id="1447" w:author="AnneMarieW" w:date="2017-10-26T15:41:00Z">
        <w:r w:rsidDel="006067AF">
          <w:delText>,</w:delText>
        </w:r>
      </w:del>
      <w:r>
        <w:t xml:space="preserve"> and learned a lot about how to structure applications. We’ve also learned a bit about file input and output, lifetimes, testing, and command line parsing.</w:t>
      </w:r>
    </w:p>
    <w:p w14:paraId="64B629E3" w14:textId="40F82637" w:rsidR="009C0D3F" w:rsidRDefault="00524B31" w:rsidP="000B47BE">
      <w:pPr>
        <w:pStyle w:val="Body"/>
      </w:pPr>
      <w:r>
        <w:t xml:space="preserve">To round out this </w:t>
      </w:r>
      <w:commentRangeStart w:id="1448"/>
      <w:commentRangeStart w:id="1449"/>
      <w:r>
        <w:t>project</w:t>
      </w:r>
      <w:del w:id="1450" w:author="Carol Nichols" w:date="2017-11-21T13:38:00Z">
        <w:r w:rsidDel="002E4C6A">
          <w:delText xml:space="preserve"> chapter</w:delText>
        </w:r>
      </w:del>
      <w:commentRangeEnd w:id="1448"/>
      <w:r w:rsidR="00A54C72">
        <w:rPr>
          <w:rStyle w:val="CommentReference"/>
          <w:rFonts w:asciiTheme="minorHAnsi" w:eastAsiaTheme="minorHAnsi" w:hAnsiTheme="minorHAnsi" w:cstheme="minorBidi"/>
          <w:color w:val="auto"/>
        </w:rPr>
        <w:commentReference w:id="1448"/>
      </w:r>
      <w:commentRangeEnd w:id="1449"/>
      <w:r w:rsidR="002E4C6A">
        <w:rPr>
          <w:rStyle w:val="CommentReference"/>
          <w:rFonts w:asciiTheme="minorHAnsi" w:eastAsiaTheme="minorHAnsi" w:hAnsiTheme="minorHAnsi" w:cstheme="minorBidi"/>
          <w:color w:val="auto"/>
        </w:rPr>
        <w:commentReference w:id="1449"/>
      </w:r>
      <w:r>
        <w:t>, we’</w:t>
      </w:r>
      <w:del w:id="1451" w:author="AnneMarieW" w:date="2017-10-26T15:41:00Z">
        <w:r w:rsidDel="006067AF">
          <w:delText>re going to</w:delText>
        </w:r>
      </w:del>
      <w:ins w:id="1452" w:author="AnneMarieW" w:date="2017-10-26T15:41:00Z">
        <w:r w:rsidR="006067AF">
          <w:t>ll</w:t>
        </w:r>
      </w:ins>
      <w:r>
        <w:t xml:space="preserve"> briefly demonstrate how to work with environment variables and how to print to standard error, both of which are useful when </w:t>
      </w:r>
      <w:ins w:id="1453" w:author="AnneMarieW" w:date="2017-10-26T15:41:00Z">
        <w:r w:rsidR="006067AF">
          <w:t xml:space="preserve">you’re </w:t>
        </w:r>
      </w:ins>
      <w:r>
        <w:t>writing command line programs</w:t>
      </w:r>
      <w:del w:id="1454" w:author="Carol Nichols" w:date="2017-11-21T13:39:00Z">
        <w:r w:rsidDel="00DF4BD3">
          <w:delText xml:space="preserve">. </w:delText>
        </w:r>
        <w:bookmarkStart w:id="1455" w:name="move4863385331"/>
        <w:bookmarkEnd w:id="1455"/>
        <w:commentRangeStart w:id="1456"/>
        <w:commentRangeStart w:id="1457"/>
        <w:r w:rsidDel="00DF4BD3">
          <w:delText>Feel free to move on to Chapter 13 if you’d like at this p</w:delText>
        </w:r>
        <w:commentRangeEnd w:id="1456"/>
        <w:r w:rsidR="006067AF" w:rsidDel="00DF4BD3">
          <w:rPr>
            <w:rStyle w:val="CommentReference"/>
            <w:rFonts w:asciiTheme="minorHAnsi" w:eastAsiaTheme="minorHAnsi" w:hAnsiTheme="minorHAnsi" w:cstheme="minorBidi"/>
            <w:color w:val="auto"/>
          </w:rPr>
          <w:commentReference w:id="1456"/>
        </w:r>
        <w:commentRangeEnd w:id="1457"/>
        <w:r w:rsidR="00DF4BD3" w:rsidDel="00DF4BD3">
          <w:rPr>
            <w:rStyle w:val="CommentReference"/>
            <w:rFonts w:asciiTheme="minorHAnsi" w:eastAsiaTheme="minorHAnsi" w:hAnsiTheme="minorHAnsi" w:cstheme="minorBidi"/>
            <w:color w:val="auto"/>
          </w:rPr>
          <w:commentReference w:id="1457"/>
        </w:r>
        <w:r w:rsidDel="00DF4BD3">
          <w:delText>oint.</w:delText>
        </w:r>
      </w:del>
      <w:ins w:id="1458" w:author="Carol Nichols" w:date="2017-11-21T13:39:00Z">
        <w:r w:rsidR="00DF4BD3">
          <w:t>.</w:t>
        </w:r>
      </w:ins>
    </w:p>
    <w:p w14:paraId="3B71CB2C" w14:textId="77777777" w:rsidR="009C0D3F" w:rsidRDefault="00524B31">
      <w:pPr>
        <w:pStyle w:val="HeadA"/>
      </w:pPr>
      <w:bookmarkStart w:id="1459" w:name="_Toc486341796"/>
      <w:bookmarkStart w:id="1460" w:name="working-with-environment-variables"/>
      <w:bookmarkStart w:id="1461" w:name="_Toc496541065"/>
      <w:bookmarkEnd w:id="1459"/>
      <w:bookmarkEnd w:id="1460"/>
      <w:r>
        <w:t>Working with Environment Variables</w:t>
      </w:r>
      <w:bookmarkEnd w:id="1461"/>
    </w:p>
    <w:p w14:paraId="178C2B6E" w14:textId="794E42F3" w:rsidR="009C0D3F" w:rsidRDefault="00524B31" w:rsidP="0089724B">
      <w:pPr>
        <w:pStyle w:val="BodyFirst"/>
      </w:pPr>
      <w:r>
        <w:t>We’</w:t>
      </w:r>
      <w:del w:id="1462" w:author="AnneMarieW" w:date="2017-10-26T15:44:00Z">
        <w:r w:rsidDel="0012478A">
          <w:delText>re going to</w:delText>
        </w:r>
      </w:del>
      <w:ins w:id="1463" w:author="AnneMarieW" w:date="2017-10-26T15:44:00Z">
        <w:r w:rsidR="0012478A">
          <w:t>ll</w:t>
        </w:r>
      </w:ins>
      <w:r>
        <w:t xml:space="preserve"> improve </w:t>
      </w:r>
      <w:commentRangeStart w:id="1464"/>
      <w:del w:id="1465" w:author="Carol Nichols" w:date="2017-11-21T13:39:00Z">
        <w:r w:rsidRPr="00236F74" w:rsidDel="00236F74">
          <w:rPr>
            <w:rStyle w:val="Literal"/>
            <w:rPrChange w:id="1466" w:author="Carol Nichols" w:date="2017-11-21T13:39:00Z">
              <w:rPr/>
            </w:rPrChange>
          </w:rPr>
          <w:delText>our tool</w:delText>
        </w:r>
      </w:del>
      <w:commentRangeEnd w:id="1464"/>
      <w:ins w:id="1467" w:author="Carol Nichols" w:date="2017-11-21T13:39:00Z">
        <w:r w:rsidR="00236F74" w:rsidRPr="00236F74">
          <w:rPr>
            <w:rStyle w:val="Literal"/>
            <w:rPrChange w:id="1468" w:author="Carol Nichols" w:date="2017-11-21T13:39:00Z">
              <w:rPr/>
            </w:rPrChange>
          </w:rPr>
          <w:t>minigrep</w:t>
        </w:r>
      </w:ins>
      <w:r w:rsidR="008B61E6">
        <w:rPr>
          <w:rStyle w:val="CommentReference"/>
          <w:rFonts w:asciiTheme="minorHAnsi" w:eastAsiaTheme="minorHAnsi" w:hAnsiTheme="minorHAnsi" w:cstheme="minorBidi"/>
          <w:color w:val="auto"/>
        </w:rPr>
        <w:commentReference w:id="1464"/>
      </w:r>
      <w:r>
        <w:t xml:space="preserve"> </w:t>
      </w:r>
      <w:del w:id="1469" w:author="AnneMarieW" w:date="2017-10-27T09:56:00Z">
        <w:r w:rsidDel="008B61E6">
          <w:delText>with</w:delText>
        </w:r>
      </w:del>
      <w:ins w:id="1470" w:author="AnneMarieW" w:date="2017-10-27T09:56:00Z">
        <w:r w:rsidR="008B61E6">
          <w:t>by adding</w:t>
        </w:r>
      </w:ins>
      <w:r>
        <w:t xml:space="preserve"> an extra feature: an option for case</w:t>
      </w:r>
      <w:ins w:id="1471" w:author="AnneMarieW" w:date="2017-10-27T09:58:00Z">
        <w:r w:rsidR="005550A1">
          <w:t>-</w:t>
        </w:r>
      </w:ins>
      <w:del w:id="1472" w:author="AnneMarieW" w:date="2017-10-27T09:58:00Z">
        <w:r w:rsidDel="005550A1">
          <w:delText xml:space="preserve"> </w:delText>
        </w:r>
      </w:del>
      <w:r>
        <w:t>insensitive searching</w:t>
      </w:r>
      <w:r>
        <w:rPr>
          <w:rFonts w:eastAsia="Microsoft YaHei"/>
        </w:rPr>
        <w:t xml:space="preserve"> that the user can</w:t>
      </w:r>
      <w:r>
        <w:t xml:space="preserve"> turn on via an environment variable. We could make this </w:t>
      </w:r>
      <w:ins w:id="1473" w:author="AnneMarieW" w:date="2017-10-27T09:57:00Z">
        <w:r w:rsidR="008B61E6">
          <w:t xml:space="preserve">feature </w:t>
        </w:r>
      </w:ins>
      <w:r>
        <w:t>a command line option and require that users enter it each time they want it to apply, but instead we’</w:t>
      </w:r>
      <w:del w:id="1474" w:author="AnneMarieW" w:date="2017-10-27T09:57:00Z">
        <w:r w:rsidDel="008B61E6">
          <w:delText>re going to</w:delText>
        </w:r>
      </w:del>
      <w:ins w:id="1475" w:author="AnneMarieW" w:date="2017-10-27T09:57:00Z">
        <w:r w:rsidR="008B61E6">
          <w:t>ll</w:t>
        </w:r>
      </w:ins>
      <w:r>
        <w:t xml:space="preserve"> use an environment variable.</w:t>
      </w:r>
      <w:r>
        <w:rPr>
          <w:rFonts w:eastAsia="Microsoft YaHei"/>
        </w:rPr>
        <w:t xml:space="preserve"> </w:t>
      </w:r>
      <w:ins w:id="1476" w:author="AnneMarieW" w:date="2017-10-27T09:57:00Z">
        <w:r w:rsidR="008B61E6">
          <w:rPr>
            <w:rFonts w:eastAsia="Microsoft YaHei"/>
          </w:rPr>
          <w:t>Doing so</w:t>
        </w:r>
      </w:ins>
      <w:del w:id="1477" w:author="AnneMarieW" w:date="2017-10-27T09:58:00Z">
        <w:r w:rsidDel="008B61E6">
          <w:delText>This</w:delText>
        </w:r>
      </w:del>
      <w:r>
        <w:t xml:space="preserve"> allows our users to set the environment variable once and</w:t>
      </w:r>
      <w:r>
        <w:rPr>
          <w:rFonts w:eastAsia="Microsoft YaHei"/>
        </w:rPr>
        <w:t xml:space="preserve"> </w:t>
      </w:r>
      <w:r>
        <w:t>have all their searches be case insensitive in that terminal session.</w:t>
      </w:r>
    </w:p>
    <w:p w14:paraId="776AE9A2" w14:textId="77777777" w:rsidR="009C0D3F" w:rsidRDefault="00524B31">
      <w:pPr>
        <w:pStyle w:val="HeadB"/>
      </w:pPr>
      <w:bookmarkStart w:id="1478" w:name="writing-a-failing-test-for-the-case-inse"/>
      <w:bookmarkStart w:id="1479" w:name="_Toc486341797"/>
      <w:bookmarkStart w:id="1480" w:name="_Toc496541066"/>
      <w:bookmarkEnd w:id="1478"/>
      <w:r>
        <w:t>Writing a Failing Test for the Case-</w:t>
      </w:r>
      <w:r w:rsidRPr="0089724B">
        <w:t xml:space="preserve">Insensitive </w:t>
      </w:r>
      <w:r w:rsidRPr="006A7156">
        <w:rPr>
          <w:rStyle w:val="Literal"/>
          <w:rPrChange w:id="1481" w:author="Carol Nichols" w:date="2017-11-21T13:41:00Z">
            <w:rPr/>
          </w:rPrChange>
        </w:rPr>
        <w:t>search</w:t>
      </w:r>
      <w:r w:rsidRPr="0089724B">
        <w:t xml:space="preserve"> </w:t>
      </w:r>
      <w:bookmarkEnd w:id="1479"/>
      <w:r w:rsidRPr="0089724B">
        <w:t>Function</w:t>
      </w:r>
      <w:bookmarkEnd w:id="1480"/>
    </w:p>
    <w:p w14:paraId="5B91E16A" w14:textId="77777777" w:rsidR="009C0D3F" w:rsidDel="00852999" w:rsidRDefault="00524B31" w:rsidP="0089724B">
      <w:pPr>
        <w:pStyle w:val="BodyFirst"/>
        <w:rPr>
          <w:del w:id="1482" w:author="AnneMarieW" w:date="2017-10-27T11:47:00Z"/>
        </w:rPr>
      </w:pPr>
      <w:r>
        <w:lastRenderedPageBreak/>
        <w:t xml:space="preserve">We want to add a new </w:t>
      </w:r>
      <w:r>
        <w:rPr>
          <w:rStyle w:val="Literal"/>
        </w:rPr>
        <w:t>search_case_insensitive</w:t>
      </w:r>
      <w:r>
        <w:t xml:space="preserve"> function that we</w:t>
      </w:r>
      <w:del w:id="1483" w:author="AnneMarieW" w:date="2017-10-27T09:58:00Z">
        <w:r w:rsidDel="005550A1">
          <w:delText xml:space="preserve"> w</w:delText>
        </w:r>
      </w:del>
      <w:ins w:id="1484" w:author="AnneMarieW" w:date="2017-10-27T09:58:00Z">
        <w:r w:rsidR="005550A1">
          <w:t>’</w:t>
        </w:r>
      </w:ins>
      <w:del w:id="1485" w:author="AnneMarieW" w:date="2017-10-27T09:58:00Z">
        <w:r w:rsidDel="005550A1">
          <w:delText>i</w:delText>
        </w:r>
      </w:del>
      <w:r>
        <w:t>ll call when the environment variable is on.</w:t>
      </w:r>
      <w:r>
        <w:rPr>
          <w:rFonts w:eastAsia="Microsoft YaHei"/>
        </w:rPr>
        <w:t xml:space="preserve"> </w:t>
      </w:r>
    </w:p>
    <w:p w14:paraId="06817933" w14:textId="04AE7C70" w:rsidR="00C77B8D" w:rsidRDefault="00524B31">
      <w:pPr>
        <w:pStyle w:val="BodyFirst"/>
        <w:pPrChange w:id="1486" w:author="AnneMarieW" w:date="2017-10-27T11:47:00Z">
          <w:pPr>
            <w:pStyle w:val="Body"/>
          </w:pPr>
        </w:pPrChange>
      </w:pPr>
      <w:r>
        <w:t>We’</w:t>
      </w:r>
      <w:del w:id="1487" w:author="AnneMarieW" w:date="2017-10-27T09:59:00Z">
        <w:r w:rsidDel="005550A1">
          <w:delText>re going to</w:delText>
        </w:r>
      </w:del>
      <w:ins w:id="1488" w:author="AnneMarieW" w:date="2017-10-27T09:59:00Z">
        <w:r w:rsidR="005550A1">
          <w:t>ll</w:t>
        </w:r>
      </w:ins>
      <w:r>
        <w:t xml:space="preserve"> continue </w:t>
      </w:r>
      <w:ins w:id="1489" w:author="AnneMarieW" w:date="2017-10-27T09:59:00Z">
        <w:r w:rsidR="005550A1">
          <w:t xml:space="preserve">to </w:t>
        </w:r>
      </w:ins>
      <w:r>
        <w:t>follow</w:t>
      </w:r>
      <w:del w:id="1490" w:author="AnneMarieW" w:date="2017-10-27T09:59:00Z">
        <w:r w:rsidDel="005550A1">
          <w:delText>ing</w:delText>
        </w:r>
      </w:del>
      <w:r>
        <w:t xml:space="preserve"> the TDD process, so the first step is again to write a failing test. We’ll add a new test for the new</w:t>
      </w:r>
      <w:del w:id="1491" w:author="Carol Nichols" w:date="2017-11-21T13:42:00Z">
        <w:r w:rsidDel="009D36F2">
          <w:delText xml:space="preserve"> case-insensitive</w:delText>
        </w:r>
      </w:del>
      <w:commentRangeStart w:id="1492"/>
      <w:commentRangeStart w:id="1493"/>
      <w:r>
        <w:t xml:space="preserve"> </w:t>
      </w:r>
      <w:r w:rsidRPr="009D36F2">
        <w:rPr>
          <w:rStyle w:val="Literal"/>
          <w:rPrChange w:id="1494" w:author="Carol Nichols" w:date="2017-11-21T13:42:00Z">
            <w:rPr/>
          </w:rPrChange>
        </w:rPr>
        <w:t>search</w:t>
      </w:r>
      <w:commentRangeEnd w:id="1492"/>
      <w:ins w:id="1495" w:author="Carol Nichols" w:date="2017-11-21T13:42:00Z">
        <w:r w:rsidR="009D36F2" w:rsidRPr="009D36F2">
          <w:rPr>
            <w:rStyle w:val="Literal"/>
            <w:rPrChange w:id="1496" w:author="Carol Nichols" w:date="2017-11-21T13:42:00Z">
              <w:rPr/>
            </w:rPrChange>
          </w:rPr>
          <w:t>_case_insensitive</w:t>
        </w:r>
      </w:ins>
      <w:r w:rsidR="005550A1">
        <w:rPr>
          <w:rStyle w:val="CommentReference"/>
          <w:rFonts w:asciiTheme="minorHAnsi" w:eastAsiaTheme="minorHAnsi" w:hAnsiTheme="minorHAnsi" w:cstheme="minorBidi"/>
          <w:color w:val="auto"/>
        </w:rPr>
        <w:commentReference w:id="1492"/>
      </w:r>
      <w:commentRangeEnd w:id="1493"/>
      <w:r w:rsidR="003453F0">
        <w:rPr>
          <w:rStyle w:val="CommentReference"/>
          <w:rFonts w:asciiTheme="minorHAnsi" w:eastAsiaTheme="minorHAnsi" w:hAnsiTheme="minorHAnsi" w:cstheme="minorBidi"/>
          <w:color w:val="auto"/>
        </w:rPr>
        <w:commentReference w:id="1493"/>
      </w:r>
      <w:r>
        <w:t xml:space="preserve"> function</w:t>
      </w:r>
      <w:del w:id="1497" w:author="AnneMarieW" w:date="2017-10-27T09:59:00Z">
        <w:r w:rsidDel="005550A1">
          <w:delText>,</w:delText>
        </w:r>
      </w:del>
      <w:r>
        <w:t xml:space="preserve"> and rename our old test from </w:t>
      </w:r>
      <w:r>
        <w:rPr>
          <w:rStyle w:val="Literal"/>
        </w:rPr>
        <w:t>one_result</w:t>
      </w:r>
      <w:r>
        <w:t xml:space="preserve"> to </w:t>
      </w:r>
      <w:r>
        <w:rPr>
          <w:rStyle w:val="Literal"/>
        </w:rPr>
        <w:t>case_sensitive</w:t>
      </w:r>
      <w:r>
        <w:t xml:space="preserve"> to</w:t>
      </w:r>
      <w:del w:id="1498" w:author="AnneMarieW" w:date="2017-10-27T10:00:00Z">
        <w:r w:rsidDel="005550A1">
          <w:delText xml:space="preserve"> be clearer about</w:delText>
        </w:r>
      </w:del>
      <w:ins w:id="1499" w:author="AnneMarieW" w:date="2017-10-27T10:00:00Z">
        <w:r w:rsidR="005550A1">
          <w:t xml:space="preserve"> clarify</w:t>
        </w:r>
      </w:ins>
      <w:r>
        <w:t xml:space="preserve"> the differences between the two tests, as shown in Listing 12-20</w:t>
      </w:r>
      <w:ins w:id="1500" w:author="Carol Nichols" w:date="2017-11-21T13:43:00Z">
        <w:r w:rsidR="009739DD">
          <w:t>:</w:t>
        </w:r>
      </w:ins>
      <w:ins w:id="1501" w:author="AnneMarieW" w:date="2017-10-27T11:32:00Z">
        <w:del w:id="1502" w:author="Carol Nichols" w:date="2017-11-21T13:43:00Z">
          <w:r w:rsidR="00B15700" w:rsidDel="009739DD">
            <w:delText>.</w:delText>
          </w:r>
        </w:del>
      </w:ins>
      <w:del w:id="1503" w:author="AnneMarieW" w:date="2017-10-27T11:32:00Z">
        <w:r w:rsidDel="00B15700">
          <w:delText>:</w:delText>
        </w:r>
      </w:del>
    </w:p>
    <w:p w14:paraId="30135D44" w14:textId="77777777" w:rsidR="009C0D3F" w:rsidRDefault="00524B31">
      <w:pPr>
        <w:pStyle w:val="ProductionDirective"/>
      </w:pPr>
      <w:del w:id="1504" w:author="janelle" w:date="2017-11-16T15:24:00Z">
        <w:r w:rsidDel="00A54C72">
          <w:delText>Filename:</w:delText>
        </w:r>
      </w:del>
      <w:r>
        <w:t xml:space="preserve"> src/lib.rs</w:t>
      </w:r>
    </w:p>
    <w:p w14:paraId="71EDB4F8" w14:textId="77777777" w:rsidR="009C0D3F" w:rsidRDefault="00524B31">
      <w:pPr>
        <w:pStyle w:val="CodeA"/>
      </w:pPr>
      <w:r w:rsidRPr="006339C5">
        <w:rPr>
          <w:rStyle w:val="Literal-Gray"/>
        </w:rPr>
        <w:t>#[cfg(test)]</w:t>
      </w:r>
    </w:p>
    <w:p w14:paraId="474481EF" w14:textId="77777777" w:rsidR="009C0D3F" w:rsidRDefault="00524B31">
      <w:pPr>
        <w:pStyle w:val="CodeB"/>
      </w:pPr>
      <w:r w:rsidRPr="006339C5">
        <w:rPr>
          <w:rStyle w:val="Literal-Gray"/>
        </w:rPr>
        <w:t>mod test {</w:t>
      </w:r>
    </w:p>
    <w:p w14:paraId="2A3980C6" w14:textId="77777777" w:rsidR="009C0D3F" w:rsidRDefault="00524B31">
      <w:pPr>
        <w:pStyle w:val="CodeB"/>
      </w:pPr>
      <w:r w:rsidRPr="006339C5">
        <w:rPr>
          <w:rStyle w:val="Literal-Gray"/>
        </w:rPr>
        <w:t xml:space="preserve">  </w:t>
      </w:r>
      <w:r>
        <w:rPr>
          <w:rStyle w:val="Literal-Gray"/>
        </w:rPr>
        <w:t xml:space="preserve">  </w:t>
      </w:r>
      <w:r w:rsidRPr="006339C5">
        <w:rPr>
          <w:rStyle w:val="Literal-Gray"/>
        </w:rPr>
        <w:t>use super::*;</w:t>
      </w:r>
    </w:p>
    <w:p w14:paraId="7B0DE253" w14:textId="77777777" w:rsidR="009C0D3F" w:rsidRDefault="009C0D3F">
      <w:pPr>
        <w:pStyle w:val="CodeB"/>
        <w:rPr>
          <w:rStyle w:val="Literal-Gray"/>
        </w:rPr>
      </w:pPr>
    </w:p>
    <w:p w14:paraId="5EB08568" w14:textId="77777777" w:rsidR="009C0D3F" w:rsidRDefault="00524B31">
      <w:pPr>
        <w:pStyle w:val="CodeB"/>
      </w:pPr>
      <w:r>
        <w:rPr>
          <w:rStyle w:val="Literal-Gray"/>
        </w:rPr>
        <w:t xml:space="preserve">  </w:t>
      </w:r>
      <w:r w:rsidRPr="006339C5">
        <w:rPr>
          <w:rStyle w:val="Literal-Gray"/>
        </w:rPr>
        <w:t xml:space="preserve">  #[test]</w:t>
      </w:r>
    </w:p>
    <w:p w14:paraId="34FADF58" w14:textId="77777777" w:rsidR="009C0D3F" w:rsidRDefault="00524B31">
      <w:pPr>
        <w:pStyle w:val="CodeB"/>
      </w:pPr>
      <w:r>
        <w:t xml:space="preserve">    fn case_sensitive() {</w:t>
      </w:r>
    </w:p>
    <w:p w14:paraId="1756F06A" w14:textId="77777777" w:rsidR="009C0D3F" w:rsidRDefault="00524B31">
      <w:pPr>
        <w:pStyle w:val="CodeB"/>
      </w:pPr>
      <w:r>
        <w:rPr>
          <w:rStyle w:val="Literal-Gray"/>
        </w:rPr>
        <w:t xml:space="preserve">    </w:t>
      </w:r>
      <w:r w:rsidRPr="006339C5">
        <w:rPr>
          <w:rStyle w:val="Literal-Gray"/>
        </w:rPr>
        <w:t xml:space="preserve">    let query = "duct";</w:t>
      </w:r>
    </w:p>
    <w:p w14:paraId="7D51C3E2" w14:textId="77777777" w:rsidR="009C0D3F" w:rsidRDefault="00524B31">
      <w:pPr>
        <w:pStyle w:val="CodeB"/>
      </w:pPr>
      <w:r>
        <w:rPr>
          <w:rStyle w:val="Literal-Gray"/>
        </w:rPr>
        <w:t xml:space="preserve">    </w:t>
      </w:r>
      <w:r w:rsidRPr="006339C5">
        <w:rPr>
          <w:rStyle w:val="Literal-Gray"/>
        </w:rPr>
        <w:t xml:space="preserve">    let contents = "\</w:t>
      </w:r>
    </w:p>
    <w:p w14:paraId="44D4A9D7" w14:textId="77777777" w:rsidR="009C0D3F" w:rsidRDefault="00524B31">
      <w:pPr>
        <w:pStyle w:val="CodeB"/>
      </w:pPr>
      <w:r w:rsidRPr="006339C5">
        <w:rPr>
          <w:rStyle w:val="Literal-Gray"/>
        </w:rPr>
        <w:t>Rust:</w:t>
      </w:r>
    </w:p>
    <w:p w14:paraId="2D8476F2" w14:textId="77777777" w:rsidR="009C0D3F" w:rsidRDefault="00524B31">
      <w:pPr>
        <w:pStyle w:val="CodeB"/>
      </w:pPr>
      <w:r w:rsidRPr="006339C5">
        <w:rPr>
          <w:rStyle w:val="Literal-Gray"/>
        </w:rPr>
        <w:t>safe, fast, productive.</w:t>
      </w:r>
    </w:p>
    <w:p w14:paraId="4DD3F396" w14:textId="77777777" w:rsidR="009C0D3F" w:rsidRDefault="00524B31">
      <w:pPr>
        <w:pStyle w:val="CodeB"/>
      </w:pPr>
      <w:r w:rsidRPr="006339C5">
        <w:rPr>
          <w:rStyle w:val="Literal-Gray"/>
        </w:rPr>
        <w:t>Pick three.</w:t>
      </w:r>
    </w:p>
    <w:p w14:paraId="57349AE1" w14:textId="77777777" w:rsidR="009C0D3F" w:rsidRDefault="00524B31">
      <w:pPr>
        <w:pStyle w:val="CodeB"/>
      </w:pPr>
      <w:r>
        <w:t>Duct tape.";</w:t>
      </w:r>
    </w:p>
    <w:p w14:paraId="18269E54" w14:textId="77777777" w:rsidR="009C0D3F" w:rsidRDefault="009C0D3F">
      <w:pPr>
        <w:pStyle w:val="CodeB"/>
      </w:pPr>
    </w:p>
    <w:p w14:paraId="1C94C845" w14:textId="77777777" w:rsidR="009C0D3F" w:rsidRDefault="00524B31">
      <w:pPr>
        <w:pStyle w:val="CodeB"/>
      </w:pPr>
      <w:r w:rsidRPr="006339C5">
        <w:rPr>
          <w:rStyle w:val="Literal-Gray"/>
        </w:rPr>
        <w:t xml:space="preserve">    </w:t>
      </w:r>
      <w:r>
        <w:rPr>
          <w:rStyle w:val="Literal-Gray"/>
        </w:rPr>
        <w:t xml:space="preserve">    </w:t>
      </w:r>
      <w:r w:rsidRPr="006339C5">
        <w:rPr>
          <w:rStyle w:val="Literal-Gray"/>
        </w:rPr>
        <w:t>assert_eq!(</w:t>
      </w:r>
    </w:p>
    <w:p w14:paraId="12D3CB0C" w14:textId="77777777" w:rsidR="009C0D3F" w:rsidRDefault="00524B31">
      <w:pPr>
        <w:pStyle w:val="CodeB"/>
      </w:pPr>
      <w:r w:rsidRPr="006339C5">
        <w:rPr>
          <w:rStyle w:val="Literal-Gray"/>
        </w:rPr>
        <w:t xml:space="preserve">    </w:t>
      </w:r>
      <w:r>
        <w:rPr>
          <w:rStyle w:val="Literal-Gray"/>
        </w:rPr>
        <w:t xml:space="preserve">      </w:t>
      </w:r>
      <w:r w:rsidRPr="006339C5">
        <w:rPr>
          <w:rStyle w:val="Literal-Gray"/>
        </w:rPr>
        <w:t xml:space="preserve">  vec!["safe, fast, productive."],</w:t>
      </w:r>
    </w:p>
    <w:p w14:paraId="622145E0" w14:textId="77777777" w:rsidR="009C0D3F" w:rsidRDefault="00524B31">
      <w:pPr>
        <w:pStyle w:val="CodeB"/>
      </w:pPr>
      <w:r w:rsidRPr="006339C5">
        <w:rPr>
          <w:rStyle w:val="Literal-Gray"/>
        </w:rPr>
        <w:t xml:space="preserve">    </w:t>
      </w:r>
      <w:r>
        <w:rPr>
          <w:rStyle w:val="Literal-Gray"/>
        </w:rPr>
        <w:t xml:space="preserve">      </w:t>
      </w:r>
      <w:r w:rsidRPr="006339C5">
        <w:rPr>
          <w:rStyle w:val="Literal-Gray"/>
        </w:rPr>
        <w:t xml:space="preserve">  search(query, contents)</w:t>
      </w:r>
    </w:p>
    <w:p w14:paraId="31829D42" w14:textId="77777777" w:rsidR="009C0D3F" w:rsidRDefault="00524B31">
      <w:pPr>
        <w:pStyle w:val="CodeB"/>
      </w:pPr>
      <w:r w:rsidRPr="006339C5">
        <w:rPr>
          <w:rStyle w:val="Literal-Gray"/>
        </w:rPr>
        <w:t xml:space="preserve">    </w:t>
      </w:r>
      <w:r>
        <w:rPr>
          <w:rStyle w:val="Literal-Gray"/>
        </w:rPr>
        <w:t xml:space="preserve">    </w:t>
      </w:r>
      <w:r w:rsidRPr="006339C5">
        <w:rPr>
          <w:rStyle w:val="Literal-Gray"/>
        </w:rPr>
        <w:t>);</w:t>
      </w:r>
    </w:p>
    <w:p w14:paraId="7AD7C29E" w14:textId="77777777" w:rsidR="009C0D3F" w:rsidRDefault="00524B31">
      <w:pPr>
        <w:pStyle w:val="CodeB"/>
      </w:pPr>
      <w:r w:rsidRPr="006339C5">
        <w:rPr>
          <w:rStyle w:val="Literal-Gray"/>
        </w:rPr>
        <w:t xml:space="preserve">  </w:t>
      </w:r>
      <w:r>
        <w:rPr>
          <w:rStyle w:val="Literal-Gray"/>
        </w:rPr>
        <w:t xml:space="preserve">  </w:t>
      </w:r>
      <w:r w:rsidRPr="006339C5">
        <w:rPr>
          <w:rStyle w:val="Literal-Gray"/>
        </w:rPr>
        <w:t>}</w:t>
      </w:r>
    </w:p>
    <w:p w14:paraId="425218D7" w14:textId="77777777" w:rsidR="009C0D3F" w:rsidRDefault="009C0D3F">
      <w:pPr>
        <w:pStyle w:val="CodeB"/>
        <w:rPr>
          <w:rStyle w:val="Literal-Gray"/>
        </w:rPr>
      </w:pPr>
    </w:p>
    <w:p w14:paraId="628FCA3E" w14:textId="77777777" w:rsidR="009C0D3F" w:rsidRDefault="00524B31">
      <w:pPr>
        <w:pStyle w:val="CodeB"/>
      </w:pPr>
      <w:r>
        <w:t xml:space="preserve">    #[test]</w:t>
      </w:r>
    </w:p>
    <w:p w14:paraId="414E9A12" w14:textId="77777777" w:rsidR="009C0D3F" w:rsidRDefault="00524B31">
      <w:pPr>
        <w:pStyle w:val="CodeB"/>
      </w:pPr>
      <w:r>
        <w:t xml:space="preserve">    fn case_insensitive() {</w:t>
      </w:r>
    </w:p>
    <w:p w14:paraId="7F796D71" w14:textId="77777777" w:rsidR="009C0D3F" w:rsidRDefault="00524B31">
      <w:pPr>
        <w:pStyle w:val="CodeB"/>
      </w:pPr>
      <w:r>
        <w:t xml:space="preserve">        let query = "rUsT";</w:t>
      </w:r>
    </w:p>
    <w:p w14:paraId="70687E23" w14:textId="77777777" w:rsidR="009C0D3F" w:rsidRDefault="00524B31">
      <w:pPr>
        <w:pStyle w:val="CodeB"/>
      </w:pPr>
      <w:r>
        <w:t xml:space="preserve">        let contents = "\</w:t>
      </w:r>
    </w:p>
    <w:p w14:paraId="73BBE8BE" w14:textId="77777777" w:rsidR="009C0D3F" w:rsidRDefault="00524B31">
      <w:pPr>
        <w:pStyle w:val="CodeB"/>
      </w:pPr>
      <w:r>
        <w:t>Rust:</w:t>
      </w:r>
    </w:p>
    <w:p w14:paraId="0ADCADBF" w14:textId="77777777" w:rsidR="009C0D3F" w:rsidRDefault="00524B31">
      <w:pPr>
        <w:pStyle w:val="CodeB"/>
      </w:pPr>
      <w:r>
        <w:t>safe, fast, productive.</w:t>
      </w:r>
    </w:p>
    <w:p w14:paraId="4F024171" w14:textId="77777777" w:rsidR="009C0D3F" w:rsidRDefault="00524B31">
      <w:pPr>
        <w:pStyle w:val="CodeB"/>
      </w:pPr>
      <w:r>
        <w:t>Pick three.</w:t>
      </w:r>
    </w:p>
    <w:p w14:paraId="249569B7" w14:textId="77777777" w:rsidR="009C0D3F" w:rsidRDefault="00524B31">
      <w:pPr>
        <w:pStyle w:val="CodeB"/>
      </w:pPr>
      <w:r>
        <w:t>Trust me.";</w:t>
      </w:r>
    </w:p>
    <w:p w14:paraId="130546E8" w14:textId="77777777" w:rsidR="009C0D3F" w:rsidRDefault="009C0D3F">
      <w:pPr>
        <w:pStyle w:val="CodeB"/>
      </w:pPr>
    </w:p>
    <w:p w14:paraId="4C7DF950" w14:textId="77777777" w:rsidR="009C0D3F" w:rsidRDefault="00524B31">
      <w:pPr>
        <w:pStyle w:val="CodeB"/>
      </w:pPr>
      <w:r>
        <w:t xml:space="preserve">        assert_eq!(</w:t>
      </w:r>
    </w:p>
    <w:p w14:paraId="17D25366" w14:textId="77777777" w:rsidR="009C0D3F" w:rsidRDefault="00524B31">
      <w:pPr>
        <w:pStyle w:val="CodeB"/>
      </w:pPr>
      <w:r>
        <w:t xml:space="preserve">            vec!["Rust:", "Trust me."],</w:t>
      </w:r>
    </w:p>
    <w:p w14:paraId="7AD621A7" w14:textId="77777777" w:rsidR="009C0D3F" w:rsidRDefault="00524B31">
      <w:pPr>
        <w:pStyle w:val="CodeB"/>
      </w:pPr>
      <w:r>
        <w:lastRenderedPageBreak/>
        <w:t xml:space="preserve">            search_case_insensitive(query, contents)</w:t>
      </w:r>
    </w:p>
    <w:p w14:paraId="03D60D51" w14:textId="77777777" w:rsidR="009C0D3F" w:rsidRDefault="00524B31">
      <w:pPr>
        <w:pStyle w:val="CodeB"/>
      </w:pPr>
      <w:r>
        <w:t xml:space="preserve">        );</w:t>
      </w:r>
    </w:p>
    <w:p w14:paraId="45C98377" w14:textId="77777777" w:rsidR="009C0D3F" w:rsidRDefault="00524B31">
      <w:pPr>
        <w:pStyle w:val="CodeB"/>
      </w:pPr>
      <w:r>
        <w:t xml:space="preserve">    }</w:t>
      </w:r>
    </w:p>
    <w:p w14:paraId="5EC5380E" w14:textId="77777777" w:rsidR="009C0D3F" w:rsidRDefault="00524B31" w:rsidP="00F478EC">
      <w:pPr>
        <w:pStyle w:val="CodeC"/>
      </w:pPr>
      <w:r>
        <w:t>}</w:t>
      </w:r>
    </w:p>
    <w:p w14:paraId="4F046A65" w14:textId="77777777" w:rsidR="009C0D3F" w:rsidRDefault="00524B31">
      <w:pPr>
        <w:pStyle w:val="Listing"/>
      </w:pPr>
      <w:r>
        <w:t>Listing 12-20: Adding a new failing test for the case</w:t>
      </w:r>
      <w:ins w:id="1505" w:author="AnneMarieW" w:date="2017-10-27T10:01:00Z">
        <w:r w:rsidR="005550A1">
          <w:t>-</w:t>
        </w:r>
      </w:ins>
      <w:del w:id="1506" w:author="AnneMarieW" w:date="2017-10-27T10:01:00Z">
        <w:r w:rsidDel="005550A1">
          <w:delText xml:space="preserve"> </w:delText>
        </w:r>
      </w:del>
      <w:r>
        <w:t>insensitive function we’re about to add</w:t>
      </w:r>
    </w:p>
    <w:p w14:paraId="77728173" w14:textId="77777777" w:rsidR="009C0D3F" w:rsidRDefault="00524B31" w:rsidP="000B47BE">
      <w:pPr>
        <w:pStyle w:val="Body"/>
      </w:pPr>
      <w:r>
        <w:t xml:space="preserve">Note that we’ve edited the old test’s </w:t>
      </w:r>
      <w:r>
        <w:rPr>
          <w:rStyle w:val="Literal"/>
        </w:rPr>
        <w:t>contents</w:t>
      </w:r>
      <w:r>
        <w:t xml:space="preserve"> too. We</w:t>
      </w:r>
      <w:r w:rsidR="00A0595D">
        <w:t>’</w:t>
      </w:r>
      <w:r>
        <w:t xml:space="preserve">ve added a new line with the text </w:t>
      </w:r>
      <w:r w:rsidRPr="0089724B">
        <w:rPr>
          <w:rStyle w:val="Literal"/>
        </w:rPr>
        <w:t>“Duct tape”</w:t>
      </w:r>
      <w:del w:id="1507" w:author="AnneMarieW" w:date="2017-10-27T10:02:00Z">
        <w:r w:rsidDel="005550A1">
          <w:delText>, with</w:delText>
        </w:r>
      </w:del>
      <w:ins w:id="1508" w:author="AnneMarieW" w:date="2017-10-27T10:02:00Z">
        <w:r w:rsidR="005550A1">
          <w:t xml:space="preserve"> using</w:t>
        </w:r>
      </w:ins>
      <w:r>
        <w:t xml:space="preserve"> a capital D</w:t>
      </w:r>
      <w:del w:id="1509" w:author="AnneMarieW" w:date="2017-10-27T10:02:00Z">
        <w:r w:rsidDel="005550A1">
          <w:delText>,</w:delText>
        </w:r>
      </w:del>
      <w:r>
        <w:t xml:space="preserve"> that shouldn’t match the query “duct” when we’re searching in a case</w:t>
      </w:r>
      <w:ins w:id="1510" w:author="AnneMarieW" w:date="2017-10-27T10:02:00Z">
        <w:r w:rsidR="005550A1">
          <w:t>-</w:t>
        </w:r>
      </w:ins>
      <w:del w:id="1511" w:author="AnneMarieW" w:date="2017-10-27T10:02:00Z">
        <w:r w:rsidDel="005550A1">
          <w:delText xml:space="preserve"> </w:delText>
        </w:r>
      </w:del>
      <w:r>
        <w:t>sensitive manner. Changing the old test in this way helps ensure that we don’t accidentally break the case</w:t>
      </w:r>
      <w:ins w:id="1512" w:author="AnneMarieW" w:date="2017-10-27T10:02:00Z">
        <w:r w:rsidR="005550A1">
          <w:t>-</w:t>
        </w:r>
      </w:ins>
      <w:del w:id="1513" w:author="AnneMarieW" w:date="2017-10-27T10:02:00Z">
        <w:r w:rsidDel="005550A1">
          <w:delText xml:space="preserve"> </w:delText>
        </w:r>
      </w:del>
      <w:r>
        <w:t>sensitive search functionality that we’ve already implemented</w:t>
      </w:r>
      <w:del w:id="1514" w:author="AnneMarieW" w:date="2017-10-27T10:03:00Z">
        <w:r w:rsidDel="005550A1">
          <w:delText>;</w:delText>
        </w:r>
      </w:del>
      <w:ins w:id="1515" w:author="AnneMarieW" w:date="2017-10-27T10:03:00Z">
        <w:r w:rsidR="005550A1">
          <w:t>.</w:t>
        </w:r>
      </w:ins>
      <w:r>
        <w:t xml:space="preserve"> </w:t>
      </w:r>
      <w:del w:id="1516" w:author="AnneMarieW" w:date="2017-10-27T10:03:00Z">
        <w:r w:rsidDel="005550A1">
          <w:delText>t</w:delText>
        </w:r>
      </w:del>
      <w:ins w:id="1517" w:author="AnneMarieW" w:date="2017-10-27T10:03:00Z">
        <w:r w:rsidR="005550A1">
          <w:t>T</w:t>
        </w:r>
      </w:ins>
      <w:r>
        <w:t>his test should pass now and should continue to pass as we work on the case</w:t>
      </w:r>
      <w:ins w:id="1518" w:author="AnneMarieW" w:date="2017-10-27T10:03:00Z">
        <w:r w:rsidR="005550A1">
          <w:t>-</w:t>
        </w:r>
      </w:ins>
      <w:del w:id="1519" w:author="AnneMarieW" w:date="2017-10-27T10:03:00Z">
        <w:r w:rsidDel="005550A1">
          <w:delText xml:space="preserve"> </w:delText>
        </w:r>
      </w:del>
      <w:r>
        <w:t>insensitive search.</w:t>
      </w:r>
    </w:p>
    <w:p w14:paraId="7EDD1408" w14:textId="77777777" w:rsidR="009C0D3F" w:rsidRDefault="00524B31" w:rsidP="000B47BE">
      <w:pPr>
        <w:pStyle w:val="Body"/>
      </w:pPr>
      <w:r>
        <w:t>The new test for the case</w:t>
      </w:r>
      <w:del w:id="1520" w:author="AnneMarieW" w:date="2017-10-27T10:03:00Z">
        <w:r w:rsidDel="005550A1">
          <w:delText xml:space="preserve"> </w:delText>
        </w:r>
      </w:del>
      <w:ins w:id="1521" w:author="AnneMarieW" w:date="2017-10-27T10:03:00Z">
        <w:r w:rsidR="005550A1">
          <w:t>-</w:t>
        </w:r>
      </w:ins>
      <w:r>
        <w:rPr>
          <w:rStyle w:val="EmphasisItalic"/>
        </w:rPr>
        <w:t>insensitive</w:t>
      </w:r>
      <w:r>
        <w:t xml:space="preserve"> search uses “rUsT” as its query. In the </w:t>
      </w:r>
      <w:r>
        <w:rPr>
          <w:rStyle w:val="Literal"/>
        </w:rPr>
        <w:t>search_case_insensitive</w:t>
      </w:r>
      <w:r>
        <w:t xml:space="preserve"> function we’re </w:t>
      </w:r>
      <w:del w:id="1522" w:author="AnneMarieW" w:date="2017-10-27T10:05:00Z">
        <w:r w:rsidDel="005550A1">
          <w:delText xml:space="preserve">going </w:delText>
        </w:r>
      </w:del>
      <w:ins w:id="1523" w:author="AnneMarieW" w:date="2017-10-27T10:05:00Z">
        <w:r w:rsidR="005550A1">
          <w:t xml:space="preserve">about </w:t>
        </w:r>
      </w:ins>
      <w:r>
        <w:t xml:space="preserve">to add, the query “rUsT” should match </w:t>
      </w:r>
      <w:del w:id="1524" w:author="AnneMarieW" w:date="2017-10-27T10:04:00Z">
        <w:r w:rsidDel="005550A1">
          <w:delText xml:space="preserve">both </w:delText>
        </w:r>
      </w:del>
      <w:r>
        <w:t>the line containing “Rust:” with a capital R and also the line “Trust me.” even though both</w:t>
      </w:r>
      <w:del w:id="1525" w:author="AnneMarieW" w:date="2017-10-27T10:05:00Z">
        <w:r w:rsidDel="00D9149A">
          <w:delText xml:space="preserve"> of those</w:delText>
        </w:r>
      </w:del>
      <w:r>
        <w:t xml:space="preserve"> have different casing than the query. This is our failing test, and it will fail to compile because we haven’t yet defined the </w:t>
      </w:r>
      <w:r>
        <w:rPr>
          <w:rStyle w:val="Literal"/>
        </w:rPr>
        <w:t>search_case_insensitive</w:t>
      </w:r>
      <w:r>
        <w:t xml:space="preserve"> function. Feel free to add a skeleton implementation that always returns an empty vector</w:t>
      </w:r>
      <w:ins w:id="1526" w:author="AnneMarieW" w:date="2017-10-27T10:06:00Z">
        <w:r w:rsidR="005679C6">
          <w:t>,</w:t>
        </w:r>
      </w:ins>
      <w:r>
        <w:t xml:space="preserve"> </w:t>
      </w:r>
      <w:del w:id="1527" w:author="AnneMarieW" w:date="2017-10-27T10:06:00Z">
        <w:r w:rsidDel="00D9149A">
          <w:delText xml:space="preserve">in the same </w:delText>
        </w:r>
      </w:del>
      <w:ins w:id="1528" w:author="AnneMarieW" w:date="2017-10-27T10:06:00Z">
        <w:r w:rsidR="00D9149A">
          <w:t xml:space="preserve">similar to the </w:t>
        </w:r>
      </w:ins>
      <w:r>
        <w:t xml:space="preserve">way </w:t>
      </w:r>
      <w:del w:id="1529" w:author="AnneMarieW" w:date="2017-10-27T10:06:00Z">
        <w:r w:rsidDel="00D9149A">
          <w:delText xml:space="preserve">that </w:delText>
        </w:r>
      </w:del>
      <w:r>
        <w:t xml:space="preserve">we did for the </w:t>
      </w:r>
      <w:r>
        <w:rPr>
          <w:rStyle w:val="Literal"/>
        </w:rPr>
        <w:t>search</w:t>
      </w:r>
      <w:r>
        <w:t xml:space="preserve"> function in Listing 12-16</w:t>
      </w:r>
      <w:del w:id="1530" w:author="AnneMarieW" w:date="2017-10-27T10:06:00Z">
        <w:r w:rsidDel="00D9149A">
          <w:delText xml:space="preserve"> in order</w:delText>
        </w:r>
      </w:del>
      <w:r>
        <w:t xml:space="preserve"> to see the test compile and fail.</w:t>
      </w:r>
    </w:p>
    <w:p w14:paraId="02566F78" w14:textId="77777777" w:rsidR="009C0D3F" w:rsidRPr="0089724B" w:rsidRDefault="00524B31">
      <w:pPr>
        <w:pStyle w:val="HeadB"/>
      </w:pPr>
      <w:bookmarkStart w:id="1531" w:name="implementing-the-`search_case_insensitiv"/>
      <w:bookmarkStart w:id="1532" w:name="_Toc486341798"/>
      <w:bookmarkStart w:id="1533" w:name="_Toc496541067"/>
      <w:bookmarkEnd w:id="1531"/>
      <w:r w:rsidRPr="0089724B">
        <w:t xml:space="preserve">Implementing the </w:t>
      </w:r>
      <w:r w:rsidRPr="007E3E20">
        <w:rPr>
          <w:rStyle w:val="Literal"/>
          <w:rPrChange w:id="1534" w:author="Carol Nichols" w:date="2017-11-21T13:47:00Z">
            <w:rPr/>
          </w:rPrChange>
        </w:rPr>
        <w:t>search_case_insensitive</w:t>
      </w:r>
      <w:r w:rsidRPr="0089724B">
        <w:t xml:space="preserve"> </w:t>
      </w:r>
      <w:bookmarkEnd w:id="1532"/>
      <w:r w:rsidRPr="0089724B">
        <w:t>Function</w:t>
      </w:r>
      <w:bookmarkEnd w:id="1533"/>
    </w:p>
    <w:p w14:paraId="48FF0C1C" w14:textId="3AB21217" w:rsidR="009C0D3F" w:rsidRDefault="00524B31" w:rsidP="0089724B">
      <w:pPr>
        <w:pStyle w:val="BodyFirst"/>
      </w:pPr>
      <w:r>
        <w:t xml:space="preserve">The </w:t>
      </w:r>
      <w:r>
        <w:rPr>
          <w:rStyle w:val="Literal"/>
        </w:rPr>
        <w:t>search_case_insensitive</w:t>
      </w:r>
      <w:r>
        <w:t xml:space="preserve"> function, shown in Listing 12-21, will be almost the same as the </w:t>
      </w:r>
      <w:r>
        <w:rPr>
          <w:rStyle w:val="Literal"/>
        </w:rPr>
        <w:t>search</w:t>
      </w:r>
      <w:r>
        <w:t xml:space="preserve"> function. The only difference is that we’ll lowercase the </w:t>
      </w:r>
      <w:r>
        <w:rPr>
          <w:rStyle w:val="Literal"/>
        </w:rPr>
        <w:t>query</w:t>
      </w:r>
      <w:r>
        <w:t xml:space="preserve"> and each </w:t>
      </w:r>
      <w:r>
        <w:rPr>
          <w:rStyle w:val="Literal"/>
        </w:rPr>
        <w:t>line</w:t>
      </w:r>
      <w:r>
        <w:t xml:space="preserve"> so </w:t>
      </w:r>
      <w:del w:id="1535" w:author="AnneMarieW" w:date="2017-10-27T10:07:00Z">
        <w:r w:rsidDel="005679C6">
          <w:delText xml:space="preserve">that </w:delText>
        </w:r>
      </w:del>
      <w:r>
        <w:t>whatever the case of the input arguments, they</w:t>
      </w:r>
      <w:del w:id="1536" w:author="AnneMarieW" w:date="2017-10-27T10:07:00Z">
        <w:r w:rsidDel="005679C6">
          <w:delText xml:space="preserve"> wi</w:delText>
        </w:r>
      </w:del>
      <w:ins w:id="1537" w:author="AnneMarieW" w:date="2017-10-27T10:07:00Z">
        <w:r w:rsidR="005679C6">
          <w:t>’</w:t>
        </w:r>
      </w:ins>
      <w:r>
        <w:t>ll be the same case when we check whether the line contains the query</w:t>
      </w:r>
      <w:ins w:id="1538" w:author="Carol Nichols" w:date="2017-11-21T13:47:00Z">
        <w:r w:rsidR="005F4C31">
          <w:t>:</w:t>
        </w:r>
      </w:ins>
      <w:del w:id="1539" w:author="Carol Nichols" w:date="2017-11-21T13:47:00Z">
        <w:r w:rsidDel="005F4C31">
          <w:delText>.</w:delText>
        </w:r>
      </w:del>
    </w:p>
    <w:p w14:paraId="7B806CE1" w14:textId="77777777" w:rsidR="009C0D3F" w:rsidRDefault="00524B31">
      <w:pPr>
        <w:pStyle w:val="ProductionDirective"/>
      </w:pPr>
      <w:del w:id="1540" w:author="janelle" w:date="2017-11-16T15:30:00Z">
        <w:r w:rsidDel="007D3246">
          <w:delText xml:space="preserve">Filename: </w:delText>
        </w:r>
      </w:del>
      <w:r>
        <w:t>src/lib.rs</w:t>
      </w:r>
    </w:p>
    <w:p w14:paraId="08DDFB5D" w14:textId="77777777" w:rsidR="009C0D3F" w:rsidRDefault="00524B31">
      <w:pPr>
        <w:pStyle w:val="CodeA"/>
      </w:pPr>
      <w:r>
        <w:t>fn search_case_insensitive&lt;'a&gt;(query: &amp;str, contents: &amp;'a str) -&gt; Vec&lt;&amp;'a str&gt; {</w:t>
      </w:r>
    </w:p>
    <w:p w14:paraId="4700C992" w14:textId="77777777" w:rsidR="009C0D3F" w:rsidRDefault="00524B31">
      <w:pPr>
        <w:pStyle w:val="CodeB"/>
      </w:pPr>
      <w:r>
        <w:t xml:space="preserve">    let query = query.to_lowercase();</w:t>
      </w:r>
    </w:p>
    <w:p w14:paraId="0441B504" w14:textId="77777777" w:rsidR="009C0D3F" w:rsidRDefault="00524B31">
      <w:pPr>
        <w:pStyle w:val="CodeB"/>
      </w:pPr>
      <w:r>
        <w:t xml:space="preserve">    let mut results = Vec::new();</w:t>
      </w:r>
    </w:p>
    <w:p w14:paraId="67CA1F29" w14:textId="77777777" w:rsidR="009C0D3F" w:rsidRDefault="009C0D3F">
      <w:pPr>
        <w:pStyle w:val="CodeB"/>
      </w:pPr>
    </w:p>
    <w:p w14:paraId="501A5763" w14:textId="77777777" w:rsidR="009C0D3F" w:rsidRDefault="00524B31">
      <w:pPr>
        <w:pStyle w:val="CodeB"/>
      </w:pPr>
      <w:r>
        <w:t xml:space="preserve">    for line in contents.lines() {</w:t>
      </w:r>
    </w:p>
    <w:p w14:paraId="1D975599" w14:textId="77777777" w:rsidR="009C0D3F" w:rsidRDefault="00524B31">
      <w:pPr>
        <w:pStyle w:val="CodeB"/>
      </w:pPr>
      <w:r>
        <w:t xml:space="preserve">        if line.to_lowercase().contains(&amp;query) {</w:t>
      </w:r>
    </w:p>
    <w:p w14:paraId="51BB7FE2" w14:textId="77777777" w:rsidR="009C0D3F" w:rsidRDefault="00524B31">
      <w:pPr>
        <w:pStyle w:val="CodeB"/>
      </w:pPr>
      <w:r>
        <w:t xml:space="preserve">            results.push(line);</w:t>
      </w:r>
    </w:p>
    <w:p w14:paraId="2125EEE0" w14:textId="77777777" w:rsidR="009C0D3F" w:rsidRDefault="00524B31">
      <w:pPr>
        <w:pStyle w:val="CodeB"/>
      </w:pPr>
      <w:r>
        <w:t xml:space="preserve">        }</w:t>
      </w:r>
    </w:p>
    <w:p w14:paraId="4749BED2" w14:textId="77777777" w:rsidR="009C0D3F" w:rsidRDefault="00524B31">
      <w:pPr>
        <w:pStyle w:val="CodeB"/>
      </w:pPr>
      <w:r>
        <w:lastRenderedPageBreak/>
        <w:t xml:space="preserve">    }</w:t>
      </w:r>
    </w:p>
    <w:p w14:paraId="732A6803" w14:textId="77777777" w:rsidR="009C0D3F" w:rsidRDefault="009C0D3F">
      <w:pPr>
        <w:pStyle w:val="CodeB"/>
      </w:pPr>
    </w:p>
    <w:p w14:paraId="3CE5203E" w14:textId="77777777" w:rsidR="009C0D3F" w:rsidRDefault="00524B31">
      <w:pPr>
        <w:pStyle w:val="CodeB"/>
      </w:pPr>
      <w:r>
        <w:t xml:space="preserve">    results</w:t>
      </w:r>
    </w:p>
    <w:p w14:paraId="3D12CCC1" w14:textId="77777777" w:rsidR="009C0D3F" w:rsidRDefault="00524B31" w:rsidP="00F478EC">
      <w:pPr>
        <w:pStyle w:val="CodeC"/>
      </w:pPr>
      <w:r>
        <w:t>}</w:t>
      </w:r>
    </w:p>
    <w:p w14:paraId="1545E6FA" w14:textId="77777777" w:rsidR="009C0D3F" w:rsidRDefault="00524B31">
      <w:pPr>
        <w:pStyle w:val="Listing"/>
      </w:pPr>
      <w:r>
        <w:t xml:space="preserve">Listing 12-21: Defining the </w:t>
      </w:r>
      <w:r w:rsidR="00890D17" w:rsidRPr="00890D17">
        <w:rPr>
          <w:rStyle w:val="LiteralCaption"/>
          <w:rPrChange w:id="1541" w:author="janelle" w:date="2017-10-24T10:53:00Z">
            <w:rPr>
              <w:rStyle w:val="Literal"/>
            </w:rPr>
          </w:rPrChange>
        </w:rPr>
        <w:t>search_case_insensitive</w:t>
      </w:r>
      <w:r>
        <w:t xml:space="preserve"> function to lowercase </w:t>
      </w:r>
      <w:del w:id="1542" w:author="AnneMarieW" w:date="2017-10-27T10:08:00Z">
        <w:r w:rsidDel="008033FD">
          <w:delText xml:space="preserve">both </w:delText>
        </w:r>
      </w:del>
      <w:r>
        <w:t xml:space="preserve">the query and the line before comparing them </w:t>
      </w:r>
    </w:p>
    <w:p w14:paraId="35BAB6A6" w14:textId="77777777" w:rsidR="009C0D3F" w:rsidRDefault="00524B31" w:rsidP="000B47BE">
      <w:pPr>
        <w:pStyle w:val="Body"/>
      </w:pPr>
      <w:r>
        <w:t xml:space="preserve">First, we lowercase the </w:t>
      </w:r>
      <w:r>
        <w:rPr>
          <w:rStyle w:val="Literal"/>
        </w:rPr>
        <w:t>query</w:t>
      </w:r>
      <w:r>
        <w:t xml:space="preserve"> string</w:t>
      </w:r>
      <w:del w:id="1543" w:author="AnneMarieW" w:date="2017-10-27T10:09:00Z">
        <w:r w:rsidDel="008033FD">
          <w:delText>,</w:delText>
        </w:r>
      </w:del>
      <w:r>
        <w:t xml:space="preserve"> and store it in a shadowed variable with the same name. Calling </w:t>
      </w:r>
      <w:r>
        <w:rPr>
          <w:rStyle w:val="Literal"/>
        </w:rPr>
        <w:t>to_lowercase</w:t>
      </w:r>
      <w:r>
        <w:t xml:space="preserve"> on the query is necessary so</w:t>
      </w:r>
      <w:del w:id="1544" w:author="AnneMarieW" w:date="2017-10-27T10:09:00Z">
        <w:r w:rsidDel="008033FD">
          <w:delText xml:space="preserve"> that</w:delText>
        </w:r>
      </w:del>
      <w:r>
        <w:t xml:space="preserve"> no matter </w:t>
      </w:r>
      <w:del w:id="1545" w:author="AnneMarieW" w:date="2017-10-27T10:09:00Z">
        <w:r w:rsidDel="008033FD">
          <w:delText>if</w:delText>
        </w:r>
      </w:del>
      <w:ins w:id="1546" w:author="AnneMarieW" w:date="2017-10-27T10:09:00Z">
        <w:r w:rsidR="008033FD">
          <w:t>whether</w:t>
        </w:r>
      </w:ins>
      <w:r>
        <w:t xml:space="preserve"> the user’s query is “rust”, “RUST”, “Rust”, or “rUsT”, we’ll treat the query as if it was “rust” and be insensitive to the case.</w:t>
      </w:r>
    </w:p>
    <w:p w14:paraId="56FDD020" w14:textId="77777777" w:rsidR="009C0D3F" w:rsidRDefault="00524B31" w:rsidP="000B47BE">
      <w:pPr>
        <w:pStyle w:val="Body"/>
      </w:pPr>
      <w:r>
        <w:t xml:space="preserve">Note that </w:t>
      </w:r>
      <w:r>
        <w:rPr>
          <w:rStyle w:val="Literal"/>
        </w:rPr>
        <w:t>query</w:t>
      </w:r>
      <w:r>
        <w:t xml:space="preserve"> is now a </w:t>
      </w:r>
      <w:r>
        <w:rPr>
          <w:rStyle w:val="Literal"/>
        </w:rPr>
        <w:t>String</w:t>
      </w:r>
      <w:r>
        <w:t xml:space="preserve"> rather than a string</w:t>
      </w:r>
      <w:r>
        <w:rPr>
          <w:rFonts w:eastAsia="Microsoft YaHei"/>
        </w:rPr>
        <w:t xml:space="preserve"> </w:t>
      </w:r>
      <w:r>
        <w:t xml:space="preserve">slice, because calling </w:t>
      </w:r>
      <w:r>
        <w:rPr>
          <w:rStyle w:val="Literal"/>
        </w:rPr>
        <w:t>to_lowercase</w:t>
      </w:r>
      <w:r>
        <w:t xml:space="preserve"> creates new data rather than referencing existing data. Say the query is “rUsT”, as an example: that string slice does</w:t>
      </w:r>
      <w:del w:id="1547" w:author="AnneMarieW" w:date="2017-10-27T10:10:00Z">
        <w:r w:rsidDel="002E7EC3">
          <w:delText xml:space="preserve"> </w:delText>
        </w:r>
      </w:del>
      <w:r>
        <w:t>n</w:t>
      </w:r>
      <w:del w:id="1548" w:author="AnneMarieW" w:date="2017-10-27T10:10:00Z">
        <w:r w:rsidDel="002E7EC3">
          <w:delText>o</w:delText>
        </w:r>
      </w:del>
      <w:ins w:id="1549" w:author="AnneMarieW" w:date="2017-10-27T10:10:00Z">
        <w:r w:rsidR="002E7EC3">
          <w:t>’</w:t>
        </w:r>
      </w:ins>
      <w:r>
        <w:t xml:space="preserve">t contain a lowercase “u” or “t” for us to use, so we have to allocate a new </w:t>
      </w:r>
      <w:r>
        <w:rPr>
          <w:rStyle w:val="Literal"/>
        </w:rPr>
        <w:t>String</w:t>
      </w:r>
      <w:r>
        <w:t xml:space="preserve"> containing “rust”. When we pass </w:t>
      </w:r>
      <w:r>
        <w:rPr>
          <w:rStyle w:val="Literal"/>
        </w:rPr>
        <w:t>query</w:t>
      </w:r>
      <w:r>
        <w:t xml:space="preserve"> as an argument to the </w:t>
      </w:r>
      <w:r>
        <w:rPr>
          <w:rStyle w:val="Literal"/>
        </w:rPr>
        <w:t>contains</w:t>
      </w:r>
      <w:r>
        <w:t xml:space="preserve"> method now, we need to add an ampersand because the signature of </w:t>
      </w:r>
      <w:r>
        <w:rPr>
          <w:rStyle w:val="Literal"/>
        </w:rPr>
        <w:t>contains</w:t>
      </w:r>
      <w:r>
        <w:t xml:space="preserve"> is defined to take a string slice.</w:t>
      </w:r>
    </w:p>
    <w:p w14:paraId="622642F3" w14:textId="77777777" w:rsidR="009C0D3F" w:rsidRDefault="00524B31" w:rsidP="000B47BE">
      <w:pPr>
        <w:pStyle w:val="Body"/>
      </w:pPr>
      <w:r>
        <w:t xml:space="preserve">Next, we add a call to </w:t>
      </w:r>
      <w:r>
        <w:rPr>
          <w:rStyle w:val="Literal"/>
        </w:rPr>
        <w:t>to_lowercase</w:t>
      </w:r>
      <w:r>
        <w:t xml:space="preserve"> on each </w:t>
      </w:r>
      <w:r>
        <w:rPr>
          <w:rStyle w:val="Literal"/>
        </w:rPr>
        <w:t>line</w:t>
      </w:r>
      <w:r>
        <w:t xml:space="preserve"> before we check </w:t>
      </w:r>
      <w:del w:id="1550" w:author="AnneMarieW" w:date="2017-10-27T10:12:00Z">
        <w:r w:rsidDel="00AE25F8">
          <w:delText>if</w:delText>
        </w:r>
      </w:del>
      <w:ins w:id="1551" w:author="AnneMarieW" w:date="2017-10-27T10:12:00Z">
        <w:r w:rsidR="00AE25F8">
          <w:t>whether</w:t>
        </w:r>
      </w:ins>
      <w:r>
        <w:t xml:space="preserve"> it contains </w:t>
      </w:r>
      <w:r>
        <w:rPr>
          <w:rStyle w:val="Literal"/>
        </w:rPr>
        <w:t>query</w:t>
      </w:r>
      <w:r>
        <w:t xml:space="preserve"> to lowercase all characters. Now that we’ve converted</w:t>
      </w:r>
      <w:del w:id="1552" w:author="AnneMarieW" w:date="2017-10-27T10:13:00Z">
        <w:r w:rsidDel="00AE25F8">
          <w:delText xml:space="preserve"> both</w:delText>
        </w:r>
      </w:del>
      <w:r>
        <w:t xml:space="preserve"> </w:t>
      </w:r>
      <w:r>
        <w:rPr>
          <w:rStyle w:val="Literal"/>
        </w:rPr>
        <w:t>line</w:t>
      </w:r>
      <w:r>
        <w:t xml:space="preserve"> and </w:t>
      </w:r>
      <w:r>
        <w:rPr>
          <w:rStyle w:val="Literal"/>
        </w:rPr>
        <w:t>query</w:t>
      </w:r>
      <w:r>
        <w:t xml:space="preserve"> to</w:t>
      </w:r>
      <w:r>
        <w:rPr>
          <w:rFonts w:eastAsia="Microsoft YaHei"/>
        </w:rPr>
        <w:t xml:space="preserve"> </w:t>
      </w:r>
      <w:r>
        <w:t>lowercase, we’ll find matches no matter what the case of the query</w:t>
      </w:r>
      <w:ins w:id="1553" w:author="AnneMarieW" w:date="2017-10-27T10:13:00Z">
        <w:r w:rsidR="00AE25F8">
          <w:t xml:space="preserve"> is</w:t>
        </w:r>
      </w:ins>
      <w:r>
        <w:t>.</w:t>
      </w:r>
    </w:p>
    <w:p w14:paraId="70E3509F" w14:textId="77777777" w:rsidR="009C0D3F" w:rsidRDefault="00524B31" w:rsidP="000B47BE">
      <w:pPr>
        <w:pStyle w:val="Body"/>
      </w:pPr>
      <w:r>
        <w:t xml:space="preserve">Let’s see if this implementation </w:t>
      </w:r>
      <w:del w:id="1554" w:author="AnneMarieW" w:date="2017-10-27T10:28:00Z">
        <w:r w:rsidDel="009E238C">
          <w:delText>passes the test</w:delText>
        </w:r>
      </w:del>
      <w:ins w:id="1555" w:author="AnneMarieW" w:date="2017-10-27T10:28:00Z">
        <w:r w:rsidR="009E238C">
          <w:t>passes the test</w:t>
        </w:r>
      </w:ins>
      <w:r>
        <w:t>s:</w:t>
      </w:r>
    </w:p>
    <w:p w14:paraId="5B98D6A0" w14:textId="77777777" w:rsidR="009C0D3F" w:rsidRDefault="00524B31">
      <w:pPr>
        <w:pStyle w:val="CodeA"/>
      </w:pPr>
      <w:r>
        <w:t>running 2 tests</w:t>
      </w:r>
    </w:p>
    <w:p w14:paraId="116EA380" w14:textId="77777777" w:rsidR="009C0D3F" w:rsidRDefault="00524B31">
      <w:pPr>
        <w:pStyle w:val="CodeB"/>
      </w:pPr>
      <w:r>
        <w:t>test test::case_insensitive ... ok</w:t>
      </w:r>
    </w:p>
    <w:p w14:paraId="5C832423" w14:textId="77777777" w:rsidR="009C0D3F" w:rsidRDefault="00524B31">
      <w:pPr>
        <w:pStyle w:val="CodeB"/>
      </w:pPr>
      <w:r>
        <w:t>test test::case_sensitive ... ok</w:t>
      </w:r>
    </w:p>
    <w:p w14:paraId="2E0E4D39" w14:textId="77777777" w:rsidR="009C0D3F" w:rsidRDefault="009C0D3F">
      <w:pPr>
        <w:pStyle w:val="CodeB"/>
      </w:pPr>
    </w:p>
    <w:p w14:paraId="75B55CDE" w14:textId="2596E504" w:rsidR="009C0D3F" w:rsidRDefault="00524B31" w:rsidP="00F478EC">
      <w:pPr>
        <w:pStyle w:val="CodeC"/>
      </w:pPr>
      <w:r>
        <w:t>test result: ok. 2 passed; 0 failed; 0 ignored; 0 measured</w:t>
      </w:r>
      <w:ins w:id="1556" w:author="Carol Nichols" w:date="2017-11-21T13:50:00Z">
        <w:r w:rsidR="00EC3423" w:rsidRPr="00EC3423">
          <w:t>; 0 filtered out</w:t>
        </w:r>
      </w:ins>
    </w:p>
    <w:p w14:paraId="49B8B6B2" w14:textId="2A52896F" w:rsidR="009C0D3F" w:rsidRDefault="00524B31" w:rsidP="000B47BE">
      <w:pPr>
        <w:pStyle w:val="Body"/>
      </w:pPr>
      <w:r>
        <w:t xml:space="preserve">Great! </w:t>
      </w:r>
      <w:ins w:id="1557" w:author="AnneMarieW" w:date="2017-10-27T10:14:00Z">
        <w:r w:rsidR="00614DF6">
          <w:t xml:space="preserve">They passed. </w:t>
        </w:r>
      </w:ins>
      <w:r>
        <w:t>Now, let’s</w:t>
      </w:r>
      <w:del w:id="1558" w:author="AnneMarieW" w:date="2017-10-27T10:13:00Z">
        <w:r w:rsidDel="00614DF6">
          <w:delText xml:space="preserve"> actually</w:delText>
        </w:r>
      </w:del>
      <w:r>
        <w:t xml:space="preserve"> call the new </w:t>
      </w:r>
      <w:r>
        <w:rPr>
          <w:rStyle w:val="Literal"/>
        </w:rPr>
        <w:t>search_case_insensitive</w:t>
      </w:r>
      <w:r>
        <w:t xml:space="preserve"> function</w:t>
      </w:r>
      <w:r>
        <w:rPr>
          <w:rFonts w:eastAsia="Microsoft YaHei"/>
        </w:rPr>
        <w:t xml:space="preserve"> </w:t>
      </w:r>
      <w:r>
        <w:t xml:space="preserve">from the </w:t>
      </w:r>
      <w:r>
        <w:rPr>
          <w:rStyle w:val="Literal"/>
        </w:rPr>
        <w:t>run</w:t>
      </w:r>
      <w:r>
        <w:t xml:space="preserve"> function. </w:t>
      </w:r>
      <w:commentRangeStart w:id="1559"/>
      <w:commentRangeStart w:id="1560"/>
      <w:r>
        <w:t>First, we’</w:t>
      </w:r>
      <w:del w:id="1561" w:author="AnneMarieW" w:date="2017-10-27T10:14:00Z">
        <w:r w:rsidDel="00614DF6">
          <w:delText>re going to</w:delText>
        </w:r>
      </w:del>
      <w:ins w:id="1562" w:author="AnneMarieW" w:date="2017-10-27T10:14:00Z">
        <w:r w:rsidR="00614DF6">
          <w:t>ll</w:t>
        </w:r>
      </w:ins>
      <w:r>
        <w:t xml:space="preserve"> add a configuration option</w:t>
      </w:r>
      <w:ins w:id="1563" w:author="Carol Nichols" w:date="2017-11-21T13:50:00Z">
        <w:r w:rsidR="00BC4526">
          <w:t xml:space="preserve"> to the </w:t>
        </w:r>
        <w:r w:rsidR="00BC4526" w:rsidRPr="00BC4526">
          <w:rPr>
            <w:rStyle w:val="Literal"/>
            <w:rPrChange w:id="1564" w:author="Carol Nichols" w:date="2017-11-21T13:50:00Z">
              <w:rPr/>
            </w:rPrChange>
          </w:rPr>
          <w:t>Config</w:t>
        </w:r>
        <w:r w:rsidR="00BC4526">
          <w:t xml:space="preserve"> struct</w:t>
        </w:r>
      </w:ins>
      <w:r>
        <w:t xml:space="preserve"> </w:t>
      </w:r>
      <w:del w:id="1565" w:author="AnneMarieW" w:date="2017-10-27T10:14:00Z">
        <w:r w:rsidDel="00614DF6">
          <w:delText>for</w:delText>
        </w:r>
      </w:del>
      <w:ins w:id="1566" w:author="AnneMarieW" w:date="2017-10-27T10:14:00Z">
        <w:r w:rsidR="00614DF6">
          <w:t>to</w:t>
        </w:r>
      </w:ins>
      <w:r>
        <w:t xml:space="preserve"> switch</w:t>
      </w:r>
      <w:del w:id="1567" w:author="AnneMarieW" w:date="2017-10-27T10:14:00Z">
        <w:r w:rsidDel="00614DF6">
          <w:delText>ing</w:delText>
        </w:r>
      </w:del>
      <w:r>
        <w:t xml:space="preserve"> between case</w:t>
      </w:r>
      <w:ins w:id="1568" w:author="AnneMarieW" w:date="2017-10-27T10:14:00Z">
        <w:r w:rsidR="00614DF6">
          <w:t>-</w:t>
        </w:r>
      </w:ins>
      <w:del w:id="1569" w:author="AnneMarieW" w:date="2017-10-27T10:14:00Z">
        <w:r w:rsidDel="00614DF6">
          <w:delText xml:space="preserve"> </w:delText>
        </w:r>
      </w:del>
      <w:r>
        <w:t>sensitive and case</w:t>
      </w:r>
      <w:del w:id="1570" w:author="AnneMarieW" w:date="2017-10-27T10:15:00Z">
        <w:r w:rsidDel="00614DF6">
          <w:delText xml:space="preserve"> </w:delText>
        </w:r>
      </w:del>
      <w:ins w:id="1571" w:author="AnneMarieW" w:date="2017-10-27T10:15:00Z">
        <w:r w:rsidR="00614DF6">
          <w:t>-</w:t>
        </w:r>
      </w:ins>
      <w:r>
        <w:t>insensitive search</w:t>
      </w:r>
      <w:ins w:id="1572" w:author="Carol Nichols" w:date="2017-11-21T14:02:00Z">
        <w:r w:rsidR="001077B4">
          <w:t>. Adding this field will cause compiler errors since we aren’t initializing this field anywhere yet</w:t>
        </w:r>
      </w:ins>
      <w:del w:id="1573" w:author="Carol Nichols" w:date="2017-11-21T13:50:00Z">
        <w:r w:rsidDel="00BC4526">
          <w:delText xml:space="preserve"> to the </w:delText>
        </w:r>
        <w:r w:rsidDel="00BC4526">
          <w:rPr>
            <w:rStyle w:val="Literal"/>
          </w:rPr>
          <w:delText>Config</w:delText>
        </w:r>
        <w:r w:rsidDel="00BC4526">
          <w:delText xml:space="preserve"> struct</w:delText>
        </w:r>
      </w:del>
      <w:commentRangeEnd w:id="1559"/>
      <w:r w:rsidR="009D3209">
        <w:rPr>
          <w:rStyle w:val="CommentReference"/>
          <w:rFonts w:asciiTheme="minorHAnsi" w:eastAsiaTheme="minorHAnsi" w:hAnsiTheme="minorHAnsi" w:cstheme="minorBidi"/>
          <w:color w:val="auto"/>
        </w:rPr>
        <w:commentReference w:id="1559"/>
      </w:r>
      <w:commentRangeEnd w:id="1560"/>
      <w:r w:rsidR="00BC4526">
        <w:rPr>
          <w:rStyle w:val="CommentReference"/>
          <w:rFonts w:asciiTheme="minorHAnsi" w:eastAsiaTheme="minorHAnsi" w:hAnsiTheme="minorHAnsi" w:cstheme="minorBidi"/>
          <w:color w:val="auto"/>
        </w:rPr>
        <w:commentReference w:id="1560"/>
      </w:r>
      <w:r>
        <w:t>:</w:t>
      </w:r>
    </w:p>
    <w:p w14:paraId="4E45A2DB" w14:textId="77777777" w:rsidR="009C0D3F" w:rsidRDefault="00524B31">
      <w:pPr>
        <w:pStyle w:val="ProductionDirective"/>
      </w:pPr>
      <w:del w:id="1574" w:author="janelle" w:date="2017-11-16T15:33:00Z">
        <w:r w:rsidDel="007D3246">
          <w:delText xml:space="preserve">Filename: </w:delText>
        </w:r>
      </w:del>
      <w:r>
        <w:t>src/lib.rs</w:t>
      </w:r>
    </w:p>
    <w:p w14:paraId="60857D61" w14:textId="77777777" w:rsidR="009C0D3F" w:rsidRDefault="00524B31">
      <w:pPr>
        <w:pStyle w:val="CodeA"/>
      </w:pPr>
      <w:r w:rsidRPr="006339C5">
        <w:rPr>
          <w:rStyle w:val="Literal-Gray"/>
        </w:rPr>
        <w:t>pub struct Config {</w:t>
      </w:r>
    </w:p>
    <w:p w14:paraId="7C27D990" w14:textId="77777777" w:rsidR="009C0D3F" w:rsidRDefault="00524B31">
      <w:pPr>
        <w:pStyle w:val="CodeB"/>
      </w:pPr>
      <w:r>
        <w:rPr>
          <w:rStyle w:val="Literal-Gray"/>
        </w:rPr>
        <w:t xml:space="preserve">  </w:t>
      </w:r>
      <w:r w:rsidRPr="006339C5">
        <w:rPr>
          <w:rStyle w:val="Literal-Gray"/>
        </w:rPr>
        <w:t xml:space="preserve">  pub query: String,</w:t>
      </w:r>
    </w:p>
    <w:p w14:paraId="1FD255A9" w14:textId="77777777" w:rsidR="009C0D3F" w:rsidRDefault="00524B31">
      <w:pPr>
        <w:pStyle w:val="CodeB"/>
      </w:pPr>
      <w:r>
        <w:rPr>
          <w:rStyle w:val="Literal-Gray"/>
        </w:rPr>
        <w:t xml:space="preserve">  </w:t>
      </w:r>
      <w:r w:rsidRPr="006339C5">
        <w:rPr>
          <w:rStyle w:val="Literal-Gray"/>
        </w:rPr>
        <w:t xml:space="preserve">  pub filename: String,</w:t>
      </w:r>
    </w:p>
    <w:p w14:paraId="632D010B" w14:textId="77777777" w:rsidR="009C0D3F" w:rsidRDefault="00524B31">
      <w:pPr>
        <w:pStyle w:val="CodeB"/>
      </w:pPr>
      <w:r>
        <w:lastRenderedPageBreak/>
        <w:t xml:space="preserve">    pub case_sensitive: bool,</w:t>
      </w:r>
    </w:p>
    <w:p w14:paraId="508DFC3B" w14:textId="77777777" w:rsidR="009C0D3F" w:rsidRDefault="00524B31" w:rsidP="00F478EC">
      <w:pPr>
        <w:pStyle w:val="CodeC"/>
      </w:pPr>
      <w:r w:rsidRPr="006339C5">
        <w:rPr>
          <w:rStyle w:val="Literal-Gray"/>
        </w:rPr>
        <w:t>}</w:t>
      </w:r>
    </w:p>
    <w:p w14:paraId="72123939" w14:textId="6FD1612D" w:rsidR="009C0D3F" w:rsidRDefault="00A2029B" w:rsidP="000B47BE">
      <w:pPr>
        <w:pStyle w:val="Body"/>
      </w:pPr>
      <w:ins w:id="1575" w:author="AnneMarieW" w:date="2017-10-27T10:18:00Z">
        <w:r>
          <w:t xml:space="preserve">Note that </w:t>
        </w:r>
      </w:ins>
      <w:del w:id="1576" w:author="AnneMarieW" w:date="2017-10-27T10:18:00Z">
        <w:r w:rsidR="00524B31" w:rsidDel="00A2029B">
          <w:delText>W</w:delText>
        </w:r>
      </w:del>
      <w:ins w:id="1577" w:author="AnneMarieW" w:date="2017-10-27T10:18:00Z">
        <w:r>
          <w:t>w</w:t>
        </w:r>
      </w:ins>
      <w:r w:rsidR="00524B31">
        <w:t>e add</w:t>
      </w:r>
      <w:ins w:id="1578" w:author="AnneMarieW" w:date="2017-10-27T10:18:00Z">
        <w:r>
          <w:t>ed</w:t>
        </w:r>
      </w:ins>
      <w:r w:rsidR="00524B31">
        <w:t xml:space="preserve"> the </w:t>
      </w:r>
      <w:r w:rsidR="00524B31">
        <w:rPr>
          <w:rStyle w:val="Literal"/>
        </w:rPr>
        <w:t>case_sensitive</w:t>
      </w:r>
      <w:r w:rsidR="00524B31">
        <w:t xml:space="preserve"> field that holds a </w:t>
      </w:r>
      <w:ins w:id="1579" w:author="janelle" w:date="2017-11-16T15:33:00Z">
        <w:r w:rsidR="007D3246">
          <w:t>B</w:t>
        </w:r>
      </w:ins>
      <w:del w:id="1580" w:author="janelle" w:date="2017-11-16T15:33:00Z">
        <w:r w:rsidR="00524B31" w:rsidDel="007D3246">
          <w:delText>b</w:delText>
        </w:r>
      </w:del>
      <w:r w:rsidR="00524B31">
        <w:t xml:space="preserve">oolean. </w:t>
      </w:r>
      <w:del w:id="1581" w:author="AnneMarieW" w:date="2017-10-27T10:18:00Z">
        <w:r w:rsidR="00524B31" w:rsidDel="00A2029B">
          <w:delText>Then</w:delText>
        </w:r>
      </w:del>
      <w:ins w:id="1582" w:author="AnneMarieW" w:date="2017-10-27T10:18:00Z">
        <w:r>
          <w:t>Next,</w:t>
        </w:r>
      </w:ins>
      <w:r w:rsidR="00524B31">
        <w:t xml:space="preserve"> we need </w:t>
      </w:r>
      <w:del w:id="1583" w:author="AnneMarieW" w:date="2017-10-27T10:18:00Z">
        <w:r w:rsidR="00524B31" w:rsidDel="00A2029B">
          <w:delText>our</w:delText>
        </w:r>
      </w:del>
      <w:ins w:id="1584" w:author="AnneMarieW" w:date="2017-10-27T10:18:00Z">
        <w:r>
          <w:t>the</w:t>
        </w:r>
      </w:ins>
      <w:r w:rsidR="00524B31">
        <w:t xml:space="preserve"> </w:t>
      </w:r>
      <w:r w:rsidR="00524B31">
        <w:rPr>
          <w:rStyle w:val="Literal"/>
        </w:rPr>
        <w:t>run</w:t>
      </w:r>
      <w:r w:rsidR="00524B31">
        <w:t xml:space="preserve"> function to check the </w:t>
      </w:r>
      <w:r w:rsidR="00524B31">
        <w:rPr>
          <w:rStyle w:val="Literal"/>
        </w:rPr>
        <w:t>case_sensitive</w:t>
      </w:r>
      <w:r w:rsidR="00524B31">
        <w:rPr>
          <w:rFonts w:eastAsia="Microsoft YaHei"/>
        </w:rPr>
        <w:t xml:space="preserve"> </w:t>
      </w:r>
      <w:r w:rsidR="00524B31">
        <w:t>field’s value and use that to decide</w:t>
      </w:r>
      <w:r w:rsidR="00524B31">
        <w:rPr>
          <w:rFonts w:eastAsia="Microsoft YaHei"/>
        </w:rPr>
        <w:t xml:space="preserve"> </w:t>
      </w:r>
      <w:r w:rsidR="00524B31">
        <w:t xml:space="preserve">whether to call the </w:t>
      </w:r>
      <w:r w:rsidR="00524B31">
        <w:rPr>
          <w:rStyle w:val="Literal"/>
        </w:rPr>
        <w:t>search</w:t>
      </w:r>
      <w:r w:rsidR="00524B31">
        <w:t xml:space="preserve"> function or the </w:t>
      </w:r>
      <w:r w:rsidR="00524B31">
        <w:rPr>
          <w:rStyle w:val="Literal"/>
        </w:rPr>
        <w:t>search_case_insensitive</w:t>
      </w:r>
      <w:r w:rsidR="00524B31">
        <w:t xml:space="preserve"> function</w:t>
      </w:r>
      <w:ins w:id="1585" w:author="AnneMarieW" w:date="2017-10-27T10:18:00Z">
        <w:r>
          <w:t>,</w:t>
        </w:r>
      </w:ins>
      <w:r w:rsidR="00524B31">
        <w:t xml:space="preserve"> as shown in Listing 12-22</w:t>
      </w:r>
      <w:ins w:id="1586" w:author="Carol Nichols" w:date="2017-11-21T14:01:00Z">
        <w:r w:rsidR="002C1CA0">
          <w:t>. Note this</w:t>
        </w:r>
      </w:ins>
      <w:ins w:id="1587" w:author="Carol Nichols" w:date="2017-11-21T14:02:00Z">
        <w:r w:rsidR="00153A83">
          <w:t xml:space="preserve"> still</w:t>
        </w:r>
      </w:ins>
      <w:ins w:id="1588" w:author="Carol Nichols" w:date="2017-11-21T14:01:00Z">
        <w:r w:rsidR="002C1CA0">
          <w:t xml:space="preserve"> won’t compile yet</w:t>
        </w:r>
      </w:ins>
      <w:ins w:id="1589" w:author="Carol Nichols" w:date="2017-11-21T14:00:00Z">
        <w:r w:rsidR="007666FC">
          <w:t>:</w:t>
        </w:r>
      </w:ins>
      <w:ins w:id="1590" w:author="AnneMarieW" w:date="2017-10-27T11:33:00Z">
        <w:del w:id="1591" w:author="Carol Nichols" w:date="2017-11-21T14:00:00Z">
          <w:r w:rsidR="00B15700" w:rsidDel="007666FC">
            <w:delText>.</w:delText>
          </w:r>
        </w:del>
      </w:ins>
      <w:del w:id="1592" w:author="AnneMarieW" w:date="2017-10-27T11:33:00Z">
        <w:r w:rsidR="00524B31" w:rsidDel="00B15700">
          <w:delText>:</w:delText>
        </w:r>
      </w:del>
    </w:p>
    <w:p w14:paraId="402A3F16" w14:textId="77777777" w:rsidR="009C0D3F" w:rsidRDefault="00524B31">
      <w:pPr>
        <w:pStyle w:val="ProductionDirective"/>
      </w:pPr>
      <w:del w:id="1593" w:author="janelle" w:date="2017-11-16T15:33:00Z">
        <w:r w:rsidDel="007D3246">
          <w:delText xml:space="preserve">Filename: </w:delText>
        </w:r>
      </w:del>
      <w:r>
        <w:t>src/lib.rs</w:t>
      </w:r>
    </w:p>
    <w:p w14:paraId="2FC300BE" w14:textId="77777777" w:rsidR="009C0D3F" w:rsidRDefault="00524B31">
      <w:pPr>
        <w:pStyle w:val="CodeA"/>
      </w:pPr>
      <w:r w:rsidRPr="006339C5">
        <w:rPr>
          <w:rStyle w:val="Literal-Gray"/>
        </w:rPr>
        <w:t>pub fn run(config: Config) -&gt; Result&lt;(), Box&lt;Error&gt;&gt;{</w:t>
      </w:r>
    </w:p>
    <w:p w14:paraId="67003304" w14:textId="77777777" w:rsidR="009C0D3F" w:rsidRDefault="00524B31">
      <w:pPr>
        <w:pStyle w:val="CodeB"/>
      </w:pPr>
      <w:r>
        <w:rPr>
          <w:rStyle w:val="Literal-Gray"/>
        </w:rPr>
        <w:t xml:space="preserve">  </w:t>
      </w:r>
      <w:r w:rsidRPr="006339C5">
        <w:rPr>
          <w:rStyle w:val="Literal-Gray"/>
        </w:rPr>
        <w:t xml:space="preserve">  let mut f = File::open(config.filename)?;</w:t>
      </w:r>
    </w:p>
    <w:p w14:paraId="0DB210ED" w14:textId="77777777" w:rsidR="009C0D3F" w:rsidRDefault="009C0D3F">
      <w:pPr>
        <w:pStyle w:val="CodeB"/>
        <w:rPr>
          <w:rStyle w:val="Literal-Gray"/>
        </w:rPr>
      </w:pPr>
    </w:p>
    <w:p w14:paraId="033FF9DE" w14:textId="77777777" w:rsidR="009C0D3F" w:rsidRDefault="00524B31">
      <w:pPr>
        <w:pStyle w:val="CodeB"/>
      </w:pPr>
      <w:r>
        <w:rPr>
          <w:rStyle w:val="Literal-Gray"/>
        </w:rPr>
        <w:t xml:space="preserve">  </w:t>
      </w:r>
      <w:r w:rsidRPr="006339C5">
        <w:rPr>
          <w:rStyle w:val="Literal-Gray"/>
        </w:rPr>
        <w:t xml:space="preserve">  let mut contents = String::new();</w:t>
      </w:r>
    </w:p>
    <w:p w14:paraId="48615BBE" w14:textId="77777777" w:rsidR="009C0D3F" w:rsidRDefault="00524B31">
      <w:pPr>
        <w:pStyle w:val="CodeB"/>
      </w:pPr>
      <w:r>
        <w:rPr>
          <w:rStyle w:val="Literal-Gray"/>
        </w:rPr>
        <w:t xml:space="preserve">  </w:t>
      </w:r>
      <w:r w:rsidRPr="006339C5">
        <w:rPr>
          <w:rStyle w:val="Literal-Gray"/>
        </w:rPr>
        <w:t xml:space="preserve">  f.read_to_string(&amp;mut contents)?;</w:t>
      </w:r>
    </w:p>
    <w:p w14:paraId="5A09544D" w14:textId="77777777" w:rsidR="009C0D3F" w:rsidRDefault="009C0D3F">
      <w:pPr>
        <w:pStyle w:val="CodeB"/>
        <w:rPr>
          <w:rStyle w:val="Literal-Gray"/>
        </w:rPr>
      </w:pPr>
    </w:p>
    <w:p w14:paraId="32F3FB5E" w14:textId="77777777" w:rsidR="009C0D3F" w:rsidRDefault="00524B31">
      <w:pPr>
        <w:pStyle w:val="CodeB"/>
      </w:pPr>
      <w:r>
        <w:t xml:space="preserve">    let results = if config.case_sensitive {</w:t>
      </w:r>
    </w:p>
    <w:p w14:paraId="54FF267B" w14:textId="77777777" w:rsidR="009C0D3F" w:rsidRDefault="00524B31">
      <w:pPr>
        <w:pStyle w:val="CodeB"/>
      </w:pPr>
      <w:r>
        <w:t xml:space="preserve">        search(&amp;config.query, &amp;contents)</w:t>
      </w:r>
    </w:p>
    <w:p w14:paraId="5B7414A6" w14:textId="77777777" w:rsidR="009C0D3F" w:rsidRDefault="00524B31">
      <w:pPr>
        <w:pStyle w:val="CodeB"/>
      </w:pPr>
      <w:r>
        <w:t xml:space="preserve">    } else {</w:t>
      </w:r>
    </w:p>
    <w:p w14:paraId="0F490797" w14:textId="77777777" w:rsidR="009C0D3F" w:rsidRDefault="00524B31">
      <w:pPr>
        <w:pStyle w:val="CodeB"/>
      </w:pPr>
      <w:r>
        <w:t xml:space="preserve">        search_case_insensitive(&amp;config.query, &amp;contents)</w:t>
      </w:r>
    </w:p>
    <w:p w14:paraId="7FB4D2D1" w14:textId="77777777" w:rsidR="009C0D3F" w:rsidRDefault="00524B31">
      <w:pPr>
        <w:pStyle w:val="CodeB"/>
      </w:pPr>
      <w:r>
        <w:t xml:space="preserve">    };</w:t>
      </w:r>
    </w:p>
    <w:p w14:paraId="57088726" w14:textId="77777777" w:rsidR="009C0D3F" w:rsidRDefault="009C0D3F">
      <w:pPr>
        <w:pStyle w:val="CodeB"/>
        <w:rPr>
          <w:rStyle w:val="Literal-Gray"/>
        </w:rPr>
      </w:pPr>
    </w:p>
    <w:p w14:paraId="7D3593F1" w14:textId="77777777" w:rsidR="009C0D3F" w:rsidRDefault="00524B31">
      <w:pPr>
        <w:pStyle w:val="CodeB"/>
      </w:pPr>
      <w:r>
        <w:t xml:space="preserve">    for line in results {</w:t>
      </w:r>
    </w:p>
    <w:p w14:paraId="0B798E46" w14:textId="77777777" w:rsidR="009C0D3F" w:rsidRDefault="00524B31">
      <w:pPr>
        <w:pStyle w:val="CodeB"/>
      </w:pPr>
      <w:r>
        <w:rPr>
          <w:rStyle w:val="Literal-Gray"/>
        </w:rPr>
        <w:t xml:space="preserve">    </w:t>
      </w:r>
      <w:r w:rsidRPr="006339C5">
        <w:rPr>
          <w:rStyle w:val="Literal-Gray"/>
        </w:rPr>
        <w:t xml:space="preserve">    println!("{}", line);</w:t>
      </w:r>
    </w:p>
    <w:p w14:paraId="5153C183" w14:textId="77777777" w:rsidR="009C0D3F" w:rsidRDefault="00524B31">
      <w:pPr>
        <w:pStyle w:val="CodeB"/>
      </w:pPr>
      <w:r>
        <w:rPr>
          <w:rStyle w:val="Literal-Gray"/>
        </w:rPr>
        <w:t xml:space="preserve">  </w:t>
      </w:r>
      <w:r w:rsidRPr="006339C5">
        <w:rPr>
          <w:rStyle w:val="Literal-Gray"/>
        </w:rPr>
        <w:t xml:space="preserve">  }</w:t>
      </w:r>
    </w:p>
    <w:p w14:paraId="15338D44" w14:textId="77777777" w:rsidR="009C0D3F" w:rsidRDefault="009C0D3F">
      <w:pPr>
        <w:pStyle w:val="CodeB"/>
        <w:rPr>
          <w:rStyle w:val="Literal-Gray"/>
        </w:rPr>
      </w:pPr>
    </w:p>
    <w:p w14:paraId="75BF38E6" w14:textId="77777777" w:rsidR="009C0D3F" w:rsidRDefault="00524B31">
      <w:pPr>
        <w:pStyle w:val="CodeB"/>
      </w:pPr>
      <w:r>
        <w:rPr>
          <w:rStyle w:val="Literal-Gray"/>
        </w:rPr>
        <w:t xml:space="preserve">  </w:t>
      </w:r>
      <w:r w:rsidRPr="006339C5">
        <w:rPr>
          <w:rStyle w:val="Literal-Gray"/>
        </w:rPr>
        <w:t xml:space="preserve">  Ok(())</w:t>
      </w:r>
    </w:p>
    <w:p w14:paraId="43F6CF88" w14:textId="77777777" w:rsidR="009C0D3F" w:rsidRDefault="00524B31" w:rsidP="00F478EC">
      <w:pPr>
        <w:pStyle w:val="CodeC"/>
      </w:pPr>
      <w:r w:rsidRPr="006339C5">
        <w:rPr>
          <w:rStyle w:val="Literal-Gray"/>
        </w:rPr>
        <w:t>}</w:t>
      </w:r>
    </w:p>
    <w:p w14:paraId="6E847789" w14:textId="77777777" w:rsidR="009C0D3F" w:rsidRDefault="00524B31">
      <w:pPr>
        <w:pStyle w:val="Listing"/>
      </w:pPr>
      <w:r>
        <w:t xml:space="preserve">Listing 12-22: Calling either </w:t>
      </w:r>
      <w:r w:rsidR="00890D17" w:rsidRPr="00890D17">
        <w:rPr>
          <w:rStyle w:val="LiteralCaption"/>
          <w:rPrChange w:id="1594" w:author="janelle" w:date="2017-10-24T10:53:00Z">
            <w:rPr>
              <w:rStyle w:val="Literal"/>
            </w:rPr>
          </w:rPrChange>
        </w:rPr>
        <w:t>search</w:t>
      </w:r>
      <w:r>
        <w:t xml:space="preserve"> or </w:t>
      </w:r>
      <w:r w:rsidR="00890D17" w:rsidRPr="00890D17">
        <w:rPr>
          <w:rStyle w:val="LiteralCaption"/>
          <w:rPrChange w:id="1595" w:author="janelle" w:date="2017-10-24T10:53:00Z">
            <w:rPr>
              <w:rStyle w:val="Literal"/>
            </w:rPr>
          </w:rPrChange>
        </w:rPr>
        <w:t>search_case_insensitive</w:t>
      </w:r>
      <w:r>
        <w:t xml:space="preserve"> based on the value in </w:t>
      </w:r>
      <w:r w:rsidR="00890D17" w:rsidRPr="00890D17">
        <w:rPr>
          <w:rStyle w:val="LiteralCaption"/>
          <w:rPrChange w:id="1596" w:author="janelle" w:date="2017-10-24T10:54:00Z">
            <w:rPr>
              <w:rStyle w:val="Literal"/>
            </w:rPr>
          </w:rPrChange>
        </w:rPr>
        <w:t>config.case_sensitive</w:t>
      </w:r>
    </w:p>
    <w:p w14:paraId="6AEAA885" w14:textId="0EF602C4" w:rsidR="009C0D3F" w:rsidRDefault="00524B31" w:rsidP="000B47BE">
      <w:pPr>
        <w:pStyle w:val="Body"/>
      </w:pPr>
      <w:r>
        <w:t xml:space="preserve">Finally, we need to </w:t>
      </w:r>
      <w:del w:id="1597" w:author="AnneMarieW" w:date="2017-10-27T10:19:00Z">
        <w:r w:rsidDel="00A2029B">
          <w:delText xml:space="preserve">actually </w:delText>
        </w:r>
      </w:del>
      <w:r>
        <w:t xml:space="preserve">check for the environment variable. The functions for working with environment variables are in the </w:t>
      </w:r>
      <w:r>
        <w:rPr>
          <w:rStyle w:val="Literal"/>
        </w:rPr>
        <w:t>env</w:t>
      </w:r>
      <w:r>
        <w:t xml:space="preserve"> module in the standard library, so we want to bring that module into scope with a </w:t>
      </w:r>
      <w:r>
        <w:rPr>
          <w:rStyle w:val="Literal"/>
        </w:rPr>
        <w:t>use std::env;</w:t>
      </w:r>
      <w:r>
        <w:t xml:space="preserve"> line</w:t>
      </w:r>
      <w:r>
        <w:rPr>
          <w:rFonts w:eastAsia="Microsoft YaHei"/>
        </w:rPr>
        <w:t xml:space="preserve"> </w:t>
      </w:r>
      <w:r>
        <w:t xml:space="preserve">at the top of </w:t>
      </w:r>
      <w:r>
        <w:rPr>
          <w:rStyle w:val="EmphasisItalic"/>
        </w:rPr>
        <w:t>src/lib.rs</w:t>
      </w:r>
      <w:r>
        <w:t>. Then we’</w:t>
      </w:r>
      <w:del w:id="1598" w:author="AnneMarieW" w:date="2017-10-27T10:19:00Z">
        <w:r w:rsidDel="00A2029B">
          <w:delText>re going to</w:delText>
        </w:r>
      </w:del>
      <w:ins w:id="1599" w:author="AnneMarieW" w:date="2017-10-27T10:19:00Z">
        <w:r w:rsidR="00A2029B">
          <w:t>ll</w:t>
        </w:r>
      </w:ins>
      <w:r>
        <w:t xml:space="preserve"> use the </w:t>
      </w:r>
      <w:r>
        <w:rPr>
          <w:rStyle w:val="Literal"/>
        </w:rPr>
        <w:t>var</w:t>
      </w:r>
      <w:r>
        <w:t xml:space="preserve"> method from the </w:t>
      </w:r>
      <w:r>
        <w:rPr>
          <w:rStyle w:val="Literal"/>
        </w:rPr>
        <w:t>env</w:t>
      </w:r>
      <w:r>
        <w:t xml:space="preserve"> module to check for an environment variable named </w:t>
      </w:r>
      <w:r>
        <w:rPr>
          <w:rStyle w:val="Literal"/>
        </w:rPr>
        <w:t>CASE_INSENSITIVE</w:t>
      </w:r>
      <w:r>
        <w:t>, as shown in Listing 12-23</w:t>
      </w:r>
      <w:del w:id="1600" w:author="AnneMarieW" w:date="2017-10-27T11:33:00Z">
        <w:r w:rsidDel="00B15700">
          <w:delText>:</w:delText>
        </w:r>
      </w:del>
      <w:ins w:id="1601" w:author="Carol Nichols" w:date="2017-11-21T14:03:00Z">
        <w:r w:rsidR="00443A4B">
          <w:t>:</w:t>
        </w:r>
      </w:ins>
      <w:ins w:id="1602" w:author="AnneMarieW" w:date="2017-10-27T11:33:00Z">
        <w:del w:id="1603" w:author="Carol Nichols" w:date="2017-11-21T14:03:00Z">
          <w:r w:rsidR="00B15700" w:rsidDel="00443A4B">
            <w:delText>.</w:delText>
          </w:r>
        </w:del>
      </w:ins>
    </w:p>
    <w:p w14:paraId="474FE9EE" w14:textId="77777777" w:rsidR="009C0D3F" w:rsidRDefault="00524B31">
      <w:pPr>
        <w:pStyle w:val="ProductionDirective"/>
      </w:pPr>
      <w:del w:id="1604" w:author="janelle" w:date="2017-11-16T15:34:00Z">
        <w:r w:rsidDel="007D3246">
          <w:delText xml:space="preserve">Filename: </w:delText>
        </w:r>
      </w:del>
      <w:r>
        <w:t>src/lib.rs</w:t>
      </w:r>
    </w:p>
    <w:p w14:paraId="5FCE33CA" w14:textId="77777777" w:rsidR="009C0D3F" w:rsidRDefault="00524B31">
      <w:pPr>
        <w:pStyle w:val="CodeA"/>
      </w:pPr>
      <w:r>
        <w:lastRenderedPageBreak/>
        <w:t>use std::env;</w:t>
      </w:r>
    </w:p>
    <w:p w14:paraId="04A5AE8B" w14:textId="77777777" w:rsidR="009C0D3F" w:rsidRDefault="009C0D3F">
      <w:pPr>
        <w:pStyle w:val="CodeB"/>
      </w:pPr>
    </w:p>
    <w:p w14:paraId="6325BC06" w14:textId="77777777" w:rsidR="009C0D3F" w:rsidRDefault="00524B31">
      <w:pPr>
        <w:pStyle w:val="CodeB"/>
        <w:rPr>
          <w:rStyle w:val="Literal-Gray"/>
        </w:rPr>
      </w:pPr>
      <w:r w:rsidRPr="006339C5">
        <w:rPr>
          <w:rStyle w:val="Literal-Gray"/>
        </w:rPr>
        <w:t xml:space="preserve">// </w:t>
      </w:r>
      <w:del w:id="1605" w:author="janelle" w:date="2017-11-16T11:27:00Z">
        <w:r w:rsidRPr="006339C5" w:rsidDel="008071EC">
          <w:rPr>
            <w:rStyle w:val="Literal-Gray"/>
          </w:rPr>
          <w:delText>...</w:delText>
        </w:r>
      </w:del>
      <w:ins w:id="1606" w:author="janelle" w:date="2017-11-16T11:27:00Z">
        <w:r w:rsidR="008071EC">
          <w:rPr>
            <w:rStyle w:val="Literal-Gray"/>
          </w:rPr>
          <w:t>--</w:t>
        </w:r>
      </w:ins>
      <w:r w:rsidRPr="006339C5">
        <w:rPr>
          <w:rStyle w:val="Literal-Gray"/>
        </w:rPr>
        <w:t>snip</w:t>
      </w:r>
      <w:ins w:id="1607" w:author="janelle" w:date="2017-11-16T11:27:00Z">
        <w:r w:rsidR="008071EC">
          <w:rPr>
            <w:rStyle w:val="Literal-Gray"/>
          </w:rPr>
          <w:t>--</w:t>
        </w:r>
      </w:ins>
      <w:del w:id="1608" w:author="janelle" w:date="2017-11-16T11:27:00Z">
        <w:r w:rsidRPr="006339C5" w:rsidDel="008071EC">
          <w:rPr>
            <w:rStyle w:val="Literal-Gray"/>
          </w:rPr>
          <w:delText>...</w:delText>
        </w:r>
      </w:del>
    </w:p>
    <w:p w14:paraId="39AB0E7E" w14:textId="77777777" w:rsidR="00F71D3F" w:rsidRDefault="00F71D3F">
      <w:pPr>
        <w:pStyle w:val="CodeB"/>
      </w:pPr>
    </w:p>
    <w:p w14:paraId="7257C938" w14:textId="77777777" w:rsidR="009C0D3F" w:rsidRDefault="00524B31">
      <w:pPr>
        <w:pStyle w:val="CodeB"/>
      </w:pPr>
      <w:r w:rsidRPr="006339C5">
        <w:rPr>
          <w:rStyle w:val="Literal-Gray"/>
        </w:rPr>
        <w:t>impl Config {</w:t>
      </w:r>
    </w:p>
    <w:p w14:paraId="2CCF5431" w14:textId="77777777" w:rsidR="009C0D3F" w:rsidRDefault="00524B31">
      <w:pPr>
        <w:pStyle w:val="CodeB"/>
      </w:pPr>
      <w:r>
        <w:rPr>
          <w:rStyle w:val="Literal-Gray"/>
        </w:rPr>
        <w:t xml:space="preserve">  </w:t>
      </w:r>
      <w:r w:rsidRPr="006339C5">
        <w:rPr>
          <w:rStyle w:val="Literal-Gray"/>
        </w:rPr>
        <w:t xml:space="preserve">  pub fn new(args: &amp;[String]) -&gt; Result&lt;Config, &amp;</w:t>
      </w:r>
      <w:r>
        <w:rPr>
          <w:rStyle w:val="Literal-Gray"/>
        </w:rPr>
        <w:t>'</w:t>
      </w:r>
      <w:r w:rsidRPr="006339C5">
        <w:rPr>
          <w:rStyle w:val="Literal-Gray"/>
        </w:rPr>
        <w:t>static str&gt; {</w:t>
      </w:r>
    </w:p>
    <w:p w14:paraId="28DDB68A" w14:textId="77777777" w:rsidR="009C0D3F" w:rsidRDefault="00524B31">
      <w:pPr>
        <w:pStyle w:val="CodeB"/>
      </w:pPr>
      <w:r>
        <w:rPr>
          <w:rStyle w:val="Literal-Gray"/>
        </w:rPr>
        <w:t xml:space="preserve">    </w:t>
      </w:r>
      <w:r w:rsidRPr="006339C5">
        <w:rPr>
          <w:rStyle w:val="Literal-Gray"/>
        </w:rPr>
        <w:t xml:space="preserve">    if args.len() &lt; 3 {</w:t>
      </w:r>
    </w:p>
    <w:p w14:paraId="5CB0A4B2" w14:textId="77777777" w:rsidR="009C0D3F" w:rsidRDefault="00524B31">
      <w:pPr>
        <w:pStyle w:val="CodeB"/>
      </w:pPr>
      <w:r>
        <w:rPr>
          <w:rStyle w:val="Literal-Gray"/>
        </w:rPr>
        <w:t xml:space="preserve">      </w:t>
      </w:r>
      <w:r w:rsidRPr="006339C5">
        <w:rPr>
          <w:rStyle w:val="Literal-Gray"/>
        </w:rPr>
        <w:t xml:space="preserve">      return Err("not enough arguments");</w:t>
      </w:r>
    </w:p>
    <w:p w14:paraId="7FAB3553" w14:textId="77777777" w:rsidR="009C0D3F" w:rsidRDefault="00524B31">
      <w:pPr>
        <w:pStyle w:val="CodeB"/>
      </w:pPr>
      <w:r>
        <w:rPr>
          <w:rStyle w:val="Literal-Gray"/>
        </w:rPr>
        <w:t xml:space="preserve">    </w:t>
      </w:r>
      <w:r w:rsidRPr="006339C5">
        <w:rPr>
          <w:rStyle w:val="Literal-Gray"/>
        </w:rPr>
        <w:t xml:space="preserve">    }</w:t>
      </w:r>
    </w:p>
    <w:p w14:paraId="6629AA3C" w14:textId="77777777" w:rsidR="009C0D3F" w:rsidRDefault="009C0D3F">
      <w:pPr>
        <w:pStyle w:val="CodeB"/>
        <w:rPr>
          <w:rStyle w:val="Literal-Gray"/>
        </w:rPr>
      </w:pPr>
    </w:p>
    <w:p w14:paraId="6774AE04" w14:textId="77777777" w:rsidR="009C0D3F" w:rsidRDefault="00524B31">
      <w:pPr>
        <w:pStyle w:val="CodeB"/>
      </w:pPr>
      <w:r>
        <w:rPr>
          <w:rStyle w:val="Literal-Gray"/>
        </w:rPr>
        <w:t xml:space="preserve">    </w:t>
      </w:r>
      <w:r w:rsidRPr="006339C5">
        <w:rPr>
          <w:rStyle w:val="Literal-Gray"/>
        </w:rPr>
        <w:t xml:space="preserve">    let query = args[1].clone();</w:t>
      </w:r>
    </w:p>
    <w:p w14:paraId="0244B0B7" w14:textId="77777777" w:rsidR="009C0D3F" w:rsidRDefault="00524B31">
      <w:pPr>
        <w:pStyle w:val="CodeB"/>
      </w:pPr>
      <w:r>
        <w:rPr>
          <w:rStyle w:val="Literal-Gray"/>
        </w:rPr>
        <w:t xml:space="preserve">    </w:t>
      </w:r>
      <w:r w:rsidRPr="006339C5">
        <w:rPr>
          <w:rStyle w:val="Literal-Gray"/>
        </w:rPr>
        <w:t xml:space="preserve">    let filename = args[2].clone();</w:t>
      </w:r>
    </w:p>
    <w:p w14:paraId="203C071E" w14:textId="77777777" w:rsidR="009C0D3F" w:rsidRDefault="009C0D3F">
      <w:pPr>
        <w:pStyle w:val="CodeB"/>
        <w:rPr>
          <w:rStyle w:val="Literal-Gray"/>
        </w:rPr>
      </w:pPr>
    </w:p>
    <w:p w14:paraId="39E9CAF0" w14:textId="77777777" w:rsidR="009C0D3F" w:rsidRDefault="00524B31">
      <w:pPr>
        <w:pStyle w:val="CodeB"/>
      </w:pPr>
      <w:r>
        <w:t xml:space="preserve">        let case_sensitive = env::var("CASE_INSENSITIVE").is_err();</w:t>
      </w:r>
    </w:p>
    <w:p w14:paraId="591B3D24" w14:textId="77777777" w:rsidR="009C0D3F" w:rsidRDefault="009C0D3F">
      <w:pPr>
        <w:pStyle w:val="CodeB"/>
      </w:pPr>
    </w:p>
    <w:p w14:paraId="050573C2" w14:textId="77777777" w:rsidR="009C0D3F" w:rsidRDefault="00524B31">
      <w:pPr>
        <w:pStyle w:val="CodeB"/>
        <w:rPr>
          <w:rStyle w:val="Literal-Gray"/>
        </w:rPr>
      </w:pPr>
      <w:r>
        <w:rPr>
          <w:rStyle w:val="Literal-Gray"/>
        </w:rPr>
        <w:t xml:space="preserve">    </w:t>
      </w:r>
      <w:r w:rsidRPr="006339C5">
        <w:rPr>
          <w:rStyle w:val="Literal-Gray"/>
        </w:rPr>
        <w:t xml:space="preserve">    </w:t>
      </w:r>
      <w:r>
        <w:t>Ok(Config { query, filename, case_sensitive })</w:t>
      </w:r>
    </w:p>
    <w:p w14:paraId="3D369F9C" w14:textId="77777777" w:rsidR="009C0D3F" w:rsidRDefault="00524B31">
      <w:pPr>
        <w:pStyle w:val="CodeB"/>
      </w:pPr>
      <w:r w:rsidRPr="006339C5">
        <w:rPr>
          <w:rStyle w:val="Literal-Gray"/>
        </w:rPr>
        <w:t xml:space="preserve">  </w:t>
      </w:r>
      <w:r>
        <w:rPr>
          <w:rStyle w:val="Literal-Gray"/>
        </w:rPr>
        <w:t xml:space="preserve">  </w:t>
      </w:r>
      <w:r w:rsidRPr="006339C5">
        <w:rPr>
          <w:rStyle w:val="Literal-Gray"/>
        </w:rPr>
        <w:t>}</w:t>
      </w:r>
    </w:p>
    <w:p w14:paraId="7395FE1C" w14:textId="77777777" w:rsidR="009C0D3F" w:rsidRDefault="00524B31" w:rsidP="00F478EC">
      <w:pPr>
        <w:pStyle w:val="CodeC"/>
      </w:pPr>
      <w:r w:rsidRPr="006339C5">
        <w:rPr>
          <w:rStyle w:val="Literal-Gray"/>
        </w:rPr>
        <w:t>}</w:t>
      </w:r>
    </w:p>
    <w:p w14:paraId="5C425B3A" w14:textId="77777777" w:rsidR="009C0D3F" w:rsidRDefault="00524B31">
      <w:pPr>
        <w:pStyle w:val="Listing"/>
      </w:pPr>
      <w:r>
        <w:t xml:space="preserve">Listing 12-23: Checking for an environment variable named </w:t>
      </w:r>
      <w:r w:rsidR="00890D17" w:rsidRPr="00890D17">
        <w:rPr>
          <w:rStyle w:val="LiteralCaption"/>
          <w:rPrChange w:id="1609" w:author="janelle" w:date="2017-10-24T10:54:00Z">
            <w:rPr>
              <w:rStyle w:val="Literal"/>
            </w:rPr>
          </w:rPrChange>
        </w:rPr>
        <w:t>CASE_INSENSITIVE</w:t>
      </w:r>
    </w:p>
    <w:p w14:paraId="78B29F00" w14:textId="77777777" w:rsidR="009C0D3F" w:rsidRDefault="00524B31" w:rsidP="000B47BE">
      <w:pPr>
        <w:pStyle w:val="Body"/>
      </w:pPr>
      <w:r>
        <w:t xml:space="preserve">Here, we create a new variable </w:t>
      </w:r>
      <w:r>
        <w:rPr>
          <w:rStyle w:val="Literal"/>
        </w:rPr>
        <w:t>case_sensitive</w:t>
      </w:r>
      <w:r>
        <w:t xml:space="preserve">. </w:t>
      </w:r>
      <w:del w:id="1610" w:author="AnneMarieW" w:date="2017-10-27T10:20:00Z">
        <w:r w:rsidDel="00A2029B">
          <w:delText>In order t</w:delText>
        </w:r>
      </w:del>
      <w:ins w:id="1611" w:author="AnneMarieW" w:date="2017-10-27T10:20:00Z">
        <w:r w:rsidR="00A2029B">
          <w:t>T</w:t>
        </w:r>
      </w:ins>
      <w:r>
        <w:t xml:space="preserve">o set its value, we call the </w:t>
      </w:r>
      <w:r>
        <w:rPr>
          <w:rStyle w:val="Literal"/>
        </w:rPr>
        <w:t>env::var</w:t>
      </w:r>
      <w:r>
        <w:t xml:space="preserve"> function and pass it the name of the </w:t>
      </w:r>
      <w:r>
        <w:rPr>
          <w:rStyle w:val="Literal"/>
        </w:rPr>
        <w:t>CASE_INSENSITIVE</w:t>
      </w:r>
      <w:r>
        <w:t xml:space="preserve"> environment variable. The </w:t>
      </w:r>
      <w:r>
        <w:rPr>
          <w:rStyle w:val="Literal"/>
        </w:rPr>
        <w:t>env::var</w:t>
      </w:r>
      <w:r>
        <w:t xml:space="preserve"> method returns a </w:t>
      </w:r>
      <w:r>
        <w:rPr>
          <w:rStyle w:val="Literal"/>
        </w:rPr>
        <w:t>Result</w:t>
      </w:r>
      <w:r>
        <w:t xml:space="preserve"> that will be the successful </w:t>
      </w:r>
      <w:r>
        <w:rPr>
          <w:rStyle w:val="Literal"/>
        </w:rPr>
        <w:t>Ok</w:t>
      </w:r>
      <w:r>
        <w:t xml:space="preserve"> variant that contains the value of the environment variable if the environment variable is set. It will return the </w:t>
      </w:r>
      <w:r>
        <w:rPr>
          <w:rStyle w:val="Literal"/>
        </w:rPr>
        <w:t>Err</w:t>
      </w:r>
      <w:r>
        <w:t xml:space="preserve"> variant if the environment variable is not set. </w:t>
      </w:r>
    </w:p>
    <w:p w14:paraId="778AC885" w14:textId="77777777" w:rsidR="009C0D3F" w:rsidRDefault="00524B31" w:rsidP="000B47BE">
      <w:pPr>
        <w:pStyle w:val="Body"/>
      </w:pPr>
      <w:r>
        <w:t xml:space="preserve">We’re using the </w:t>
      </w:r>
      <w:r>
        <w:rPr>
          <w:rStyle w:val="Literal"/>
        </w:rPr>
        <w:t>is_err</w:t>
      </w:r>
      <w:r>
        <w:t xml:space="preserve"> method on the </w:t>
      </w:r>
      <w:r>
        <w:rPr>
          <w:rStyle w:val="Literal"/>
        </w:rPr>
        <w:t>Result</w:t>
      </w:r>
      <w:r>
        <w:t xml:space="preserve"> to check </w:t>
      </w:r>
      <w:ins w:id="1612" w:author="AnneMarieW" w:date="2017-10-27T10:21:00Z">
        <w:r w:rsidR="00A2029B">
          <w:t xml:space="preserve">whether </w:t>
        </w:r>
      </w:ins>
      <w:del w:id="1613" w:author="AnneMarieW" w:date="2017-10-27T10:21:00Z">
        <w:r w:rsidDel="00A2029B">
          <w:delText xml:space="preserve">to see if </w:delText>
        </w:r>
      </w:del>
      <w:r>
        <w:t>it’s an error</w:t>
      </w:r>
      <w:del w:id="1614" w:author="AnneMarieW" w:date="2017-10-27T10:21:00Z">
        <w:r w:rsidDel="00A2029B">
          <w:delText>,</w:delText>
        </w:r>
      </w:del>
      <w:r>
        <w:t xml:space="preserve"> and therefore unset, which means it </w:t>
      </w:r>
      <w:r>
        <w:rPr>
          <w:rStyle w:val="EmphasisItalic"/>
        </w:rPr>
        <w:t>should</w:t>
      </w:r>
      <w:r>
        <w:t xml:space="preserve"> do a case</w:t>
      </w:r>
      <w:ins w:id="1615" w:author="AnneMarieW" w:date="2017-10-27T10:21:00Z">
        <w:r w:rsidR="00A2029B">
          <w:t>-</w:t>
        </w:r>
      </w:ins>
      <w:del w:id="1616" w:author="AnneMarieW" w:date="2017-10-27T10:21:00Z">
        <w:r w:rsidDel="00A2029B">
          <w:delText xml:space="preserve"> </w:delText>
        </w:r>
      </w:del>
      <w:r>
        <w:t xml:space="preserve">sensitive search. If the </w:t>
      </w:r>
      <w:r>
        <w:rPr>
          <w:rStyle w:val="Literal"/>
        </w:rPr>
        <w:t>CASE_INSENSITIVE</w:t>
      </w:r>
      <w:r>
        <w:t xml:space="preserve"> environment variable is set to anything, </w:t>
      </w:r>
      <w:r>
        <w:rPr>
          <w:rStyle w:val="Literal"/>
        </w:rPr>
        <w:t>is_err</w:t>
      </w:r>
      <w:r>
        <w:t xml:space="preserve"> will return false and</w:t>
      </w:r>
      <w:del w:id="1617" w:author="AnneMarieW" w:date="2017-10-27T10:22:00Z">
        <w:r w:rsidDel="00A2029B">
          <w:delText xml:space="preserve"> it</w:delText>
        </w:r>
      </w:del>
      <w:r>
        <w:t xml:space="preserve"> will perform a case</w:t>
      </w:r>
      <w:ins w:id="1618" w:author="AnneMarieW" w:date="2017-10-27T10:22:00Z">
        <w:r w:rsidR="00A2029B">
          <w:t>-</w:t>
        </w:r>
      </w:ins>
      <w:del w:id="1619" w:author="AnneMarieW" w:date="2017-10-27T10:22:00Z">
        <w:r w:rsidDel="00A2029B">
          <w:delText xml:space="preserve"> </w:delText>
        </w:r>
      </w:del>
      <w:r>
        <w:t xml:space="preserve">insensitive search. We don’t care about the </w:t>
      </w:r>
      <w:r>
        <w:rPr>
          <w:rStyle w:val="EmphasisItalic"/>
        </w:rPr>
        <w:t>value</w:t>
      </w:r>
      <w:r>
        <w:t xml:space="preserve"> of the environment variable, just whether it’s set or unset, so we’re checking </w:t>
      </w:r>
      <w:r>
        <w:rPr>
          <w:rStyle w:val="Literal"/>
        </w:rPr>
        <w:t>is_err</w:t>
      </w:r>
      <w:r>
        <w:t xml:space="preserve"> rather than </w:t>
      </w:r>
      <w:r>
        <w:rPr>
          <w:rStyle w:val="Literal"/>
        </w:rPr>
        <w:t>unwrap</w:t>
      </w:r>
      <w:r>
        <w:t xml:space="preserve">, </w:t>
      </w:r>
      <w:r>
        <w:rPr>
          <w:rStyle w:val="Literal"/>
        </w:rPr>
        <w:t>expect</w:t>
      </w:r>
      <w:r>
        <w:t xml:space="preserve">, or any of the other methods we’ve seen on </w:t>
      </w:r>
      <w:r>
        <w:rPr>
          <w:rStyle w:val="Literal"/>
        </w:rPr>
        <w:t>Result</w:t>
      </w:r>
      <w:r>
        <w:t xml:space="preserve">. </w:t>
      </w:r>
    </w:p>
    <w:p w14:paraId="223B8A88" w14:textId="77777777" w:rsidR="009C0D3F" w:rsidRDefault="00524B31" w:rsidP="000B47BE">
      <w:pPr>
        <w:pStyle w:val="Body"/>
      </w:pPr>
      <w:r>
        <w:t xml:space="preserve">We pass the value in the </w:t>
      </w:r>
      <w:r>
        <w:rPr>
          <w:rStyle w:val="Literal"/>
        </w:rPr>
        <w:t>case_sensitive</w:t>
      </w:r>
      <w:r>
        <w:t xml:space="preserve"> variable to the </w:t>
      </w:r>
      <w:r>
        <w:rPr>
          <w:rStyle w:val="Literal"/>
        </w:rPr>
        <w:t>Config</w:t>
      </w:r>
      <w:r>
        <w:t xml:space="preserve"> instance so </w:t>
      </w:r>
      <w:del w:id="1620" w:author="AnneMarieW" w:date="2017-10-27T10:23:00Z">
        <w:r w:rsidDel="00A2029B">
          <w:delText xml:space="preserve">that </w:delText>
        </w:r>
      </w:del>
      <w:r>
        <w:t xml:space="preserve">the </w:t>
      </w:r>
      <w:r>
        <w:rPr>
          <w:rStyle w:val="Literal"/>
        </w:rPr>
        <w:t>run</w:t>
      </w:r>
      <w:r>
        <w:t xml:space="preserve"> function can read that value and decide whether to call </w:t>
      </w:r>
      <w:r>
        <w:rPr>
          <w:rStyle w:val="Literal"/>
        </w:rPr>
        <w:t>search</w:t>
      </w:r>
      <w:r>
        <w:t xml:space="preserve"> or </w:t>
      </w:r>
      <w:r>
        <w:rPr>
          <w:rStyle w:val="Literal"/>
        </w:rPr>
        <w:t>search_case_insensitive</w:t>
      </w:r>
      <w:r>
        <w:t xml:space="preserve"> as we implemented in Listing 12-22.</w:t>
      </w:r>
    </w:p>
    <w:p w14:paraId="613E52C1" w14:textId="77777777" w:rsidR="009C0D3F" w:rsidRDefault="00524B31" w:rsidP="000B47BE">
      <w:pPr>
        <w:pStyle w:val="Body"/>
      </w:pPr>
      <w:r>
        <w:lastRenderedPageBreak/>
        <w:t>Let’s give it a try! First, we’ll run our program without the environment variable set and with the query “to”, which should match any line that contains the word “to” in all lowercase:</w:t>
      </w:r>
    </w:p>
    <w:p w14:paraId="2EF99DAA" w14:textId="77777777" w:rsidR="009C0D3F" w:rsidRDefault="00524B31">
      <w:pPr>
        <w:pStyle w:val="CodeA"/>
        <w:rPr>
          <w:ins w:id="1621" w:author="Carol Nichols" w:date="2017-11-20T16:40:00Z"/>
        </w:rPr>
      </w:pPr>
      <w:r>
        <w:t xml:space="preserve">$ </w:t>
      </w:r>
      <w:r w:rsidRPr="00833A42">
        <w:rPr>
          <w:rStyle w:val="EmphasisBold"/>
          <w:rPrChange w:id="1622" w:author="Carol Nichols" w:date="2017-11-21T13:28:00Z">
            <w:rPr/>
          </w:rPrChange>
        </w:rPr>
        <w:t>cargo run to poem.txt</w:t>
      </w:r>
    </w:p>
    <w:p w14:paraId="4107B5DA" w14:textId="08CF8441" w:rsidR="00463E80" w:rsidRPr="00463E80" w:rsidRDefault="00463E80">
      <w:pPr>
        <w:pStyle w:val="CodeB"/>
        <w:pPrChange w:id="1623" w:author="Carol Nichols" w:date="2017-11-20T16:40:00Z">
          <w:pPr>
            <w:pStyle w:val="CodeA"/>
          </w:pPr>
        </w:pPrChange>
      </w:pPr>
      <w:ins w:id="1624" w:author="Carol Nichols" w:date="2017-11-20T16:40:00Z">
        <w:r>
          <w:t xml:space="preserve">   Compiling minigrep v0.1.0 (file:///projects/minigrep)</w:t>
        </w:r>
      </w:ins>
    </w:p>
    <w:p w14:paraId="39225DA6" w14:textId="77777777" w:rsidR="009C0D3F" w:rsidRDefault="00524B31">
      <w:pPr>
        <w:pStyle w:val="CodeB"/>
      </w:pPr>
      <w:r>
        <w:t xml:space="preserve">    Finished dev [unoptimized + debuginfo] target(s) in 0.0 secs</w:t>
      </w:r>
    </w:p>
    <w:p w14:paraId="766F6971" w14:textId="77777777" w:rsidR="009C0D3F" w:rsidRDefault="00524B31">
      <w:pPr>
        <w:pStyle w:val="CodeB"/>
      </w:pPr>
      <w:r>
        <w:t xml:space="preserve">     Running `target/debug/minigrep to poem.txt`</w:t>
      </w:r>
    </w:p>
    <w:p w14:paraId="2B2D0079" w14:textId="77777777" w:rsidR="009C0D3F" w:rsidRDefault="00524B31">
      <w:pPr>
        <w:pStyle w:val="CodeB"/>
      </w:pPr>
      <w:r>
        <w:t>Are you nobody, too?</w:t>
      </w:r>
    </w:p>
    <w:p w14:paraId="7877F580" w14:textId="77777777" w:rsidR="009C0D3F" w:rsidRDefault="00524B31" w:rsidP="00F478EC">
      <w:pPr>
        <w:pStyle w:val="CodeC"/>
      </w:pPr>
      <w:r>
        <w:t>How dreary to be somebody!</w:t>
      </w:r>
    </w:p>
    <w:p w14:paraId="2D121DA5" w14:textId="77777777" w:rsidR="009C0D3F" w:rsidRDefault="00524B31" w:rsidP="000B47BE">
      <w:pPr>
        <w:pStyle w:val="Body"/>
      </w:pPr>
      <w:r>
        <w:t xml:space="preserve">Looks like that still works! Now, let’s run the program with </w:t>
      </w:r>
      <w:r>
        <w:rPr>
          <w:rStyle w:val="Literal"/>
        </w:rPr>
        <w:t>CASE_INSENSITIVE</w:t>
      </w:r>
      <w:r>
        <w:t xml:space="preserve"> set to </w:t>
      </w:r>
      <w:r w:rsidR="00890D17" w:rsidRPr="00890D17">
        <w:rPr>
          <w:rStyle w:val="Literal"/>
          <w:rPrChange w:id="1625" w:author="AnneMarieW" w:date="2017-10-27T10:24:00Z">
            <w:rPr>
              <w:rFonts w:ascii="Courier" w:hAnsi="Courier"/>
              <w:color w:val="0000FF"/>
              <w:sz w:val="20"/>
            </w:rPr>
          </w:rPrChange>
        </w:rPr>
        <w:t>1</w:t>
      </w:r>
      <w:r>
        <w:t xml:space="preserve"> but with the same query “to”</w:t>
      </w:r>
      <w:ins w:id="1626" w:author="AnneMarieW" w:date="2017-10-27T10:24:00Z">
        <w:r w:rsidR="00A2029B">
          <w:t>;</w:t>
        </w:r>
      </w:ins>
      <w:del w:id="1627" w:author="AnneMarieW" w:date="2017-10-27T10:24:00Z">
        <w:r w:rsidDel="00A2029B">
          <w:delText>,</w:delText>
        </w:r>
      </w:del>
      <w:r>
        <w:t xml:space="preserve"> </w:t>
      </w:r>
      <w:del w:id="1628" w:author="AnneMarieW" w:date="2017-10-27T10:24:00Z">
        <w:r w:rsidDel="00A2029B">
          <w:delText xml:space="preserve">and </w:delText>
        </w:r>
      </w:del>
      <w:r>
        <w:t>we should get lines that contain “to” that might have uppercase letters:</w:t>
      </w:r>
    </w:p>
    <w:p w14:paraId="2B081D62" w14:textId="77777777" w:rsidR="009C0D3F" w:rsidRDefault="00524B31">
      <w:pPr>
        <w:pStyle w:val="CodeA"/>
      </w:pPr>
      <w:r>
        <w:t xml:space="preserve">$ </w:t>
      </w:r>
      <w:r w:rsidRPr="00833A42">
        <w:rPr>
          <w:rStyle w:val="EmphasisBold"/>
          <w:rPrChange w:id="1629" w:author="Carol Nichols" w:date="2017-11-21T13:28:00Z">
            <w:rPr/>
          </w:rPrChange>
        </w:rPr>
        <w:t>CASE_INSENSITIVE=1 cargo run to poem.txt</w:t>
      </w:r>
    </w:p>
    <w:p w14:paraId="715BF54A" w14:textId="77777777" w:rsidR="009C0D3F" w:rsidRDefault="00524B31">
      <w:pPr>
        <w:pStyle w:val="CodeB"/>
      </w:pPr>
      <w:r>
        <w:t xml:space="preserve">    Finished dev [unoptimized + debuginfo] target(s) in 0.0 secs</w:t>
      </w:r>
    </w:p>
    <w:p w14:paraId="6FDE1D07" w14:textId="77777777" w:rsidR="009C0D3F" w:rsidRDefault="00524B31">
      <w:pPr>
        <w:pStyle w:val="CodeB"/>
      </w:pPr>
      <w:r>
        <w:t xml:space="preserve">     Running `target/debug/minigrep to poem.txt`</w:t>
      </w:r>
    </w:p>
    <w:p w14:paraId="370C8D34" w14:textId="77777777" w:rsidR="009C0D3F" w:rsidRDefault="00524B31">
      <w:pPr>
        <w:pStyle w:val="CodeB"/>
      </w:pPr>
      <w:r>
        <w:t>Are you nobody, too?</w:t>
      </w:r>
    </w:p>
    <w:p w14:paraId="7791E0E0" w14:textId="77777777" w:rsidR="009C0D3F" w:rsidRDefault="00524B31">
      <w:pPr>
        <w:pStyle w:val="CodeB"/>
      </w:pPr>
      <w:r>
        <w:t>How dreary to be somebody!</w:t>
      </w:r>
    </w:p>
    <w:p w14:paraId="326CDB2D" w14:textId="77777777" w:rsidR="009C0D3F" w:rsidRDefault="00524B31">
      <w:pPr>
        <w:pStyle w:val="CodeB"/>
      </w:pPr>
      <w:r>
        <w:t>To tell your name the livelong day</w:t>
      </w:r>
    </w:p>
    <w:p w14:paraId="1521131C" w14:textId="77777777" w:rsidR="009C0D3F" w:rsidRDefault="00524B31" w:rsidP="00F478EC">
      <w:pPr>
        <w:pStyle w:val="CodeC"/>
      </w:pPr>
      <w:r>
        <w:t>To an admiring bog!</w:t>
      </w:r>
    </w:p>
    <w:p w14:paraId="7D1AABCC" w14:textId="5A81E259" w:rsidR="000B47BE" w:rsidRDefault="000B47BE" w:rsidP="000B47BE">
      <w:pPr>
        <w:pStyle w:val="Body"/>
        <w:rPr>
          <w:ins w:id="1630" w:author="Carol Nichols" w:date="2017-11-21T15:37:00Z"/>
        </w:rPr>
      </w:pPr>
      <w:ins w:id="1631" w:author="Carol Nichols" w:date="2017-11-21T15:37:00Z">
        <w:r>
          <w:t xml:space="preserve">If you’re using PowerShell, </w:t>
        </w:r>
      </w:ins>
      <w:ins w:id="1632" w:author="Carol Nichols" w:date="2017-11-21T15:38:00Z">
        <w:r>
          <w:t xml:space="preserve">you will need to </w:t>
        </w:r>
      </w:ins>
      <w:ins w:id="1633" w:author="Carol Nichols" w:date="2017-11-21T15:37:00Z">
        <w:r>
          <w:t xml:space="preserve">set the environment </w:t>
        </w:r>
      </w:ins>
      <w:ins w:id="1634" w:author="Carol Nichols" w:date="2017-11-21T15:38:00Z">
        <w:r>
          <w:t xml:space="preserve">variable </w:t>
        </w:r>
      </w:ins>
      <w:ins w:id="1635" w:author="Carol Nichols" w:date="2017-11-21T15:37:00Z">
        <w:r>
          <w:t>and run the program in two commands rather than one:</w:t>
        </w:r>
      </w:ins>
    </w:p>
    <w:p w14:paraId="622903C1" w14:textId="26A18F93" w:rsidR="000B47BE" w:rsidRDefault="000B47BE">
      <w:pPr>
        <w:pStyle w:val="CodeA"/>
        <w:rPr>
          <w:ins w:id="1636" w:author="Carol Nichols" w:date="2017-11-21T15:39:00Z"/>
          <w:rStyle w:val="EmphasisBold"/>
        </w:rPr>
        <w:pPrChange w:id="1637" w:author="Carol Nichols" w:date="2017-11-21T15:38:00Z">
          <w:pPr>
            <w:pStyle w:val="Body"/>
          </w:pPr>
        </w:pPrChange>
      </w:pPr>
      <w:ins w:id="1638" w:author="Carol Nichols" w:date="2017-11-21T15:38:00Z">
        <w:r>
          <w:t xml:space="preserve">$ </w:t>
        </w:r>
        <w:r w:rsidRPr="000B47BE">
          <w:rPr>
            <w:rStyle w:val="EmphasisBold"/>
            <w:rPrChange w:id="1639" w:author="Carol Nichols" w:date="2017-11-21T15:39:00Z">
              <w:rPr/>
            </w:rPrChange>
          </w:rPr>
          <w:t>$env.CASE_INSENSITIVE=1</w:t>
        </w:r>
      </w:ins>
    </w:p>
    <w:p w14:paraId="090AF5F4" w14:textId="1EAA1090" w:rsidR="000B47BE" w:rsidRPr="000B47BE" w:rsidRDefault="000B47BE">
      <w:pPr>
        <w:pStyle w:val="CodeC"/>
        <w:rPr>
          <w:ins w:id="1640" w:author="Carol Nichols" w:date="2017-11-21T15:33:00Z"/>
        </w:rPr>
        <w:pPrChange w:id="1641" w:author="Carol Nichols" w:date="2017-11-21T15:39:00Z">
          <w:pPr>
            <w:pStyle w:val="Body"/>
          </w:pPr>
        </w:pPrChange>
      </w:pPr>
      <w:ins w:id="1642" w:author="Carol Nichols" w:date="2017-11-21T15:39:00Z">
        <w:r>
          <w:t xml:space="preserve">$ </w:t>
        </w:r>
        <w:r w:rsidRPr="000B47BE">
          <w:rPr>
            <w:rStyle w:val="EmphasisBold"/>
            <w:rPrChange w:id="1643" w:author="Carol Nichols" w:date="2017-11-21T15:39:00Z">
              <w:rPr/>
            </w:rPrChange>
          </w:rPr>
          <w:t>cargo run to poem.txt</w:t>
        </w:r>
      </w:ins>
    </w:p>
    <w:p w14:paraId="30E6D0C5" w14:textId="77777777" w:rsidR="009C0D3F" w:rsidRDefault="00524B31" w:rsidP="000B47BE">
      <w:pPr>
        <w:pStyle w:val="Body"/>
      </w:pPr>
      <w:r>
        <w:t xml:space="preserve">Excellent, we also got lines containing “To”! Our </w:t>
      </w:r>
      <w:r>
        <w:rPr>
          <w:rStyle w:val="Literal"/>
        </w:rPr>
        <w:t>minigrep</w:t>
      </w:r>
      <w:r>
        <w:t xml:space="preserve"> program can now do case</w:t>
      </w:r>
      <w:del w:id="1644" w:author="AnneMarieW" w:date="2017-10-27T10:25:00Z">
        <w:r w:rsidDel="005B40F2">
          <w:delText xml:space="preserve"> </w:delText>
        </w:r>
      </w:del>
      <w:ins w:id="1645" w:author="AnneMarieW" w:date="2017-10-27T10:25:00Z">
        <w:r w:rsidR="005B40F2">
          <w:t>-</w:t>
        </w:r>
      </w:ins>
      <w:r>
        <w:t>insensitive searching</w:t>
      </w:r>
      <w:del w:id="1646" w:author="AnneMarieW" w:date="2017-10-27T10:26:00Z">
        <w:r w:rsidDel="005B40F2">
          <w:delText>,</w:delText>
        </w:r>
      </w:del>
      <w:r>
        <w:t xml:space="preserve"> controlled</w:t>
      </w:r>
      <w:r>
        <w:rPr>
          <w:rFonts w:eastAsia="Microsoft YaHei"/>
        </w:rPr>
        <w:t xml:space="preserve"> </w:t>
      </w:r>
      <w:r>
        <w:t>by an environment variable. Now you know how to manage options set using</w:t>
      </w:r>
      <w:r>
        <w:rPr>
          <w:rFonts w:eastAsia="Microsoft YaHei"/>
        </w:rPr>
        <w:t xml:space="preserve"> </w:t>
      </w:r>
      <w:r>
        <w:t>either command line arguments or environment variables!</w:t>
      </w:r>
    </w:p>
    <w:p w14:paraId="21E3E6DE" w14:textId="77777777" w:rsidR="009C0D3F" w:rsidRDefault="00524B31" w:rsidP="000B47BE">
      <w:pPr>
        <w:pStyle w:val="Body"/>
      </w:pPr>
      <w:r>
        <w:t>Some programs allow</w:t>
      </w:r>
      <w:del w:id="1647" w:author="AnneMarieW" w:date="2017-10-27T10:26:00Z">
        <w:r w:rsidDel="005B40F2">
          <w:delText xml:space="preserve"> both</w:delText>
        </w:r>
      </w:del>
      <w:r>
        <w:t xml:space="preserve"> arguments </w:t>
      </w:r>
      <w:r>
        <w:rPr>
          <w:rStyle w:val="EmphasisItalic"/>
        </w:rPr>
        <w:t>and</w:t>
      </w:r>
      <w:r>
        <w:t xml:space="preserve"> environment variables for the same configuration. In those cases, the programs decide that one or the other</w:t>
      </w:r>
      <w:r>
        <w:rPr>
          <w:rFonts w:eastAsia="Microsoft YaHei"/>
        </w:rPr>
        <w:t xml:space="preserve"> </w:t>
      </w:r>
      <w:r>
        <w:t>takes precedence. For another exercise on</w:t>
      </w:r>
      <w:r>
        <w:rPr>
          <w:rFonts w:eastAsia="Microsoft YaHei"/>
        </w:rPr>
        <w:t xml:space="preserve"> </w:t>
      </w:r>
      <w:r>
        <w:t xml:space="preserve">your own, try controlling case insensitivity through </w:t>
      </w:r>
      <w:r w:rsidR="001100DF">
        <w:t xml:space="preserve">either </w:t>
      </w:r>
      <w:r>
        <w:t xml:space="preserve">a command line argument </w:t>
      </w:r>
      <w:r w:rsidR="001100DF">
        <w:t>or an</w:t>
      </w:r>
      <w:r>
        <w:t xml:space="preserve"> environment variable</w:t>
      </w:r>
      <w:r w:rsidR="001100DF">
        <w:t>. D</w:t>
      </w:r>
      <w:r>
        <w:t xml:space="preserve">ecide </w:t>
      </w:r>
      <w:r w:rsidR="001100DF">
        <w:t xml:space="preserve">whether the command line argument or the environment variable </w:t>
      </w:r>
      <w:r>
        <w:t>should take precedence if the program is run with</w:t>
      </w:r>
      <w:r>
        <w:rPr>
          <w:rFonts w:eastAsia="Microsoft YaHei"/>
        </w:rPr>
        <w:t xml:space="preserve"> </w:t>
      </w:r>
      <w:r w:rsidR="001100DF">
        <w:t>one set to case sensitive and one set to case insensitive</w:t>
      </w:r>
      <w:r>
        <w:t>.</w:t>
      </w:r>
    </w:p>
    <w:p w14:paraId="3F1C8932" w14:textId="77777777" w:rsidR="009C0D3F" w:rsidRDefault="00524B31" w:rsidP="000B47BE">
      <w:pPr>
        <w:pStyle w:val="Body"/>
      </w:pPr>
      <w:r>
        <w:t xml:space="preserve">The </w:t>
      </w:r>
      <w:r>
        <w:rPr>
          <w:rStyle w:val="Literal"/>
        </w:rPr>
        <w:t>std::env</w:t>
      </w:r>
      <w:r>
        <w:t xml:space="preserve"> module contains many more useful features for dealing with environment variables</w:t>
      </w:r>
      <w:del w:id="1648" w:author="AnneMarieW" w:date="2017-10-27T10:27:00Z">
        <w:r w:rsidDel="005B40F2">
          <w:delText>;</w:delText>
        </w:r>
      </w:del>
      <w:ins w:id="1649" w:author="AnneMarieW" w:date="2017-10-27T10:27:00Z">
        <w:r w:rsidR="005B40F2">
          <w:t>:</w:t>
        </w:r>
      </w:ins>
      <w:r>
        <w:t xml:space="preserve"> check out its documentation to see what</w:t>
      </w:r>
      <w:del w:id="1650" w:author="AnneMarieW" w:date="2017-10-27T10:27:00Z">
        <w:r w:rsidDel="005B40F2">
          <w:delText>’</w:delText>
        </w:r>
      </w:del>
      <w:ins w:id="1651" w:author="AnneMarieW" w:date="2017-10-27T10:27:00Z">
        <w:r w:rsidR="005B40F2">
          <w:t xml:space="preserve"> i</w:t>
        </w:r>
      </w:ins>
      <w:r>
        <w:t>s available.</w:t>
      </w:r>
    </w:p>
    <w:p w14:paraId="44C825FF" w14:textId="77777777" w:rsidR="009C0D3F" w:rsidRDefault="00524B31">
      <w:pPr>
        <w:pStyle w:val="HeadA"/>
      </w:pPr>
      <w:bookmarkStart w:id="1652" w:name="write-to-`stderr`-instead-of-`stdout`"/>
      <w:bookmarkStart w:id="1653" w:name="_Toc486341799"/>
      <w:bookmarkStart w:id="1654" w:name="_Toc496541068"/>
      <w:bookmarkEnd w:id="1652"/>
      <w:r>
        <w:lastRenderedPageBreak/>
        <w:t>Writing Error Messages to</w:t>
      </w:r>
      <w:r w:rsidR="001C2AE2">
        <w:t xml:space="preserve"> Standard Error I</w:t>
      </w:r>
      <w:r w:rsidR="0003268C">
        <w:t>nstead of Standard Output</w:t>
      </w:r>
      <w:bookmarkEnd w:id="1653"/>
      <w:bookmarkEnd w:id="1654"/>
    </w:p>
    <w:p w14:paraId="4D667184" w14:textId="4C33319E" w:rsidR="009C0D3F" w:rsidRDefault="00524B31" w:rsidP="0089724B">
      <w:pPr>
        <w:pStyle w:val="BodyFirst"/>
      </w:pPr>
      <w:r>
        <w:t xml:space="preserve">At the moment we’re writing all of our output to the terminal </w:t>
      </w:r>
      <w:del w:id="1655" w:author="AnneMarieW" w:date="2017-10-27T10:57:00Z">
        <w:r w:rsidDel="002143CD">
          <w:delText>with</w:delText>
        </w:r>
      </w:del>
      <w:ins w:id="1656" w:author="AnneMarieW" w:date="2017-10-27T10:57:00Z">
        <w:r w:rsidR="002143CD">
          <w:t>using</w:t>
        </w:r>
      </w:ins>
      <w:r>
        <w:t xml:space="preserve"> the </w:t>
      </w:r>
      <w:r>
        <w:rPr>
          <w:rStyle w:val="Literal"/>
        </w:rPr>
        <w:t>println!</w:t>
      </w:r>
      <w:r>
        <w:t xml:space="preserve"> function. Most terminals provide two kinds of output: </w:t>
      </w:r>
      <w:r w:rsidRPr="00FE1F69">
        <w:rPr>
          <w:rStyle w:val="EmphasisItalic"/>
        </w:rPr>
        <w:t>standard out</w:t>
      </w:r>
      <w:r w:rsidR="00102610" w:rsidRPr="00FE1F69">
        <w:rPr>
          <w:rStyle w:val="EmphasisItalic"/>
        </w:rPr>
        <w:t>put</w:t>
      </w:r>
      <w:r>
        <w:rPr>
          <w:rFonts w:eastAsia="Microsoft YaHei"/>
        </w:rPr>
        <w:t xml:space="preserve"> </w:t>
      </w:r>
      <w:ins w:id="1657" w:author="AnneMarieW" w:date="2017-10-27T11:00:00Z">
        <w:r w:rsidR="006B7264">
          <w:rPr>
            <w:rFonts w:eastAsia="Microsoft YaHei"/>
          </w:rPr>
          <w:t>(</w:t>
        </w:r>
        <w:r w:rsidR="006B7264" w:rsidRPr="006339C5">
          <w:rPr>
            <w:rStyle w:val="Literal"/>
          </w:rPr>
          <w:t>stdout</w:t>
        </w:r>
      </w:ins>
      <w:ins w:id="1658" w:author="AnneMarieW" w:date="2017-10-27T11:01:00Z">
        <w:r w:rsidR="00890D17" w:rsidRPr="00890D17">
          <w:rPr>
            <w:rPrChange w:id="1659" w:author="AnneMarieW" w:date="2017-10-27T11:01:00Z">
              <w:rPr>
                <w:rStyle w:val="Literal"/>
              </w:rPr>
            </w:rPrChange>
          </w:rPr>
          <w:t>)</w:t>
        </w:r>
      </w:ins>
      <w:ins w:id="1660" w:author="AnneMarieW" w:date="2017-10-27T11:00:00Z">
        <w:r w:rsidR="006B7264">
          <w:t xml:space="preserve"> </w:t>
        </w:r>
      </w:ins>
      <w:r>
        <w:t>for general information</w:t>
      </w:r>
      <w:r w:rsidR="0003268C">
        <w:t xml:space="preserve"> </w:t>
      </w:r>
      <w:del w:id="1661" w:author="AnneMarieW" w:date="2017-10-27T11:01:00Z">
        <w:r w:rsidR="0003268C" w:rsidDel="006B7264">
          <w:delText>(sometimes abbreviated as</w:delText>
        </w:r>
      </w:del>
      <w:del w:id="1662" w:author="AnneMarieW" w:date="2017-10-27T11:00:00Z">
        <w:r w:rsidR="0003268C" w:rsidDel="006B7264">
          <w:delText xml:space="preserve"> </w:delText>
        </w:r>
        <w:r w:rsidR="0003268C" w:rsidRPr="006339C5" w:rsidDel="006B7264">
          <w:rPr>
            <w:rStyle w:val="Literal"/>
          </w:rPr>
          <w:delText>stdout</w:delText>
        </w:r>
      </w:del>
      <w:del w:id="1663" w:author="AnneMarieW" w:date="2017-10-27T11:01:00Z">
        <w:r w:rsidR="0003268C" w:rsidDel="006B7264">
          <w:delText xml:space="preserve"> in code)</w:delText>
        </w:r>
      </w:del>
      <w:del w:id="1664" w:author="AnneMarieW" w:date="2017-10-27T10:57:00Z">
        <w:r w:rsidDel="002143CD">
          <w:delText>,</w:delText>
        </w:r>
      </w:del>
      <w:del w:id="1665" w:author="AnneMarieW" w:date="2017-10-27T11:01:00Z">
        <w:r w:rsidDel="006B7264">
          <w:delText xml:space="preserve"> </w:delText>
        </w:r>
      </w:del>
      <w:r>
        <w:t xml:space="preserve">and </w:t>
      </w:r>
      <w:r>
        <w:rPr>
          <w:rStyle w:val="EmphasisItalic"/>
        </w:rPr>
        <w:t>standard error</w:t>
      </w:r>
      <w:ins w:id="1666" w:author="AnneMarieW" w:date="2017-10-27T11:00:00Z">
        <w:r w:rsidR="006B7264">
          <w:t xml:space="preserve"> </w:t>
        </w:r>
      </w:ins>
      <w:del w:id="1667" w:author="AnneMarieW" w:date="2017-10-27T11:00:00Z">
        <w:r w:rsidDel="006B7264">
          <w:delText xml:space="preserve"> </w:delText>
        </w:r>
      </w:del>
      <w:ins w:id="1668" w:author="AnneMarieW" w:date="2017-10-27T11:00:00Z">
        <w:r w:rsidR="006B7264">
          <w:t>(</w:t>
        </w:r>
        <w:r w:rsidR="006B7264" w:rsidRPr="006339C5">
          <w:rPr>
            <w:rStyle w:val="Literal"/>
          </w:rPr>
          <w:t>stderr</w:t>
        </w:r>
        <w:r w:rsidR="006B7264">
          <w:t xml:space="preserve">) </w:t>
        </w:r>
      </w:ins>
      <w:r>
        <w:t>for error messages</w:t>
      </w:r>
      <w:del w:id="1669" w:author="AnneMarieW" w:date="2017-10-27T11:00:00Z">
        <w:r w:rsidR="0003268C" w:rsidDel="006B7264">
          <w:delText xml:space="preserve"> (</w:delText>
        </w:r>
        <w:r w:rsidR="0003268C" w:rsidRPr="006339C5" w:rsidDel="006B7264">
          <w:rPr>
            <w:rStyle w:val="Literal"/>
          </w:rPr>
          <w:delText>stderr</w:delText>
        </w:r>
        <w:r w:rsidR="0003268C" w:rsidDel="006B7264">
          <w:delText>)</w:delText>
        </w:r>
      </w:del>
      <w:r>
        <w:t>. This</w:t>
      </w:r>
      <w:r>
        <w:rPr>
          <w:rFonts w:eastAsia="Microsoft YaHei"/>
        </w:rPr>
        <w:t xml:space="preserve"> </w:t>
      </w:r>
      <w:r>
        <w:t xml:space="preserve">distinction enables users to choose </w:t>
      </w:r>
      <w:del w:id="1670" w:author="Carol Nichols" w:date="2017-11-21T14:09:00Z">
        <w:r w:rsidDel="00E67CD5">
          <w:delText xml:space="preserve">whether </w:delText>
        </w:r>
      </w:del>
      <w:r>
        <w:t>to direct</w:t>
      </w:r>
      <w:del w:id="1671" w:author="AnneMarieW" w:date="2017-10-27T10:58:00Z">
        <w:r w:rsidDel="002143CD">
          <w:delText xml:space="preserve"> a</w:delText>
        </w:r>
      </w:del>
      <w:r>
        <w:t xml:space="preserve"> the successful output of a program to a file but still print error messages to the screen. </w:t>
      </w:r>
    </w:p>
    <w:p w14:paraId="6E1DB289" w14:textId="77777777" w:rsidR="009C0D3F" w:rsidRDefault="00524B31" w:rsidP="000B47BE">
      <w:pPr>
        <w:pStyle w:val="Body"/>
      </w:pPr>
      <w:r>
        <w:t xml:space="preserve">The </w:t>
      </w:r>
      <w:r>
        <w:rPr>
          <w:rStyle w:val="Literal"/>
        </w:rPr>
        <w:t>println!</w:t>
      </w:r>
      <w:r>
        <w:t xml:space="preserve"> function is only capable of printing to standard out</w:t>
      </w:r>
      <w:r w:rsidR="00102610">
        <w:t>put</w:t>
      </w:r>
      <w:r>
        <w:t xml:space="preserve">, </w:t>
      </w:r>
      <w:del w:id="1672" w:author="AnneMarieW" w:date="2017-10-27T10:58:00Z">
        <w:r w:rsidDel="002143CD">
          <w:delText xml:space="preserve">though, </w:delText>
        </w:r>
      </w:del>
      <w:r>
        <w:t xml:space="preserve">so we have to use something else </w:t>
      </w:r>
      <w:del w:id="1673" w:author="AnneMarieW" w:date="2017-10-27T10:58:00Z">
        <w:r w:rsidDel="002143CD">
          <w:delText xml:space="preserve">in order </w:delText>
        </w:r>
      </w:del>
      <w:r>
        <w:t>to print to standard error.</w:t>
      </w:r>
    </w:p>
    <w:p w14:paraId="04572CF5" w14:textId="77777777" w:rsidR="009C0D3F" w:rsidRDefault="00524B31">
      <w:pPr>
        <w:pStyle w:val="HeadB"/>
        <w:rPr>
          <w:rFonts w:eastAsia="Microsoft YaHei"/>
        </w:rPr>
      </w:pPr>
      <w:bookmarkStart w:id="1674" w:name="_Toc486341800"/>
      <w:bookmarkStart w:id="1675" w:name="_Toc496541069"/>
      <w:r>
        <w:rPr>
          <w:rFonts w:eastAsia="Microsoft YaHei"/>
        </w:rPr>
        <w:t xml:space="preserve">Checking Where Errors </w:t>
      </w:r>
      <w:ins w:id="1676" w:author="AnneMarieW" w:date="2017-10-25T09:43:00Z">
        <w:r w:rsidR="00360373">
          <w:rPr>
            <w:rFonts w:eastAsia="Microsoft YaHei"/>
          </w:rPr>
          <w:t>A</w:t>
        </w:r>
      </w:ins>
      <w:del w:id="1677" w:author="AnneMarieW" w:date="2017-10-25T09:43:00Z">
        <w:r w:rsidDel="00360373">
          <w:rPr>
            <w:rFonts w:eastAsia="Microsoft YaHei"/>
          </w:rPr>
          <w:delText>a</w:delText>
        </w:r>
      </w:del>
      <w:r>
        <w:rPr>
          <w:rFonts w:eastAsia="Microsoft YaHei"/>
        </w:rPr>
        <w:t>re W</w:t>
      </w:r>
      <w:bookmarkEnd w:id="1674"/>
      <w:r>
        <w:rPr>
          <w:rFonts w:eastAsia="Microsoft YaHei"/>
        </w:rPr>
        <w:t>ritten to</w:t>
      </w:r>
      <w:bookmarkEnd w:id="1675"/>
    </w:p>
    <w:p w14:paraId="1F6457CC" w14:textId="2A3F7DE3" w:rsidR="00546DD7" w:rsidRDefault="00524B31" w:rsidP="0089724B">
      <w:pPr>
        <w:pStyle w:val="BodyFirst"/>
        <w:rPr>
          <w:ins w:id="1678" w:author="Liz Chadwick" w:date="2017-10-23T16:49:00Z"/>
        </w:rPr>
      </w:pPr>
      <w:r>
        <w:t xml:space="preserve">First, let’s observe how </w:t>
      </w:r>
      <w:del w:id="1679" w:author="Liz Chadwick" w:date="2017-10-23T16:45:00Z">
        <w:r w:rsidDel="001962BA">
          <w:delText xml:space="preserve">all </w:delText>
        </w:r>
      </w:del>
      <w:ins w:id="1680" w:author="Liz Chadwick" w:date="2017-10-23T16:45:00Z">
        <w:r w:rsidR="001962BA">
          <w:t xml:space="preserve">the </w:t>
        </w:r>
      </w:ins>
      <w:r>
        <w:t xml:space="preserve">content printed by </w:t>
      </w:r>
      <w:r>
        <w:rPr>
          <w:rStyle w:val="Literal"/>
        </w:rPr>
        <w:t>minigrep</w:t>
      </w:r>
      <w:r>
        <w:t xml:space="preserve"> is currently being written to standard out</w:t>
      </w:r>
      <w:r w:rsidR="00102610">
        <w:t>put</w:t>
      </w:r>
      <w:r>
        <w:t xml:space="preserve">, including </w:t>
      </w:r>
      <w:ins w:id="1681" w:author="Liz Chadwick" w:date="2017-10-23T16:45:00Z">
        <w:r w:rsidR="001962BA">
          <w:t>an</w:t>
        </w:r>
      </w:ins>
      <w:ins w:id="1682" w:author="Carol Nichols" w:date="2017-11-21T14:09:00Z">
        <w:r w:rsidR="006B2E4E">
          <w:t>y</w:t>
        </w:r>
      </w:ins>
      <w:ins w:id="1683" w:author="Liz Chadwick" w:date="2017-10-23T16:45:00Z">
        <w:del w:id="1684" w:author="Carol Nichols" w:date="2017-11-21T14:09:00Z">
          <w:r w:rsidR="001962BA" w:rsidDel="006B2E4E">
            <w:delText>t</w:delText>
          </w:r>
        </w:del>
        <w:r w:rsidR="001962BA">
          <w:t xml:space="preserve"> </w:t>
        </w:r>
      </w:ins>
      <w:r>
        <w:t xml:space="preserve">error messages </w:t>
      </w:r>
      <w:del w:id="1685" w:author="Liz Chadwick" w:date="2017-10-23T16:45:00Z">
        <w:r w:rsidDel="001962BA">
          <w:delText xml:space="preserve">that </w:delText>
        </w:r>
      </w:del>
      <w:r>
        <w:t>we want to write to standard error instead. We’ll do that by redirecting the standard output stream to a file while</w:t>
      </w:r>
      <w:del w:id="1686" w:author="AnneMarieW" w:date="2017-10-27T11:02:00Z">
        <w:r w:rsidDel="006F47A4">
          <w:delText xml:space="preserve"> we</w:delText>
        </w:r>
      </w:del>
      <w:r>
        <w:t xml:space="preserve"> also intentionally caus</w:t>
      </w:r>
      <w:del w:id="1687" w:author="AnneMarieW" w:date="2017-10-27T11:02:00Z">
        <w:r w:rsidDel="006F47A4">
          <w:delText>e</w:delText>
        </w:r>
      </w:del>
      <w:ins w:id="1688" w:author="AnneMarieW" w:date="2017-10-27T11:02:00Z">
        <w:r w:rsidR="006F47A4">
          <w:t>ing</w:t>
        </w:r>
      </w:ins>
      <w:r>
        <w:t xml:space="preserve"> an error. We won</w:t>
      </w:r>
      <w:r w:rsidR="00102610">
        <w:t>’</w:t>
      </w:r>
      <w:r>
        <w:t xml:space="preserve">t redirect the standard error stream, so any content sent to standard error will continue to display on the screen. </w:t>
      </w:r>
    </w:p>
    <w:p w14:paraId="6788E7B4" w14:textId="77777777" w:rsidR="009C0D3F" w:rsidRDefault="00524B31" w:rsidP="000B47BE">
      <w:pPr>
        <w:pStyle w:val="Body"/>
      </w:pPr>
      <w:r>
        <w:t xml:space="preserve">Command line programs are expected to send error messages to the standard error stream so </w:t>
      </w:r>
      <w:del w:id="1689" w:author="AnneMarieW" w:date="2017-10-27T11:03:00Z">
        <w:r w:rsidDel="006F47A4">
          <w:delText xml:space="preserve">that </w:delText>
        </w:r>
      </w:del>
      <w:r>
        <w:t xml:space="preserve">we can still see error messages on the screen even if we </w:t>
      </w:r>
      <w:del w:id="1690" w:author="AnneMarieW" w:date="2017-10-27T11:03:00Z">
        <w:r w:rsidDel="006F47A4">
          <w:delText xml:space="preserve">choose to </w:delText>
        </w:r>
      </w:del>
      <w:r>
        <w:t>redirect the standard output stream to a file. Our program is not currently well-behaved</w:t>
      </w:r>
      <w:del w:id="1691" w:author="AnneMarieW" w:date="2017-10-27T11:03:00Z">
        <w:r w:rsidDel="006F47A4">
          <w:delText>;</w:delText>
        </w:r>
      </w:del>
      <w:ins w:id="1692" w:author="AnneMarieW" w:date="2017-10-27T11:03:00Z">
        <w:r w:rsidR="006F47A4">
          <w:t>:</w:t>
        </w:r>
      </w:ins>
      <w:r>
        <w:t xml:space="preserve"> we</w:t>
      </w:r>
      <w:r w:rsidR="005563A1">
        <w:t>’</w:t>
      </w:r>
      <w:r>
        <w:t xml:space="preserve">re about to see that it saves the error message output to </w:t>
      </w:r>
      <w:del w:id="1693" w:author="AnneMarieW" w:date="2017-10-27T11:04:00Z">
        <w:r w:rsidDel="006F47A4">
          <w:delText>the</w:delText>
        </w:r>
      </w:del>
      <w:ins w:id="1694" w:author="AnneMarieW" w:date="2017-10-27T11:04:00Z">
        <w:r w:rsidR="006F47A4">
          <w:t>a</w:t>
        </w:r>
      </w:ins>
      <w:r>
        <w:t xml:space="preserve"> file instead!</w:t>
      </w:r>
    </w:p>
    <w:p w14:paraId="0A2DBFE2" w14:textId="77777777" w:rsidR="009C0D3F" w:rsidRDefault="00524B31" w:rsidP="000B47BE">
      <w:pPr>
        <w:pStyle w:val="Body"/>
      </w:pPr>
      <w:r>
        <w:t xml:space="preserve">The way to demonstrate this behavior is by running the program with </w:t>
      </w:r>
      <w:r>
        <w:rPr>
          <w:rStyle w:val="Literal"/>
        </w:rPr>
        <w:t>&gt;</w:t>
      </w:r>
      <w:r>
        <w:t xml:space="preserve"> and the filename, </w:t>
      </w:r>
      <w:r>
        <w:rPr>
          <w:rStyle w:val="EmphasisItalic"/>
        </w:rPr>
        <w:t>output.txt</w:t>
      </w:r>
      <w:r>
        <w:t>, that we want to redirect the standard output stream to. We</w:t>
      </w:r>
      <w:ins w:id="1695" w:author="AnneMarieW" w:date="2017-10-27T11:04:00Z">
        <w:r w:rsidR="00D244D1">
          <w:t xml:space="preserve"> w</w:t>
        </w:r>
      </w:ins>
      <w:del w:id="1696" w:author="AnneMarieW" w:date="2017-10-27T11:04:00Z">
        <w:r w:rsidR="006F7ECD" w:rsidDel="00D244D1">
          <w:delText>’</w:delText>
        </w:r>
        <w:r w:rsidDel="00D244D1">
          <w:delText>re n</w:delText>
        </w:r>
      </w:del>
      <w:r>
        <w:t>o</w:t>
      </w:r>
      <w:ins w:id="1697" w:author="AnneMarieW" w:date="2017-10-27T11:04:00Z">
        <w:r w:rsidR="00D244D1">
          <w:t>n’</w:t>
        </w:r>
      </w:ins>
      <w:r>
        <w:t>t</w:t>
      </w:r>
      <w:del w:id="1698" w:author="AnneMarieW" w:date="2017-10-27T11:04:00Z">
        <w:r w:rsidDel="00D244D1">
          <w:delText xml:space="preserve"> going to</w:delText>
        </w:r>
      </w:del>
      <w:r>
        <w:t xml:space="preserve"> pass any arguments, which should cause an error:</w:t>
      </w:r>
    </w:p>
    <w:p w14:paraId="1826EC43" w14:textId="77777777" w:rsidR="009C0D3F" w:rsidRDefault="00524B31">
      <w:pPr>
        <w:pStyle w:val="CodeSingle"/>
      </w:pPr>
      <w:r>
        <w:t xml:space="preserve">$ </w:t>
      </w:r>
      <w:r w:rsidRPr="00833A42">
        <w:rPr>
          <w:rStyle w:val="EmphasisBold"/>
          <w:rPrChange w:id="1699" w:author="Carol Nichols" w:date="2017-11-21T13:28:00Z">
            <w:rPr/>
          </w:rPrChange>
        </w:rPr>
        <w:t>cargo run &gt; output.txt</w:t>
      </w:r>
    </w:p>
    <w:p w14:paraId="284291CB" w14:textId="77777777" w:rsidR="009C0D3F" w:rsidRDefault="00524B31" w:rsidP="000B47BE">
      <w:pPr>
        <w:pStyle w:val="Body"/>
      </w:pPr>
      <w:r>
        <w:t xml:space="preserve">The </w:t>
      </w:r>
      <w:r>
        <w:rPr>
          <w:rStyle w:val="Literal"/>
        </w:rPr>
        <w:t>&gt;</w:t>
      </w:r>
      <w:r>
        <w:t xml:space="preserve"> syntax tells the shell to write the contents of standard out</w:t>
      </w:r>
      <w:r w:rsidR="00977F2A">
        <w:t>put</w:t>
      </w:r>
      <w:r>
        <w:t xml:space="preserve"> to </w:t>
      </w:r>
      <w:r>
        <w:rPr>
          <w:rStyle w:val="EmphasisItalic"/>
        </w:rPr>
        <w:t>output.txt</w:t>
      </w:r>
      <w:r>
        <w:t xml:space="preserve"> instead of the screen. We didn’t see the error message we were expecting printed on the screen, so that means it must have ended up in the file. </w:t>
      </w:r>
      <w:ins w:id="1700" w:author="AnneMarieW" w:date="2017-10-27T11:05:00Z">
        <w:r w:rsidR="00A545D7">
          <w:t xml:space="preserve">This is </w:t>
        </w:r>
      </w:ins>
      <w:del w:id="1701" w:author="AnneMarieW" w:date="2017-10-27T11:05:00Z">
        <w:r w:rsidDel="00A545D7">
          <w:delText xml:space="preserve">Let’s see </w:delText>
        </w:r>
      </w:del>
      <w:r>
        <w:t xml:space="preserve">what </w:t>
      </w:r>
      <w:r>
        <w:rPr>
          <w:rStyle w:val="EmphasisItalic"/>
        </w:rPr>
        <w:t>output.txt</w:t>
      </w:r>
      <w:r>
        <w:t xml:space="preserve"> contains:</w:t>
      </w:r>
    </w:p>
    <w:p w14:paraId="1CDFEF37" w14:textId="77777777" w:rsidR="009C0D3F" w:rsidRDefault="00524B31">
      <w:pPr>
        <w:pStyle w:val="CodeSingle"/>
      </w:pPr>
      <w:r>
        <w:t>Problem parsing arguments: not enough arguments</w:t>
      </w:r>
    </w:p>
    <w:p w14:paraId="55E8DBFC" w14:textId="77777777" w:rsidR="009C0D3F" w:rsidRDefault="00524B31" w:rsidP="000B47BE">
      <w:pPr>
        <w:pStyle w:val="Body"/>
      </w:pPr>
      <w:r>
        <w:t>Yup, our error message is being printed to standard out</w:t>
      </w:r>
      <w:r w:rsidR="009B08FE">
        <w:t>put</w:t>
      </w:r>
      <w:r>
        <w:t>. It’s much more useful for error messages like this to be printed to standard error</w:t>
      </w:r>
      <w:del w:id="1702" w:author="AnneMarieW" w:date="2017-10-27T11:06:00Z">
        <w:r w:rsidDel="00A545D7">
          <w:delText>,</w:delText>
        </w:r>
      </w:del>
      <w:r>
        <w:t xml:space="preserve"> and have</w:t>
      </w:r>
      <w:r>
        <w:rPr>
          <w:rFonts w:eastAsia="Microsoft YaHei"/>
        </w:rPr>
        <w:t xml:space="preserve"> </w:t>
      </w:r>
      <w:r>
        <w:t>only data from a successful run end up in the file</w:t>
      </w:r>
      <w:r>
        <w:rPr>
          <w:rFonts w:eastAsia="Microsoft YaHei"/>
        </w:rPr>
        <w:t xml:space="preserve"> </w:t>
      </w:r>
      <w:r>
        <w:t>when we redirect standard out</w:t>
      </w:r>
      <w:r w:rsidR="009B08FE">
        <w:t>put</w:t>
      </w:r>
      <w:r>
        <w:t xml:space="preserve"> </w:t>
      </w:r>
      <w:del w:id="1703" w:author="AnneMarieW" w:date="2017-10-27T11:06:00Z">
        <w:r w:rsidDel="00A545D7">
          <w:delText xml:space="preserve">in </w:delText>
        </w:r>
      </w:del>
      <w:r>
        <w:t>this way. We’ll change that.</w:t>
      </w:r>
    </w:p>
    <w:p w14:paraId="614C2591" w14:textId="77777777" w:rsidR="009C0D3F" w:rsidRDefault="00524B31">
      <w:pPr>
        <w:pStyle w:val="HeadB"/>
      </w:pPr>
      <w:bookmarkStart w:id="1704" w:name="_Toc486341801"/>
      <w:bookmarkStart w:id="1705" w:name="_Toc496541070"/>
      <w:bookmarkEnd w:id="1704"/>
      <w:r>
        <w:t>Printing Errors to Standard Error</w:t>
      </w:r>
      <w:bookmarkEnd w:id="1705"/>
    </w:p>
    <w:p w14:paraId="414A0F68" w14:textId="285A690E" w:rsidR="009C0D3F" w:rsidRDefault="00A545D7" w:rsidP="0089724B">
      <w:pPr>
        <w:pStyle w:val="BodyFirst"/>
      </w:pPr>
      <w:ins w:id="1706" w:author="AnneMarieW" w:date="2017-10-27T11:07:00Z">
        <w:r>
          <w:lastRenderedPageBreak/>
          <w:t xml:space="preserve">We’ll use the code in Listing 12-24 to </w:t>
        </w:r>
      </w:ins>
      <w:del w:id="1707" w:author="AnneMarieW" w:date="2017-10-27T11:07:00Z">
        <w:r w:rsidR="00524B31" w:rsidDel="00A545D7">
          <w:delText xml:space="preserve">Let’s </w:delText>
        </w:r>
      </w:del>
      <w:r w:rsidR="00524B31">
        <w:t>change how error messages are printed</w:t>
      </w:r>
      <w:del w:id="1708" w:author="AnneMarieW" w:date="2017-10-27T11:07:00Z">
        <w:r w:rsidR="00524B31" w:rsidDel="00A545D7">
          <w:delText xml:space="preserve"> using the code in Listing 12-24</w:delText>
        </w:r>
      </w:del>
      <w:r w:rsidR="00524B31">
        <w:t xml:space="preserve">. Because of the refactoring we did earlier in this chapter, all the code that prints error messages is in one </w:t>
      </w:r>
      <w:commentRangeStart w:id="1709"/>
      <w:commentRangeStart w:id="1710"/>
      <w:r w:rsidR="00524B31">
        <w:t xml:space="preserve">function, </w:t>
      </w:r>
      <w:del w:id="1711" w:author="Carol Nichols" w:date="2017-11-21T14:15:00Z">
        <w:r w:rsidR="00524B31" w:rsidDel="00DC2D54">
          <w:delText xml:space="preserve">in </w:delText>
        </w:r>
      </w:del>
      <w:r w:rsidR="00524B31">
        <w:rPr>
          <w:rStyle w:val="Literal"/>
        </w:rPr>
        <w:t>main</w:t>
      </w:r>
      <w:commentRangeEnd w:id="1709"/>
      <w:r w:rsidR="00BA3545">
        <w:rPr>
          <w:rStyle w:val="CommentReference"/>
          <w:rFonts w:asciiTheme="minorHAnsi" w:eastAsiaTheme="minorHAnsi" w:hAnsiTheme="minorHAnsi" w:cstheme="minorBidi"/>
          <w:color w:val="auto"/>
        </w:rPr>
        <w:commentReference w:id="1709"/>
      </w:r>
      <w:commentRangeEnd w:id="1710"/>
      <w:r w:rsidR="000869E6">
        <w:rPr>
          <w:rStyle w:val="CommentReference"/>
          <w:rFonts w:asciiTheme="minorHAnsi" w:eastAsiaTheme="minorHAnsi" w:hAnsiTheme="minorHAnsi" w:cstheme="minorBidi"/>
          <w:color w:val="auto"/>
        </w:rPr>
        <w:commentReference w:id="1710"/>
      </w:r>
      <w:r w:rsidR="00524B31">
        <w:t xml:space="preserve">. The standard library provides the </w:t>
      </w:r>
      <w:r w:rsidR="00524B31">
        <w:rPr>
          <w:rStyle w:val="Literal"/>
        </w:rPr>
        <w:t>eprintln!</w:t>
      </w:r>
      <w:r w:rsidR="00524B31">
        <w:t xml:space="preserve"> macro that prints to the standard error stream, so let</w:t>
      </w:r>
      <w:r w:rsidR="004B312B">
        <w:t>’</w:t>
      </w:r>
      <w:r w:rsidR="00524B31">
        <w:t xml:space="preserve">s change the two places we were calling </w:t>
      </w:r>
      <w:r w:rsidR="00524B31">
        <w:rPr>
          <w:rStyle w:val="Literal"/>
        </w:rPr>
        <w:t>println!</w:t>
      </w:r>
      <w:r w:rsidR="00524B31">
        <w:t xml:space="preserve"> to print errors </w:t>
      </w:r>
      <w:del w:id="1712" w:author="AnneMarieW" w:date="2017-10-27T11:11:00Z">
        <w:r w:rsidR="00524B31" w:rsidDel="0010136A">
          <w:delText xml:space="preserve">so </w:delText>
        </w:r>
      </w:del>
      <w:del w:id="1713" w:author="AnneMarieW" w:date="2017-10-27T11:08:00Z">
        <w:r w:rsidR="00524B31" w:rsidDel="00BA3545">
          <w:delText xml:space="preserve">that </w:delText>
        </w:r>
      </w:del>
      <w:del w:id="1714" w:author="AnneMarieW" w:date="2017-10-27T11:11:00Z">
        <w:r w:rsidR="00524B31" w:rsidDel="0010136A">
          <w:delText xml:space="preserve">these spots </w:delText>
        </w:r>
      </w:del>
      <w:ins w:id="1715" w:author="AnneMarieW" w:date="2017-10-27T11:11:00Z">
        <w:r w:rsidR="0010136A">
          <w:t xml:space="preserve">to </w:t>
        </w:r>
      </w:ins>
      <w:r w:rsidR="00524B31">
        <w:t xml:space="preserve">use </w:t>
      </w:r>
      <w:r w:rsidR="00524B31">
        <w:rPr>
          <w:rStyle w:val="Literal"/>
        </w:rPr>
        <w:t>eprintln!</w:t>
      </w:r>
      <w:r w:rsidR="00524B31">
        <w:t xml:space="preserve"> instead</w:t>
      </w:r>
      <w:ins w:id="1716" w:author="Carol Nichols" w:date="2017-11-21T14:12:00Z">
        <w:r w:rsidR="00E82C4A">
          <w:t>:</w:t>
        </w:r>
      </w:ins>
      <w:ins w:id="1717" w:author="AnneMarieW" w:date="2017-10-27T11:33:00Z">
        <w:del w:id="1718" w:author="Carol Nichols" w:date="2017-11-21T14:12:00Z">
          <w:r w:rsidR="00B15700" w:rsidDel="00E82C4A">
            <w:delText>.</w:delText>
          </w:r>
        </w:del>
      </w:ins>
      <w:del w:id="1719" w:author="AnneMarieW" w:date="2017-10-27T11:33:00Z">
        <w:r w:rsidR="00524B31" w:rsidDel="00B15700">
          <w:delText>:</w:delText>
        </w:r>
      </w:del>
    </w:p>
    <w:p w14:paraId="513DD98E" w14:textId="77777777" w:rsidR="009C0D3F" w:rsidRDefault="00524B31">
      <w:pPr>
        <w:pStyle w:val="ProductionDirective"/>
      </w:pPr>
      <w:del w:id="1720" w:author="janelle" w:date="2017-11-16T15:37:00Z">
        <w:r w:rsidDel="00A04663">
          <w:delText xml:space="preserve">Filename: </w:delText>
        </w:r>
      </w:del>
      <w:r>
        <w:t>src/main.rs</w:t>
      </w:r>
    </w:p>
    <w:p w14:paraId="4CCFEF15" w14:textId="77777777" w:rsidR="009C0D3F" w:rsidRDefault="00524B31">
      <w:pPr>
        <w:pStyle w:val="CodeA"/>
      </w:pPr>
      <w:r>
        <w:rPr>
          <w:rStyle w:val="Literal-Gray"/>
        </w:rPr>
        <w:t>fn main() {</w:t>
      </w:r>
    </w:p>
    <w:p w14:paraId="6013D1F1" w14:textId="77777777" w:rsidR="009C0D3F" w:rsidRDefault="00524B31">
      <w:pPr>
        <w:pStyle w:val="CodeB"/>
      </w:pPr>
      <w:r>
        <w:rPr>
          <w:rStyle w:val="Literal-Gray"/>
        </w:rPr>
        <w:t xml:space="preserve">    let args: Vec&lt;String&gt; = env::args().collect();</w:t>
      </w:r>
    </w:p>
    <w:p w14:paraId="7369F82B" w14:textId="77777777" w:rsidR="009C0D3F" w:rsidRDefault="009C0D3F">
      <w:pPr>
        <w:pStyle w:val="CodeB"/>
        <w:rPr>
          <w:rStyle w:val="Literal-Gray"/>
        </w:rPr>
      </w:pPr>
    </w:p>
    <w:p w14:paraId="43627FDC" w14:textId="77777777" w:rsidR="009C0D3F" w:rsidRDefault="00524B31">
      <w:pPr>
        <w:pStyle w:val="CodeB"/>
      </w:pPr>
      <w:r>
        <w:rPr>
          <w:rStyle w:val="Literal-Gray"/>
        </w:rPr>
        <w:t xml:space="preserve">    let config = Config::new(&amp;args).unwrap_or_else(|err| {</w:t>
      </w:r>
    </w:p>
    <w:p w14:paraId="34CFE6AD" w14:textId="77777777" w:rsidR="009C0D3F" w:rsidRDefault="00524B31">
      <w:pPr>
        <w:pStyle w:val="CodeB"/>
      </w:pPr>
      <w:r>
        <w:t xml:space="preserve">        eprintln!("Problem parsing arguments: {}", err);</w:t>
      </w:r>
    </w:p>
    <w:p w14:paraId="26D146D4" w14:textId="77777777" w:rsidR="009C0D3F" w:rsidRDefault="00524B31">
      <w:pPr>
        <w:pStyle w:val="CodeB"/>
      </w:pPr>
      <w:r>
        <w:rPr>
          <w:rStyle w:val="Literal-Gray"/>
        </w:rPr>
        <w:t xml:space="preserve">        process::exit(1);</w:t>
      </w:r>
    </w:p>
    <w:p w14:paraId="4596ED89" w14:textId="77777777" w:rsidR="009C0D3F" w:rsidRDefault="00524B31">
      <w:pPr>
        <w:pStyle w:val="CodeB"/>
      </w:pPr>
      <w:r>
        <w:rPr>
          <w:rStyle w:val="Literal-Gray"/>
        </w:rPr>
        <w:t xml:space="preserve">    });</w:t>
      </w:r>
    </w:p>
    <w:p w14:paraId="4A23754A" w14:textId="77777777" w:rsidR="009C0D3F" w:rsidRDefault="009C0D3F">
      <w:pPr>
        <w:pStyle w:val="CodeB"/>
        <w:rPr>
          <w:rStyle w:val="Literal-Gray"/>
        </w:rPr>
      </w:pPr>
    </w:p>
    <w:p w14:paraId="4D576D86" w14:textId="77777777" w:rsidR="009C0D3F" w:rsidRDefault="00524B31">
      <w:pPr>
        <w:pStyle w:val="CodeB"/>
      </w:pPr>
      <w:r>
        <w:rPr>
          <w:rStyle w:val="Literal-Gray"/>
        </w:rPr>
        <w:t xml:space="preserve">    if let Err(e) = minigrep::run(config) {</w:t>
      </w:r>
    </w:p>
    <w:p w14:paraId="2E119F1F" w14:textId="77777777" w:rsidR="009C0D3F" w:rsidRDefault="00524B31">
      <w:pPr>
        <w:pStyle w:val="CodeB"/>
      </w:pPr>
      <w:r>
        <w:t xml:space="preserve">        eprintln!("Application error: {}", e);</w:t>
      </w:r>
    </w:p>
    <w:p w14:paraId="7512423F" w14:textId="77777777" w:rsidR="009C0D3F" w:rsidRDefault="009C0D3F">
      <w:pPr>
        <w:pStyle w:val="CodeB"/>
      </w:pPr>
    </w:p>
    <w:p w14:paraId="588470DB" w14:textId="77777777" w:rsidR="009C0D3F" w:rsidRDefault="00524B31">
      <w:pPr>
        <w:pStyle w:val="CodeB"/>
      </w:pPr>
      <w:r>
        <w:rPr>
          <w:rStyle w:val="Literal-Gray"/>
        </w:rPr>
        <w:t xml:space="preserve">        process::exit(1);</w:t>
      </w:r>
    </w:p>
    <w:p w14:paraId="6BEA7911" w14:textId="77777777" w:rsidR="009C0D3F" w:rsidRDefault="00524B31">
      <w:pPr>
        <w:pStyle w:val="CodeB"/>
      </w:pPr>
      <w:r>
        <w:rPr>
          <w:rStyle w:val="Literal-Gray"/>
        </w:rPr>
        <w:t xml:space="preserve">    }</w:t>
      </w:r>
    </w:p>
    <w:p w14:paraId="1D337684" w14:textId="77777777" w:rsidR="009C0D3F" w:rsidRDefault="00524B31" w:rsidP="00F478EC">
      <w:pPr>
        <w:pStyle w:val="CodeC"/>
      </w:pPr>
      <w:r>
        <w:rPr>
          <w:rStyle w:val="Literal-Gray"/>
        </w:rPr>
        <w:t>}</w:t>
      </w:r>
    </w:p>
    <w:p w14:paraId="5A566AD0" w14:textId="77777777" w:rsidR="009C0D3F" w:rsidRDefault="00524B31">
      <w:pPr>
        <w:pStyle w:val="Listing"/>
        <w:rPr>
          <w:rStyle w:val="Literal"/>
          <w:rFonts w:eastAsia="Microsoft YaHei"/>
        </w:rPr>
      </w:pPr>
      <w:r>
        <w:t>Listing 12-24: Writing error messages t</w:t>
      </w:r>
      <w:r w:rsidR="0003268C">
        <w:t xml:space="preserve">o standard error </w:t>
      </w:r>
      <w:r>
        <w:t>instead o</w:t>
      </w:r>
      <w:r w:rsidR="0003268C">
        <w:t>f standard output u</w:t>
      </w:r>
      <w:r>
        <w:t xml:space="preserve">sing </w:t>
      </w:r>
      <w:r w:rsidR="00890D17" w:rsidRPr="00890D17">
        <w:rPr>
          <w:rStyle w:val="LiteralCaption"/>
          <w:rPrChange w:id="1721" w:author="janelle" w:date="2017-10-24T10:54:00Z">
            <w:rPr>
              <w:rStyle w:val="Literal"/>
            </w:rPr>
          </w:rPrChange>
        </w:rPr>
        <w:t>eprintln!</w:t>
      </w:r>
    </w:p>
    <w:p w14:paraId="404C84A1" w14:textId="77777777" w:rsidR="009C0D3F" w:rsidRDefault="00524B31" w:rsidP="000B47BE">
      <w:pPr>
        <w:pStyle w:val="Body"/>
      </w:pPr>
      <w:r>
        <w:rPr>
          <w:rFonts w:eastAsia="Microsoft YaHei"/>
        </w:rPr>
        <w:t xml:space="preserve">After changing </w:t>
      </w:r>
      <w:r>
        <w:rPr>
          <w:rStyle w:val="Literal"/>
          <w:rFonts w:eastAsia="Microsoft YaHei"/>
        </w:rPr>
        <w:t>println!</w:t>
      </w:r>
      <w:r>
        <w:rPr>
          <w:rFonts w:eastAsia="Microsoft YaHei"/>
        </w:rPr>
        <w:t xml:space="preserve"> to </w:t>
      </w:r>
      <w:r>
        <w:rPr>
          <w:rStyle w:val="Literal"/>
          <w:rFonts w:eastAsia="Microsoft YaHei"/>
        </w:rPr>
        <w:t>eprintln!</w:t>
      </w:r>
      <w:r>
        <w:rPr>
          <w:rFonts w:eastAsia="Microsoft YaHei"/>
        </w:rPr>
        <w:t>, l</w:t>
      </w:r>
      <w:r>
        <w:t xml:space="preserve">et’s </w:t>
      </w:r>
      <w:del w:id="1722" w:author="AnneMarieW" w:date="2017-10-27T11:13:00Z">
        <w:r w:rsidDel="0010136A">
          <w:delText xml:space="preserve">try </w:delText>
        </w:r>
      </w:del>
      <w:r>
        <w:t>run</w:t>
      </w:r>
      <w:del w:id="1723" w:author="AnneMarieW" w:date="2017-10-27T11:13:00Z">
        <w:r w:rsidDel="0010136A">
          <w:delText>ning</w:delText>
        </w:r>
      </w:del>
      <w:r>
        <w:t xml:space="preserve"> the program again in the same way, without any arguments and redirectin</w:t>
      </w:r>
      <w:r w:rsidR="00CA4936">
        <w:t>g standard output w</w:t>
      </w:r>
      <w:r>
        <w:t xml:space="preserve">ith </w:t>
      </w:r>
      <w:r>
        <w:rPr>
          <w:rStyle w:val="Literal"/>
        </w:rPr>
        <w:t>&gt;</w:t>
      </w:r>
      <w:r>
        <w:t>:</w:t>
      </w:r>
    </w:p>
    <w:p w14:paraId="5288F0E0" w14:textId="77777777" w:rsidR="009C0D3F" w:rsidRDefault="00524B31">
      <w:pPr>
        <w:pStyle w:val="CodeA"/>
      </w:pPr>
      <w:r>
        <w:t xml:space="preserve">$ </w:t>
      </w:r>
      <w:r w:rsidRPr="00833A42">
        <w:rPr>
          <w:rStyle w:val="EmphasisBold"/>
          <w:rPrChange w:id="1724" w:author="Carol Nichols" w:date="2017-11-21T13:28:00Z">
            <w:rPr/>
          </w:rPrChange>
        </w:rPr>
        <w:t>cargo run &gt; output.txt</w:t>
      </w:r>
    </w:p>
    <w:p w14:paraId="6A8D99CA" w14:textId="77777777" w:rsidR="009C0D3F" w:rsidRDefault="00524B31" w:rsidP="00F478EC">
      <w:pPr>
        <w:pStyle w:val="CodeC"/>
      </w:pPr>
      <w:r>
        <w:t>Problem parsing arguments: not enough arguments</w:t>
      </w:r>
    </w:p>
    <w:p w14:paraId="5551C11C" w14:textId="77777777" w:rsidR="009C0D3F" w:rsidRDefault="00524B31" w:rsidP="000B47BE">
      <w:pPr>
        <w:pStyle w:val="Body"/>
      </w:pPr>
      <w:r>
        <w:t xml:space="preserve">Now we see </w:t>
      </w:r>
      <w:del w:id="1725" w:author="AnneMarieW" w:date="2017-10-27T11:14:00Z">
        <w:r w:rsidDel="0010136A">
          <w:delText>our</w:delText>
        </w:r>
      </w:del>
      <w:ins w:id="1726" w:author="AnneMarieW" w:date="2017-10-27T11:14:00Z">
        <w:r w:rsidR="0010136A">
          <w:t>the</w:t>
        </w:r>
      </w:ins>
      <w:r>
        <w:t xml:space="preserve"> error on</w:t>
      </w:r>
      <w:del w:id="1727" w:author="AnneMarieW" w:date="2017-10-27T11:14:00Z">
        <w:r w:rsidDel="0010136A">
          <w:delText xml:space="preserve"> the </w:delText>
        </w:r>
      </w:del>
      <w:r>
        <w:t xml:space="preserve">screen and </w:t>
      </w:r>
      <w:r w:rsidR="00890D17" w:rsidRPr="00890D17">
        <w:rPr>
          <w:rStyle w:val="EmphasisItalic"/>
          <w:rPrChange w:id="1728" w:author="AnneMarieW" w:date="2017-10-27T11:14:00Z">
            <w:rPr>
              <w:rStyle w:val="Literal"/>
            </w:rPr>
          </w:rPrChange>
        </w:rPr>
        <w:t>output.txt</w:t>
      </w:r>
      <w:r>
        <w:t xml:space="preserve"> contains nothing, which is the behavior </w:t>
      </w:r>
      <w:ins w:id="1729" w:author="AnneMarieW" w:date="2017-10-27T11:13:00Z">
        <w:r w:rsidR="0010136A">
          <w:t xml:space="preserve">we </w:t>
        </w:r>
      </w:ins>
      <w:r>
        <w:t>expect</w:t>
      </w:r>
      <w:del w:id="1730" w:author="AnneMarieW" w:date="2017-10-27T11:14:00Z">
        <w:r w:rsidDel="0010136A">
          <w:delText>ed</w:delText>
        </w:r>
      </w:del>
      <w:r>
        <w:t xml:space="preserve"> of command line programs.</w:t>
      </w:r>
    </w:p>
    <w:p w14:paraId="3C6A2A23" w14:textId="77777777" w:rsidR="009C0D3F" w:rsidRDefault="00524B31" w:rsidP="000B47BE">
      <w:pPr>
        <w:pStyle w:val="Body"/>
      </w:pPr>
      <w:del w:id="1731" w:author="AnneMarieW" w:date="2017-10-27T11:14:00Z">
        <w:r w:rsidDel="0010136A">
          <w:delText>If</w:delText>
        </w:r>
      </w:del>
      <w:del w:id="1732" w:author="AnneMarieW" w:date="2017-10-27T11:15:00Z">
        <w:r w:rsidDel="0010136A">
          <w:delText xml:space="preserve"> we</w:delText>
        </w:r>
      </w:del>
      <w:ins w:id="1733" w:author="AnneMarieW" w:date="2017-10-27T11:15:00Z">
        <w:r w:rsidR="0010136A">
          <w:t>Let’s</w:t>
        </w:r>
      </w:ins>
      <w:r>
        <w:rPr>
          <w:rFonts w:eastAsia="Microsoft YaHei"/>
        </w:rPr>
        <w:t xml:space="preserve"> </w:t>
      </w:r>
      <w:r>
        <w:t>run the program again with arguments that don’t cause an error</w:t>
      </w:r>
      <w:del w:id="1734" w:author="AnneMarieW" w:date="2017-10-27T11:14:00Z">
        <w:r w:rsidDel="0010136A">
          <w:delText>,</w:delText>
        </w:r>
      </w:del>
      <w:r>
        <w:t xml:space="preserve"> but still redirect standard out</w:t>
      </w:r>
      <w:r w:rsidR="00661611">
        <w:t>put</w:t>
      </w:r>
      <w:r>
        <w:t xml:space="preserve"> to a file</w:t>
      </w:r>
      <w:ins w:id="1735" w:author="AnneMarieW" w:date="2017-10-27T11:16:00Z">
        <w:r w:rsidR="0010136A">
          <w:t>, like so</w:t>
        </w:r>
      </w:ins>
      <w:r>
        <w:t>:</w:t>
      </w:r>
    </w:p>
    <w:p w14:paraId="4FDF47D2" w14:textId="77777777" w:rsidR="009C0D3F" w:rsidRDefault="00524B31">
      <w:pPr>
        <w:pStyle w:val="CodeSingle"/>
      </w:pPr>
      <w:r>
        <w:t xml:space="preserve">$ </w:t>
      </w:r>
      <w:bookmarkStart w:id="1736" w:name="__DdeLink__9080_1865893667"/>
      <w:bookmarkEnd w:id="1736"/>
      <w:r w:rsidRPr="00833A42">
        <w:rPr>
          <w:rStyle w:val="EmphasisBold"/>
          <w:rPrChange w:id="1737" w:author="Carol Nichols" w:date="2017-11-21T13:29:00Z">
            <w:rPr/>
          </w:rPrChange>
        </w:rPr>
        <w:t>cargo run to poem.txt &gt; output.txt</w:t>
      </w:r>
    </w:p>
    <w:p w14:paraId="43D32B97" w14:textId="77777777" w:rsidR="009C0D3F" w:rsidRDefault="00524B31" w:rsidP="000B47BE">
      <w:pPr>
        <w:pStyle w:val="Body"/>
      </w:pPr>
      <w:r>
        <w:t xml:space="preserve">We won’t see any output to </w:t>
      </w:r>
      <w:del w:id="1738" w:author="AnneMarieW" w:date="2017-10-27T11:15:00Z">
        <w:r w:rsidDel="0010136A">
          <w:delText>our</w:delText>
        </w:r>
      </w:del>
      <w:ins w:id="1739" w:author="AnneMarieW" w:date="2017-10-27T11:15:00Z">
        <w:r w:rsidR="0010136A">
          <w:t>the</w:t>
        </w:r>
      </w:ins>
      <w:r>
        <w:t xml:space="preserve"> terminal, and </w:t>
      </w:r>
      <w:r w:rsidR="00890D17" w:rsidRPr="00890D17">
        <w:rPr>
          <w:rStyle w:val="EmphasisItalic"/>
          <w:rPrChange w:id="1740" w:author="AnneMarieW" w:date="2017-10-27T11:15:00Z">
            <w:rPr>
              <w:rStyle w:val="Literal"/>
            </w:rPr>
          </w:rPrChange>
        </w:rPr>
        <w:t>output.txt</w:t>
      </w:r>
      <w:r>
        <w:t xml:space="preserve"> will contain</w:t>
      </w:r>
      <w:r>
        <w:rPr>
          <w:rFonts w:eastAsia="Microsoft YaHei"/>
        </w:rPr>
        <w:t xml:space="preserve"> </w:t>
      </w:r>
      <w:r>
        <w:t>our results:</w:t>
      </w:r>
    </w:p>
    <w:p w14:paraId="173C13B4" w14:textId="77777777" w:rsidR="009C0D3F" w:rsidRDefault="00524B31">
      <w:pPr>
        <w:pStyle w:val="ProductionDirective"/>
      </w:pPr>
      <w:del w:id="1741" w:author="janelle" w:date="2017-11-16T15:38:00Z">
        <w:r w:rsidDel="00A04663">
          <w:lastRenderedPageBreak/>
          <w:delText xml:space="preserve">Filename: </w:delText>
        </w:r>
      </w:del>
      <w:r>
        <w:t>output.txt</w:t>
      </w:r>
    </w:p>
    <w:p w14:paraId="76CC9DAE" w14:textId="77777777" w:rsidR="009C0D3F" w:rsidRDefault="00524B31">
      <w:pPr>
        <w:pStyle w:val="CodeA"/>
      </w:pPr>
      <w:r>
        <w:t>Are you nobody, too?</w:t>
      </w:r>
    </w:p>
    <w:p w14:paraId="22CA0C61" w14:textId="77777777" w:rsidR="009C0D3F" w:rsidRDefault="00524B31" w:rsidP="00F478EC">
      <w:pPr>
        <w:pStyle w:val="CodeC"/>
      </w:pPr>
      <w:r>
        <w:t>How dreary to be somebody!</w:t>
      </w:r>
    </w:p>
    <w:p w14:paraId="3C49BBEE" w14:textId="77777777" w:rsidR="009C0D3F" w:rsidRDefault="00524B31" w:rsidP="000B47BE">
      <w:pPr>
        <w:pStyle w:val="Body"/>
      </w:pPr>
      <w:r>
        <w:t>This demonstrates that we’re now usin</w:t>
      </w:r>
      <w:r w:rsidR="00CA4936">
        <w:t>g standard output f</w:t>
      </w:r>
      <w:r>
        <w:t>or successful output an</w:t>
      </w:r>
      <w:r w:rsidR="00CA4936">
        <w:t>d standard error f</w:t>
      </w:r>
      <w:r>
        <w:t>or error output as appropriate.</w:t>
      </w:r>
    </w:p>
    <w:p w14:paraId="73BB795E" w14:textId="77777777" w:rsidR="009C0D3F" w:rsidRDefault="00524B31">
      <w:pPr>
        <w:pStyle w:val="HeadA"/>
      </w:pPr>
      <w:bookmarkStart w:id="1742" w:name="_Toc486341802"/>
      <w:bookmarkStart w:id="1743" w:name="summary"/>
      <w:bookmarkStart w:id="1744" w:name="_Toc496541071"/>
      <w:bookmarkEnd w:id="1742"/>
      <w:bookmarkEnd w:id="1743"/>
      <w:r>
        <w:t>Summary</w:t>
      </w:r>
      <w:bookmarkEnd w:id="1744"/>
    </w:p>
    <w:p w14:paraId="7A2BF82A" w14:textId="77777777" w:rsidR="009C0D3F" w:rsidRDefault="00524B31" w:rsidP="0089724B">
      <w:pPr>
        <w:pStyle w:val="BodyFirst"/>
      </w:pPr>
      <w:r>
        <w:t xml:space="preserve">In this chapter, we’ve recapped </w:t>
      </w:r>
      <w:del w:id="1745" w:author="AnneMarieW" w:date="2017-10-27T11:16:00Z">
        <w:r w:rsidDel="00747253">
          <w:delText xml:space="preserve">on </w:delText>
        </w:r>
      </w:del>
      <w:r>
        <w:t xml:space="preserve">some of the major concepts </w:t>
      </w:r>
      <w:ins w:id="1746" w:author="AnneMarieW" w:date="2017-10-27T11:17:00Z">
        <w:r w:rsidR="00747253">
          <w:t xml:space="preserve">you’ve learned </w:t>
        </w:r>
      </w:ins>
      <w:r>
        <w:t>so far and covered how to do common I/O operations in a Rust</w:t>
      </w:r>
      <w:r>
        <w:rPr>
          <w:rFonts w:eastAsia="Microsoft YaHei"/>
        </w:rPr>
        <w:t xml:space="preserve"> </w:t>
      </w:r>
      <w:r>
        <w:t xml:space="preserve">context. By using command line arguments, files, environment variables, and the </w:t>
      </w:r>
      <w:r>
        <w:rPr>
          <w:rStyle w:val="Literal"/>
        </w:rPr>
        <w:t>eprintln!</w:t>
      </w:r>
      <w:r>
        <w:t xml:space="preserve"> macro </w:t>
      </w:r>
      <w:r w:rsidR="00CA4936">
        <w:t xml:space="preserve">for printing errors, </w:t>
      </w:r>
      <w:r>
        <w:t>you’re now prepared to write command line</w:t>
      </w:r>
      <w:r>
        <w:rPr>
          <w:rFonts w:eastAsia="Microsoft YaHei"/>
        </w:rPr>
        <w:t xml:space="preserve"> </w:t>
      </w:r>
      <w:r>
        <w:t xml:space="preserve">applications. By using the concepts </w:t>
      </w:r>
      <w:del w:id="1747" w:author="AnneMarieW" w:date="2017-10-27T11:18:00Z">
        <w:r w:rsidDel="00747253">
          <w:delText>from</w:delText>
        </w:r>
      </w:del>
      <w:ins w:id="1748" w:author="AnneMarieW" w:date="2017-10-27T11:18:00Z">
        <w:r w:rsidR="00747253">
          <w:t>in</w:t>
        </w:r>
      </w:ins>
      <w:r>
        <w:t xml:space="preserve"> previous chapters, your code will be</w:t>
      </w:r>
      <w:r>
        <w:rPr>
          <w:rFonts w:eastAsia="Microsoft YaHei"/>
        </w:rPr>
        <w:t xml:space="preserve"> </w:t>
      </w:r>
      <w:r>
        <w:t>well</w:t>
      </w:r>
      <w:ins w:id="1749" w:author="AnneMarieW" w:date="2017-10-27T11:19:00Z">
        <w:r w:rsidR="00F543DE">
          <w:t xml:space="preserve"> </w:t>
        </w:r>
      </w:ins>
      <w:del w:id="1750" w:author="AnneMarieW" w:date="2017-10-27T11:19:00Z">
        <w:r w:rsidDel="00F543DE">
          <w:delText>-</w:delText>
        </w:r>
      </w:del>
      <w:r>
        <w:t xml:space="preserve">organized, </w:t>
      </w:r>
      <w:del w:id="1751" w:author="AnneMarieW" w:date="2017-10-27T11:18:00Z">
        <w:r w:rsidDel="00747253">
          <w:delText xml:space="preserve">be able to </w:delText>
        </w:r>
      </w:del>
      <w:r>
        <w:t>store data effectively in the appropriate data</w:t>
      </w:r>
      <w:r>
        <w:rPr>
          <w:rFonts w:eastAsia="Microsoft YaHei"/>
        </w:rPr>
        <w:t xml:space="preserve"> </w:t>
      </w:r>
      <w:r>
        <w:t>structures, handle errors nicely, and be well tested.</w:t>
      </w:r>
    </w:p>
    <w:p w14:paraId="03DC6E8E" w14:textId="147772FD" w:rsidR="009C0D3F" w:rsidRDefault="00524B31" w:rsidP="000B47BE">
      <w:pPr>
        <w:pStyle w:val="Body"/>
      </w:pPr>
      <w:r>
        <w:t xml:space="preserve">Next, </w:t>
      </w:r>
      <w:del w:id="1752" w:author="AnneMarieW" w:date="2017-10-27T11:17:00Z">
        <w:r w:rsidDel="00747253">
          <w:delText>let’s</w:delText>
        </w:r>
      </w:del>
      <w:ins w:id="1753" w:author="AnneMarieW" w:date="2017-10-27T11:17:00Z">
        <w:r w:rsidR="00747253">
          <w:t>we’ll</w:t>
        </w:r>
      </w:ins>
      <w:r>
        <w:t xml:space="preserve"> explore some</w:t>
      </w:r>
      <w:ins w:id="1754" w:author="Carol Nichols" w:date="2017-11-21T14:15:00Z">
        <w:r w:rsidR="00380316">
          <w:t xml:space="preserve"> Rust features that were influenced</w:t>
        </w:r>
      </w:ins>
      <w:ins w:id="1755" w:author="Carol Nichols" w:date="2017-11-21T16:05:00Z">
        <w:r w:rsidR="00680938">
          <w:t xml:space="preserve"> </w:t>
        </w:r>
      </w:ins>
      <w:bookmarkStart w:id="1756" w:name="_GoBack"/>
      <w:bookmarkEnd w:id="1756"/>
      <w:ins w:id="1757" w:author="Carol Nichols" w:date="2017-11-21T14:15:00Z">
        <w:r w:rsidR="00380316">
          <w:t>by</w:t>
        </w:r>
      </w:ins>
      <w:r>
        <w:t xml:space="preserve"> functional</w:t>
      </w:r>
      <w:del w:id="1758" w:author="Carol Nichols" w:date="2017-11-21T14:16:00Z">
        <w:r w:rsidDel="00380316">
          <w:delText>-</w:delText>
        </w:r>
      </w:del>
      <w:ins w:id="1759" w:author="Carol Nichols" w:date="2017-11-21T14:16:00Z">
        <w:r w:rsidR="00380316">
          <w:t xml:space="preserve"> </w:t>
        </w:r>
      </w:ins>
      <w:r>
        <w:t>language</w:t>
      </w:r>
      <w:ins w:id="1760" w:author="Carol Nichols" w:date="2017-11-21T14:16:00Z">
        <w:r w:rsidR="00380316">
          <w:t>s</w:t>
        </w:r>
      </w:ins>
      <w:ins w:id="1761" w:author="AnneMarieW" w:date="2017-10-27T11:20:00Z">
        <w:del w:id="1762" w:author="Carol Nichols" w:date="2017-11-21T14:16:00Z">
          <w:r w:rsidR="00F543DE" w:rsidDel="00380316">
            <w:delText>-</w:delText>
          </w:r>
        </w:del>
      </w:ins>
      <w:del w:id="1763" w:author="Carol Nichols" w:date="2017-11-21T14:16:00Z">
        <w:r w:rsidDel="00380316">
          <w:delText xml:space="preserve"> influenced Rust</w:delText>
        </w:r>
        <w:r w:rsidDel="00380316">
          <w:rPr>
            <w:rFonts w:eastAsia="Microsoft YaHei"/>
          </w:rPr>
          <w:delText xml:space="preserve"> </w:delText>
        </w:r>
        <w:r w:rsidDel="00380316">
          <w:delText>features</w:delText>
        </w:r>
      </w:del>
      <w:r>
        <w:t>: closures and iterators.</w:t>
      </w:r>
    </w:p>
    <w:sectPr w:rsidR="009C0D3F" w:rsidSect="00C51092">
      <w:pgSz w:w="12240" w:h="15840"/>
      <w:pgMar w:top="1440" w:right="1440" w:bottom="1440" w:left="1440" w:header="0" w:footer="0" w:gutter="0"/>
      <w:cols w:space="720"/>
      <w:formProt w:val="0"/>
      <w:docGrid w:linePitch="360" w:charSpace="2047"/>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4" w:author="AnneMarieW" w:date="2017-10-25T10:00:00Z" w:initials="AM">
    <w:p w14:paraId="570EDA36" w14:textId="77777777" w:rsidR="000B47BE" w:rsidRDefault="000B47BE">
      <w:pPr>
        <w:pStyle w:val="CommentText"/>
      </w:pPr>
      <w:r>
        <w:rPr>
          <w:rStyle w:val="CommentReference"/>
        </w:rPr>
        <w:annotationRef/>
      </w:r>
      <w:r>
        <w:t xml:space="preserve">us or </w:t>
      </w:r>
      <w:r>
        <w:rPr>
          <w:rStyle w:val="Literal"/>
        </w:rPr>
        <w:t>minigrep?</w:t>
      </w:r>
    </w:p>
  </w:comment>
  <w:comment w:id="85" w:author="Carol Nichols" w:date="2017-11-20T15:08:00Z" w:initials="CN">
    <w:p w14:paraId="6FD624CD" w14:textId="77777777" w:rsidR="000B47BE" w:rsidRDefault="000B47BE">
      <w:pPr>
        <w:pStyle w:val="CommentText"/>
      </w:pPr>
      <w:r>
        <w:rPr>
          <w:rStyle w:val="CommentReference"/>
        </w:rPr>
        <w:annotationRef/>
      </w:r>
      <w:r>
        <w:t>the crate helps us write the code, is the rewording okay?</w:t>
      </w:r>
    </w:p>
  </w:comment>
  <w:comment w:id="115" w:author="AnneMarieW" w:date="2017-10-25T10:06:00Z" w:initials="AM">
    <w:p w14:paraId="054ECEDA" w14:textId="77777777" w:rsidR="000B47BE" w:rsidRDefault="000B47BE">
      <w:pPr>
        <w:pStyle w:val="CommentText"/>
      </w:pPr>
      <w:r>
        <w:rPr>
          <w:rStyle w:val="CommentReference"/>
        </w:rPr>
        <w:annotationRef/>
      </w:r>
      <w:r>
        <w:t>read?</w:t>
      </w:r>
    </w:p>
  </w:comment>
  <w:comment w:id="116" w:author="Carol Nichols" w:date="2017-11-20T15:09:00Z" w:initials="CN">
    <w:p w14:paraId="3428A9D6" w14:textId="30F7A49E" w:rsidR="000B47BE" w:rsidRDefault="000B47BE">
      <w:pPr>
        <w:pStyle w:val="CommentText"/>
      </w:pPr>
      <w:r>
        <w:rPr>
          <w:rStyle w:val="CommentReference"/>
        </w:rPr>
        <w:annotationRef/>
      </w:r>
      <w:r>
        <w:t>sure</w:t>
      </w:r>
    </w:p>
  </w:comment>
  <w:comment w:id="203" w:author="janelle" w:date="2017-11-16T11:31:00Z" w:initials="j">
    <w:p w14:paraId="3B6236C5" w14:textId="77777777" w:rsidR="000B47BE" w:rsidRDefault="000B47BE">
      <w:pPr>
        <w:pStyle w:val="CommentText"/>
      </w:pPr>
      <w:r>
        <w:rPr>
          <w:rStyle w:val="CommentReference"/>
        </w:rPr>
        <w:annotationRef/>
      </w:r>
      <w:r>
        <w:t xml:space="preserve">Au: Changed from “…snip…” to </w:t>
      </w:r>
      <w:r>
        <w:br/>
        <w:t>“--snip--“ per our house style. OK?</w:t>
      </w:r>
    </w:p>
  </w:comment>
  <w:comment w:id="204" w:author="Carol Nichols" w:date="2017-11-20T15:19:00Z" w:initials="CN">
    <w:p w14:paraId="5AA5FD53" w14:textId="2ECB1227" w:rsidR="000B47BE" w:rsidRDefault="000B47BE">
      <w:pPr>
        <w:pStyle w:val="CommentText"/>
      </w:pPr>
      <w:r>
        <w:rPr>
          <w:rStyle w:val="CommentReference"/>
        </w:rPr>
        <w:annotationRef/>
      </w:r>
      <w:r>
        <w:t>yep!</w:t>
      </w:r>
    </w:p>
  </w:comment>
  <w:comment w:id="210" w:author="AnneMarieW" w:date="2017-10-27T11:54:00Z" w:initials="AM">
    <w:p w14:paraId="41DBF889" w14:textId="77777777" w:rsidR="000B47BE" w:rsidRDefault="000B47BE">
      <w:pPr>
        <w:pStyle w:val="CommentText"/>
      </w:pPr>
      <w:r>
        <w:rPr>
          <w:rStyle w:val="CommentReference"/>
        </w:rPr>
        <w:annotationRef/>
      </w:r>
      <w:r>
        <w:t>Do we assume readers know what you are referring to here?</w:t>
      </w:r>
    </w:p>
  </w:comment>
  <w:comment w:id="211" w:author="Carol Nichols" w:date="2017-11-20T15:20:00Z" w:initials="CN">
    <w:p w14:paraId="5629D850" w14:textId="43186F5C" w:rsidR="000B47BE" w:rsidRDefault="000B47BE">
      <w:pPr>
        <w:pStyle w:val="CommentText"/>
      </w:pPr>
      <w:r>
        <w:rPr>
          <w:rStyle w:val="CommentReference"/>
        </w:rPr>
        <w:annotationRef/>
      </w:r>
      <w:r>
        <w:t>They don’t need to understand it, this is just meant to let readers know what the historical reason for this is. If they aren’t familiar and are interested, this gives them something to investigate on their own.</w:t>
      </w:r>
    </w:p>
  </w:comment>
  <w:comment w:id="308" w:author="AnneMarieW" w:date="2017-10-25T10:51:00Z" w:initials="AM">
    <w:p w14:paraId="2EDA78DC" w14:textId="77777777" w:rsidR="000B47BE" w:rsidRDefault="000B47BE">
      <w:pPr>
        <w:pStyle w:val="CommentText"/>
      </w:pPr>
      <w:r>
        <w:rPr>
          <w:rStyle w:val="CommentReference"/>
        </w:rPr>
        <w:annotationRef/>
      </w:r>
      <w:r>
        <w:t>Au: Can you clarify what “things” you are referring to in both instances of the word in this sentence?</w:t>
      </w:r>
    </w:p>
  </w:comment>
  <w:comment w:id="309" w:author="Carol Nichols" w:date="2017-11-20T15:31:00Z" w:initials="CN">
    <w:p w14:paraId="52C3353A" w14:textId="4C9BF082" w:rsidR="000B47BE" w:rsidRDefault="000B47BE">
      <w:pPr>
        <w:pStyle w:val="CommentText"/>
      </w:pPr>
      <w:r>
        <w:rPr>
          <w:rStyle w:val="CommentReference"/>
        </w:rPr>
        <w:annotationRef/>
      </w:r>
      <w:r>
        <w:t>done</w:t>
      </w:r>
    </w:p>
  </w:comment>
  <w:comment w:id="319" w:author="AnneMarieW" w:date="2017-10-25T10:52:00Z" w:initials="AM">
    <w:p w14:paraId="0E5B68A4" w14:textId="77777777" w:rsidR="000B47BE" w:rsidRDefault="000B47BE">
      <w:pPr>
        <w:pStyle w:val="CommentText"/>
      </w:pPr>
      <w:r>
        <w:rPr>
          <w:rStyle w:val="CommentReference"/>
        </w:rPr>
        <w:annotationRef/>
      </w:r>
      <w:r>
        <w:t>Do you mean add a use statement? Here you’re using the Literal term as an English verb.</w:t>
      </w:r>
    </w:p>
  </w:comment>
  <w:comment w:id="320" w:author="Carol Nichols" w:date="2017-11-20T15:32:00Z" w:initials="CN">
    <w:p w14:paraId="2308FE0F" w14:textId="540AB520" w:rsidR="000B47BE" w:rsidRDefault="000B47BE">
      <w:pPr>
        <w:pStyle w:val="CommentText"/>
      </w:pPr>
      <w:r>
        <w:rPr>
          <w:rStyle w:val="CommentReference"/>
        </w:rPr>
        <w:annotationRef/>
      </w:r>
      <w:r>
        <w:t>yes we were being cute, reworded</w:t>
      </w:r>
    </w:p>
  </w:comment>
  <w:comment w:id="504" w:author="AnneMarieW" w:date="2017-10-25T11:27:00Z" w:initials="AM">
    <w:p w14:paraId="63CA1173" w14:textId="77777777" w:rsidR="000B47BE" w:rsidRDefault="000B47BE">
      <w:pPr>
        <w:pStyle w:val="CommentText"/>
      </w:pPr>
      <w:r>
        <w:rPr>
          <w:rStyle w:val="CommentReference"/>
        </w:rPr>
        <w:annotationRef/>
      </w:r>
      <w:r>
        <w:t>Which function? Best to name it again here because we’re in a new section.</w:t>
      </w:r>
    </w:p>
  </w:comment>
  <w:comment w:id="505" w:author="Carol Nichols" w:date="2017-11-20T15:56:00Z" w:initials="CN">
    <w:p w14:paraId="6E0204D9" w14:textId="15A2173A" w:rsidR="000B47BE" w:rsidRDefault="000B47BE">
      <w:pPr>
        <w:pStyle w:val="CommentText"/>
      </w:pPr>
      <w:r>
        <w:rPr>
          <w:rStyle w:val="CommentReference"/>
        </w:rPr>
        <w:annotationRef/>
      </w:r>
      <w:r>
        <w:t>added</w:t>
      </w:r>
    </w:p>
  </w:comment>
  <w:comment w:id="604" w:author="AnneMarieW" w:date="2017-10-25T13:36:00Z" w:initials="AM">
    <w:p w14:paraId="5A0C599E" w14:textId="77777777" w:rsidR="000B47BE" w:rsidRDefault="000B47BE">
      <w:pPr>
        <w:pStyle w:val="CommentText"/>
      </w:pPr>
      <w:r>
        <w:rPr>
          <w:rStyle w:val="CommentReference"/>
        </w:rPr>
        <w:annotationRef/>
      </w:r>
      <w:r>
        <w:t xml:space="preserve">and placed them into the </w:t>
      </w:r>
      <w:r>
        <w:rPr>
          <w:rStyle w:val="Literal"/>
        </w:rPr>
        <w:t>parse_config</w:t>
      </w:r>
      <w:r>
        <w:t xml:space="preserve"> function?</w:t>
      </w:r>
    </w:p>
  </w:comment>
  <w:comment w:id="605" w:author="Carol Nichols" w:date="2017-11-20T16:09:00Z" w:initials="CN">
    <w:p w14:paraId="4CE1269C" w14:textId="6FB6FB52" w:rsidR="000B47BE" w:rsidRDefault="000B47BE">
      <w:pPr>
        <w:pStyle w:val="CommentText"/>
      </w:pPr>
      <w:r>
        <w:rPr>
          <w:rStyle w:val="CommentReference"/>
        </w:rPr>
        <w:annotationRef/>
      </w:r>
      <w:r>
        <w:t>well, “it”, as in “the logic”, but yes</w:t>
      </w:r>
    </w:p>
  </w:comment>
  <w:comment w:id="946" w:author="AnneMarieW" w:date="2017-10-26T11:42:00Z" w:initials="AM">
    <w:p w14:paraId="26D6F15E" w14:textId="77777777" w:rsidR="000B47BE" w:rsidRDefault="000B47BE">
      <w:pPr>
        <w:pStyle w:val="CommentText"/>
      </w:pPr>
      <w:r>
        <w:rPr>
          <w:rStyle w:val="CommentReference"/>
        </w:rPr>
        <w:annotationRef/>
      </w:r>
      <w:r w:rsidRPr="0050436C">
        <w:t>the</w:t>
      </w:r>
      <w:r>
        <w:rPr>
          <w:rStyle w:val="Literal"/>
        </w:rPr>
        <w:t xml:space="preserve"> run</w:t>
      </w:r>
      <w:r>
        <w:t xml:space="preserve"> function?</w:t>
      </w:r>
    </w:p>
  </w:comment>
  <w:comment w:id="947" w:author="Carol Nichols" w:date="2017-11-20T16:47:00Z" w:initials="CN">
    <w:p w14:paraId="0B88E322" w14:textId="10B9A679" w:rsidR="000B47BE" w:rsidRDefault="000B47BE">
      <w:pPr>
        <w:pStyle w:val="CommentText"/>
      </w:pPr>
      <w:r>
        <w:rPr>
          <w:rStyle w:val="CommentReference"/>
        </w:rPr>
        <w:annotationRef/>
      </w:r>
      <w:r>
        <w:t>yep!</w:t>
      </w:r>
    </w:p>
  </w:comment>
  <w:comment w:id="1012" w:author="janelle" w:date="2017-11-16T15:10:00Z" w:initials="j">
    <w:p w14:paraId="1EF67D5D" w14:textId="77777777" w:rsidR="000B47BE" w:rsidRDefault="000B47BE">
      <w:pPr>
        <w:pStyle w:val="CommentText"/>
      </w:pPr>
      <w:r>
        <w:rPr>
          <w:rStyle w:val="CommentReference"/>
        </w:rPr>
        <w:annotationRef/>
      </w:r>
      <w:r>
        <w:t xml:space="preserve">Au: I don’t quite follow this sentence, I think in part because you use the literal </w:t>
      </w:r>
      <w:r w:rsidRPr="007E2340">
        <w:rPr>
          <w:rStyle w:val="Literal"/>
        </w:rPr>
        <w:t>unwrap</w:t>
      </w:r>
      <w:r>
        <w:t xml:space="preserve"> term as an English verb. I’ve suggested a partial rephrase but I may have changed the meaning unintentionally. Please rephrase/confirm.</w:t>
      </w:r>
    </w:p>
  </w:comment>
  <w:comment w:id="1071" w:author="AnneMarieW" w:date="2017-10-26T11:56:00Z" w:initials="AM">
    <w:p w14:paraId="713426EF" w14:textId="77777777" w:rsidR="000B47BE" w:rsidRDefault="000B47BE">
      <w:pPr>
        <w:pStyle w:val="CommentText"/>
      </w:pPr>
      <w:r>
        <w:rPr>
          <w:rStyle w:val="CommentReference"/>
        </w:rPr>
        <w:annotationRef/>
      </w:r>
      <w:r>
        <w:t>Au: This repeats what you just said prior to the listing.</w:t>
      </w:r>
    </w:p>
  </w:comment>
  <w:comment w:id="1072" w:author="Carol Nichols" w:date="2017-11-21T12:21:00Z" w:initials="CN">
    <w:p w14:paraId="1792F7DF" w14:textId="1AF82CD3" w:rsidR="000B47BE" w:rsidRDefault="000B47BE">
      <w:pPr>
        <w:pStyle w:val="CommentText"/>
      </w:pPr>
      <w:r>
        <w:rPr>
          <w:rStyle w:val="CommentReference"/>
        </w:rPr>
        <w:annotationRef/>
      </w:r>
      <w:r>
        <w:t>fixed by removing most of the text before the listing</w:t>
      </w:r>
    </w:p>
  </w:comment>
  <w:comment w:id="1120" w:author="AnneMarieW" w:date="2017-10-27T11:45:00Z" w:initials="AM">
    <w:p w14:paraId="78C689F8" w14:textId="77777777" w:rsidR="000B47BE" w:rsidRDefault="000B47BE">
      <w:pPr>
        <w:pStyle w:val="CommentText"/>
      </w:pPr>
      <w:r>
        <w:rPr>
          <w:rStyle w:val="CommentReference"/>
        </w:rPr>
        <w:annotationRef/>
      </w:r>
      <w:r>
        <w:t>My edit correct?</w:t>
      </w:r>
    </w:p>
  </w:comment>
  <w:comment w:id="1121" w:author="Carol Nichols" w:date="2017-11-21T12:27:00Z" w:initials="CN">
    <w:p w14:paraId="0CA6A939" w14:textId="2A628AF4" w:rsidR="000B47BE" w:rsidRDefault="000B47BE">
      <w:pPr>
        <w:pStyle w:val="CommentText"/>
      </w:pPr>
      <w:r>
        <w:rPr>
          <w:rStyle w:val="CommentReference"/>
        </w:rPr>
        <w:annotationRef/>
      </w:r>
      <w:r>
        <w:t>yep!</w:t>
      </w:r>
    </w:p>
  </w:comment>
  <w:comment w:id="1118" w:author="janelle" w:date="2017-11-16T15:13:00Z" w:initials="j">
    <w:p w14:paraId="73A7E5B4" w14:textId="77777777" w:rsidR="000B47BE" w:rsidRDefault="000B47BE">
      <w:pPr>
        <w:pStyle w:val="CommentText"/>
      </w:pPr>
      <w:r>
        <w:rPr>
          <w:rStyle w:val="CommentReference"/>
        </w:rPr>
        <w:annotationRef/>
      </w:r>
      <w:r>
        <w:t>Changed to NumList to reflect step numbers</w:t>
      </w:r>
    </w:p>
  </w:comment>
  <w:comment w:id="1119" w:author="Carol Nichols" w:date="2017-11-21T12:27:00Z" w:initials="CN">
    <w:p w14:paraId="4D43310C" w14:textId="70FBF18F" w:rsidR="000B47BE" w:rsidRDefault="000B47BE">
      <w:pPr>
        <w:pStyle w:val="CommentText"/>
      </w:pPr>
      <w:r>
        <w:rPr>
          <w:rStyle w:val="CommentReference"/>
        </w:rPr>
        <w:annotationRef/>
      </w:r>
      <w:r>
        <w:t>looks good!</w:t>
      </w:r>
    </w:p>
  </w:comment>
  <w:comment w:id="1235" w:author="AnneMarieW" w:date="2017-10-26T14:38:00Z" w:initials="AM">
    <w:p w14:paraId="0B2418EA" w14:textId="77777777" w:rsidR="000B47BE" w:rsidRDefault="000B47BE">
      <w:pPr>
        <w:pStyle w:val="CommentText"/>
      </w:pPr>
      <w:r>
        <w:rPr>
          <w:rStyle w:val="CommentReference"/>
        </w:rPr>
        <w:annotationRef/>
      </w:r>
      <w:r>
        <w:t>Please confirm cross-ref</w:t>
      </w:r>
    </w:p>
  </w:comment>
  <w:comment w:id="1236" w:author="Carol Nichols" w:date="2017-11-21T12:38:00Z" w:initials="CN">
    <w:p w14:paraId="1E81DC7E" w14:textId="1E4E5792" w:rsidR="000B47BE" w:rsidRDefault="000B47BE">
      <w:pPr>
        <w:pStyle w:val="CommentText"/>
      </w:pPr>
      <w:r>
        <w:rPr>
          <w:rStyle w:val="CommentReference"/>
        </w:rPr>
        <w:annotationRef/>
      </w:r>
      <w:r>
        <w:t>Updated section title</w:t>
      </w:r>
    </w:p>
  </w:comment>
  <w:comment w:id="1423" w:author="janelle" w:date="2017-11-16T15:26:00Z" w:initials="j">
    <w:p w14:paraId="02DC797E" w14:textId="77777777" w:rsidR="000B47BE" w:rsidRDefault="000B47BE">
      <w:pPr>
        <w:pStyle w:val="CommentText"/>
      </w:pPr>
      <w:r>
        <w:rPr>
          <w:rStyle w:val="CommentReference"/>
        </w:rPr>
        <w:annotationRef/>
      </w:r>
      <w:r>
        <w:t>When I first read this, I didn’t understand why the line “They’d banish us, you know” didn’t return, but then I read in the next section that this is case sensitive. Maybe we should add a note that says you will learn how to make a case-insensitive search function in the next section? Or use a different repeating word like “body”?</w:t>
      </w:r>
    </w:p>
  </w:comment>
  <w:comment w:id="1448" w:author="janelle" w:date="2017-11-16T15:23:00Z" w:initials="j">
    <w:p w14:paraId="5F2D77E4" w14:textId="77777777" w:rsidR="000B47BE" w:rsidRDefault="000B47BE">
      <w:pPr>
        <w:pStyle w:val="CommentText"/>
      </w:pPr>
      <w:r>
        <w:rPr>
          <w:rStyle w:val="CommentReference"/>
        </w:rPr>
        <w:annotationRef/>
      </w:r>
      <w:r>
        <w:t>Project or chapter? I’m leaning toward project, myself</w:t>
      </w:r>
    </w:p>
  </w:comment>
  <w:comment w:id="1449" w:author="Carol Nichols" w:date="2017-11-21T13:38:00Z" w:initials="CN">
    <w:p w14:paraId="4260540D" w14:textId="56F4C3B6" w:rsidR="000B47BE" w:rsidRDefault="000B47BE">
      <w:pPr>
        <w:pStyle w:val="CommentText"/>
      </w:pPr>
      <w:r>
        <w:rPr>
          <w:rStyle w:val="CommentReference"/>
        </w:rPr>
        <w:annotationRef/>
      </w:r>
      <w:r>
        <w:t>I’m ok with project</w:t>
      </w:r>
    </w:p>
  </w:comment>
  <w:comment w:id="1456" w:author="AnneMarieW" w:date="2017-10-26T15:43:00Z" w:initials="AM">
    <w:p w14:paraId="6E5D4A9B" w14:textId="77777777" w:rsidR="000B47BE" w:rsidRDefault="000B47BE">
      <w:pPr>
        <w:pStyle w:val="CommentText"/>
      </w:pPr>
      <w:r>
        <w:rPr>
          <w:rStyle w:val="CommentReference"/>
        </w:rPr>
        <w:annotationRef/>
      </w:r>
      <w:r>
        <w:t>Hmm, perhaps remove this sentence. Readers can decide on their own when they want to skip info. By suggesting that they do so here, it makes it seem that the rest of the text is not worthwhile.</w:t>
      </w:r>
    </w:p>
  </w:comment>
  <w:comment w:id="1457" w:author="Carol Nichols" w:date="2017-11-21T13:38:00Z" w:initials="CN">
    <w:p w14:paraId="29C318B9" w14:textId="2FB79DF7" w:rsidR="000B47BE" w:rsidRDefault="000B47BE">
      <w:pPr>
        <w:pStyle w:val="CommentText"/>
      </w:pPr>
      <w:r>
        <w:rPr>
          <w:rStyle w:val="CommentReference"/>
        </w:rPr>
        <w:annotationRef/>
      </w:r>
      <w:r>
        <w:t>Ok</w:t>
      </w:r>
    </w:p>
  </w:comment>
  <w:comment w:id="1464" w:author="AnneMarieW" w:date="2017-10-27T09:56:00Z" w:initials="AM">
    <w:p w14:paraId="0C0418EB" w14:textId="77777777" w:rsidR="000B47BE" w:rsidRDefault="000B47BE">
      <w:pPr>
        <w:pStyle w:val="CommentText"/>
      </w:pPr>
      <w:r>
        <w:rPr>
          <w:rStyle w:val="CommentReference"/>
        </w:rPr>
        <w:annotationRef/>
      </w:r>
      <w:r>
        <w:t>Do you mean minigrep? Best to specify here.</w:t>
      </w:r>
    </w:p>
  </w:comment>
  <w:comment w:id="1492" w:author="AnneMarieW" w:date="2017-10-27T10:00:00Z" w:initials="AM">
    <w:p w14:paraId="143CA58C" w14:textId="77777777" w:rsidR="000B47BE" w:rsidRDefault="000B47BE">
      <w:pPr>
        <w:pStyle w:val="CommentText"/>
      </w:pPr>
      <w:r>
        <w:rPr>
          <w:rStyle w:val="CommentReference"/>
        </w:rPr>
        <w:annotationRef/>
      </w:r>
      <w:r>
        <w:t>Make this Literal style?</w:t>
      </w:r>
    </w:p>
  </w:comment>
  <w:comment w:id="1493" w:author="Carol Nichols" w:date="2017-11-21T13:41:00Z" w:initials="CN">
    <w:p w14:paraId="6E3B92BD" w14:textId="7B36FE8A" w:rsidR="000B47BE" w:rsidRDefault="000B47BE">
      <w:pPr>
        <w:pStyle w:val="CommentText"/>
      </w:pPr>
      <w:r>
        <w:rPr>
          <w:rStyle w:val="CommentReference"/>
        </w:rPr>
        <w:annotationRef/>
      </w:r>
      <w:r>
        <w:t>because the new function is going to be named search_case_insensitive,I’ve reworded and then made literal</w:t>
      </w:r>
    </w:p>
  </w:comment>
  <w:comment w:id="1559" w:author="AnneMarieW" w:date="2017-10-27T10:16:00Z" w:initials="AM">
    <w:p w14:paraId="75A7ABD8" w14:textId="77777777" w:rsidR="000B47BE" w:rsidRDefault="000B47BE">
      <w:pPr>
        <w:pStyle w:val="CommentText"/>
      </w:pPr>
      <w:r>
        <w:rPr>
          <w:rStyle w:val="CommentReference"/>
        </w:rPr>
        <w:annotationRef/>
      </w:r>
      <w:r>
        <w:t xml:space="preserve">Au: Can we reword here as “First, we’ll add a configuration option to the </w:t>
      </w:r>
      <w:r>
        <w:rPr>
          <w:rStyle w:val="Literal"/>
        </w:rPr>
        <w:t>Config</w:t>
      </w:r>
      <w:r>
        <w:t xml:space="preserve"> struct to switch between case-sensitive and case-insensitive search .”</w:t>
      </w:r>
    </w:p>
  </w:comment>
  <w:comment w:id="1560" w:author="Carol Nichols" w:date="2017-11-21T13:50:00Z" w:initials="CN">
    <w:p w14:paraId="34B05E98" w14:textId="75704B82" w:rsidR="000B47BE" w:rsidRDefault="000B47BE">
      <w:pPr>
        <w:pStyle w:val="CommentText"/>
      </w:pPr>
      <w:r>
        <w:rPr>
          <w:rStyle w:val="CommentReference"/>
        </w:rPr>
        <w:annotationRef/>
      </w:r>
      <w:r>
        <w:t>sure</w:t>
      </w:r>
    </w:p>
  </w:comment>
  <w:comment w:id="1709" w:author="AnneMarieW" w:date="2017-10-27T11:10:00Z" w:initials="AM">
    <w:p w14:paraId="3C788251" w14:textId="77777777" w:rsidR="000B47BE" w:rsidRDefault="000B47BE">
      <w:pPr>
        <w:pStyle w:val="CommentText"/>
      </w:pPr>
      <w:r>
        <w:rPr>
          <w:rStyle w:val="CommentReference"/>
        </w:rPr>
        <w:annotationRef/>
      </w:r>
      <w:r>
        <w:t>Au: If main is the function, no need for “in” here. But if the function you are referring to is “in main,” then it’s appropriate to use “in”</w:t>
      </w:r>
    </w:p>
  </w:comment>
  <w:comment w:id="1710" w:author="Carol Nichols" w:date="2017-11-21T14:15:00Z" w:initials="CN">
    <w:p w14:paraId="69C07A49" w14:textId="4079CA61" w:rsidR="000B47BE" w:rsidRDefault="000B47BE">
      <w:pPr>
        <w:pStyle w:val="CommentText"/>
      </w:pPr>
      <w:r>
        <w:rPr>
          <w:rStyle w:val="CommentReference"/>
        </w:rPr>
        <w:annotationRef/>
      </w:r>
      <w:r>
        <w:t>it’s the former, I’ve updated</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0EDA36" w15:done="0"/>
  <w15:commentEx w15:paraId="6FD624CD" w15:paraIdParent="570EDA36" w15:done="0"/>
  <w15:commentEx w15:paraId="054ECEDA" w15:done="0"/>
  <w15:commentEx w15:paraId="3428A9D6" w15:paraIdParent="054ECEDA" w15:done="0"/>
  <w15:commentEx w15:paraId="3B6236C5" w15:done="0"/>
  <w15:commentEx w15:paraId="5AA5FD53" w15:paraIdParent="3B6236C5" w15:done="0"/>
  <w15:commentEx w15:paraId="41DBF889" w15:done="0"/>
  <w15:commentEx w15:paraId="5629D850" w15:paraIdParent="41DBF889" w15:done="0"/>
  <w15:commentEx w15:paraId="2EDA78DC" w15:done="0"/>
  <w15:commentEx w15:paraId="52C3353A" w15:paraIdParent="2EDA78DC" w15:done="0"/>
  <w15:commentEx w15:paraId="0E5B68A4" w15:done="0"/>
  <w15:commentEx w15:paraId="2308FE0F" w15:paraIdParent="0E5B68A4" w15:done="0"/>
  <w15:commentEx w15:paraId="63CA1173" w15:done="0"/>
  <w15:commentEx w15:paraId="6E0204D9" w15:paraIdParent="63CA1173" w15:done="0"/>
  <w15:commentEx w15:paraId="5A0C599E" w15:done="0"/>
  <w15:commentEx w15:paraId="4CE1269C" w15:paraIdParent="5A0C599E" w15:done="0"/>
  <w15:commentEx w15:paraId="26D6F15E" w15:done="0"/>
  <w15:commentEx w15:paraId="0B88E322" w15:paraIdParent="26D6F15E" w15:done="0"/>
  <w15:commentEx w15:paraId="1EF67D5D" w15:done="0"/>
  <w15:commentEx w15:paraId="713426EF" w15:done="0"/>
  <w15:commentEx w15:paraId="1792F7DF" w15:paraIdParent="713426EF" w15:done="0"/>
  <w15:commentEx w15:paraId="78C689F8" w15:done="0"/>
  <w15:commentEx w15:paraId="0CA6A939" w15:paraIdParent="78C689F8" w15:done="0"/>
  <w15:commentEx w15:paraId="73A7E5B4" w15:done="0"/>
  <w15:commentEx w15:paraId="4D43310C" w15:paraIdParent="73A7E5B4" w15:done="0"/>
  <w15:commentEx w15:paraId="0B2418EA" w15:done="0"/>
  <w15:commentEx w15:paraId="1E81DC7E" w15:paraIdParent="0B2418EA" w15:done="0"/>
  <w15:commentEx w15:paraId="02DC797E" w15:done="0"/>
  <w15:commentEx w15:paraId="5F2D77E4" w15:done="0"/>
  <w15:commentEx w15:paraId="4260540D" w15:paraIdParent="5F2D77E4" w15:done="0"/>
  <w15:commentEx w15:paraId="6E5D4A9B" w15:done="0"/>
  <w15:commentEx w15:paraId="29C318B9" w15:paraIdParent="6E5D4A9B" w15:done="0"/>
  <w15:commentEx w15:paraId="0C0418EB" w15:done="0"/>
  <w15:commentEx w15:paraId="143CA58C" w15:done="0"/>
  <w15:commentEx w15:paraId="6E3B92BD" w15:paraIdParent="143CA58C" w15:done="0"/>
  <w15:commentEx w15:paraId="75A7ABD8" w15:done="0"/>
  <w15:commentEx w15:paraId="34B05E98" w15:paraIdParent="75A7ABD8" w15:done="0"/>
  <w15:commentEx w15:paraId="3C788251" w15:done="0"/>
  <w15:commentEx w15:paraId="69C07A49" w15:paraIdParent="3C78825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roman"/>
    <w:pitch w:val="fixed"/>
    <w:sig w:usb0="00000003" w:usb1="00000000" w:usb2="00000000" w:usb3="00000000" w:csb0="00000001" w:csb1="00000000"/>
  </w:font>
  <w:font w:name="Webdings">
    <w:panose1 w:val="05030102010509060703"/>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E0000AFF" w:usb1="500078FF" w:usb2="00000021" w:usb3="00000000" w:csb0="000001BF" w:csb1="00000000"/>
  </w:font>
  <w:font w:name="Arial Unicode MS">
    <w:panose1 w:val="020B0604020202020204"/>
    <w:charset w:val="00"/>
    <w:family w:val="swiss"/>
    <w:pitch w:val="variable"/>
    <w:sig w:usb0="F7FFAFFF" w:usb1="E9DFFFFF" w:usb2="0000003F" w:usb3="00000000" w:csb0="003F01FF" w:csb1="00000000"/>
  </w:font>
  <w:font w:name="NewBaskerville">
    <w:panose1 w:val="02000500000000000000"/>
    <w:charset w:val="00"/>
    <w:family w:val="auto"/>
    <w:pitch w:val="variable"/>
    <w:sig w:usb0="00000003" w:usb1="00000000" w:usb2="00000000" w:usb3="00000000" w:csb0="00000001" w:csb1="00000000"/>
  </w:font>
  <w:font w:name="Futura-Heavy">
    <w:charset w:val="00"/>
    <w:family w:val="swiss"/>
    <w:pitch w:val="variable"/>
    <w:sig w:usb0="80000067" w:usb1="00000000" w:usb2="00000000" w:usb3="00000000" w:csb0="000001FB" w:csb1="00000000"/>
  </w:font>
  <w:font w:name="Times">
    <w:panose1 w:val="02000500000000000000"/>
    <w:charset w:val="00"/>
    <w:family w:val="roman"/>
    <w:pitch w:val="variable"/>
    <w:sig w:usb0="00000003" w:usb1="00000000" w:usb2="00000000" w:usb3="00000000" w:csb0="00000001" w:csb1="00000000"/>
  </w:font>
  <w:font w:name="Dogma">
    <w:altName w:val="Times New Roman"/>
    <w:charset w:val="00"/>
    <w:family w:val="roman"/>
    <w:pitch w:val="default"/>
  </w:font>
  <w:font w:name="Futura-Book">
    <w:altName w:val="Futur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8CF3C52" w:usb2="00000016" w:usb3="00000000" w:csb0="0004001F" w:csb1="00000000"/>
  </w:font>
  <w:font w:name="Roboto Condensed">
    <w:altName w:val="Times New Roman"/>
    <w:charset w:val="01"/>
    <w:family w:val="roman"/>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72C5D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017555"/>
    <w:multiLevelType w:val="multilevel"/>
    <w:tmpl w:val="37A65446"/>
    <w:lvl w:ilvl="0">
      <w:start w:val="1"/>
      <w:numFmt w:val="upperRoman"/>
      <w:pStyle w:val="Heading1"/>
      <w:lvlText w:val="Article %1."/>
      <w:lvlJc w:val="left"/>
      <w:pPr>
        <w:tabs>
          <w:tab w:val="num" w:pos="1440"/>
        </w:tabs>
        <w:ind w:left="0" w:firstLine="0"/>
      </w:pPr>
    </w:lvl>
    <w:lvl w:ilvl="1">
      <w:start w:val="1"/>
      <w:numFmt w:val="decimal"/>
      <w:pStyle w:val="Heading2"/>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num w:numId="1">
    <w:abstractNumId w:val="1"/>
  </w:num>
  <w:num w:numId="2">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z Chadwick">
    <w15:presenceInfo w15:providerId="Windows Live" w15:userId="eb19316626ae01e1"/>
  </w15:person>
  <w15:person w15:author="Carol Nichols">
    <w15:presenceInfo w15:providerId="Windows Live" w15:userId="e9e82a3b7022bb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US" w:vendorID="64" w:dllVersion="4096" w:nlCheck="1" w:checkStyle="0"/>
  <w:activeWritingStyle w:appName="MSWord" w:lang="en-US" w:vendorID="64" w:dllVersion="6"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characterSpacingControl w:val="doNotCompress"/>
  <w:compat>
    <w:compatSetting w:name="compatibilityMode" w:uri="http://schemas.microsoft.com/office/word" w:val="12"/>
  </w:compat>
  <w:rsids>
    <w:rsidRoot w:val="009C0D3F"/>
    <w:rsid w:val="0000126D"/>
    <w:rsid w:val="00003904"/>
    <w:rsid w:val="0000614D"/>
    <w:rsid w:val="00017506"/>
    <w:rsid w:val="00021395"/>
    <w:rsid w:val="00024869"/>
    <w:rsid w:val="00026B53"/>
    <w:rsid w:val="00031EB4"/>
    <w:rsid w:val="0003268C"/>
    <w:rsid w:val="00041049"/>
    <w:rsid w:val="00041439"/>
    <w:rsid w:val="000430AD"/>
    <w:rsid w:val="000473DA"/>
    <w:rsid w:val="00051DD6"/>
    <w:rsid w:val="00077BA1"/>
    <w:rsid w:val="000869E6"/>
    <w:rsid w:val="000A239A"/>
    <w:rsid w:val="000A2C47"/>
    <w:rsid w:val="000A2E4C"/>
    <w:rsid w:val="000A4396"/>
    <w:rsid w:val="000B3C7D"/>
    <w:rsid w:val="000B47BE"/>
    <w:rsid w:val="000C7063"/>
    <w:rsid w:val="000D25BA"/>
    <w:rsid w:val="000D5464"/>
    <w:rsid w:val="000E4DC9"/>
    <w:rsid w:val="000F26C7"/>
    <w:rsid w:val="0010136A"/>
    <w:rsid w:val="00102207"/>
    <w:rsid w:val="00102610"/>
    <w:rsid w:val="00104FC6"/>
    <w:rsid w:val="001077B4"/>
    <w:rsid w:val="001100DF"/>
    <w:rsid w:val="00116656"/>
    <w:rsid w:val="001223FA"/>
    <w:rsid w:val="00123F95"/>
    <w:rsid w:val="0012478A"/>
    <w:rsid w:val="00124B3E"/>
    <w:rsid w:val="00133765"/>
    <w:rsid w:val="00134A77"/>
    <w:rsid w:val="00151374"/>
    <w:rsid w:val="00153A83"/>
    <w:rsid w:val="001557FC"/>
    <w:rsid w:val="00162558"/>
    <w:rsid w:val="00175D7F"/>
    <w:rsid w:val="0018077A"/>
    <w:rsid w:val="001857B5"/>
    <w:rsid w:val="001868F7"/>
    <w:rsid w:val="00187866"/>
    <w:rsid w:val="00191EBA"/>
    <w:rsid w:val="00196131"/>
    <w:rsid w:val="001962BA"/>
    <w:rsid w:val="001A0D35"/>
    <w:rsid w:val="001A6E00"/>
    <w:rsid w:val="001B0407"/>
    <w:rsid w:val="001B0A65"/>
    <w:rsid w:val="001B0EC1"/>
    <w:rsid w:val="001B1910"/>
    <w:rsid w:val="001B5DEE"/>
    <w:rsid w:val="001C2AE2"/>
    <w:rsid w:val="001C722E"/>
    <w:rsid w:val="001E7BAC"/>
    <w:rsid w:val="001F4176"/>
    <w:rsid w:val="002039AD"/>
    <w:rsid w:val="00211F8A"/>
    <w:rsid w:val="002143CD"/>
    <w:rsid w:val="002248AA"/>
    <w:rsid w:val="00227C0C"/>
    <w:rsid w:val="00236F74"/>
    <w:rsid w:val="00237B9A"/>
    <w:rsid w:val="002421D2"/>
    <w:rsid w:val="0025165D"/>
    <w:rsid w:val="00262DEE"/>
    <w:rsid w:val="00265C41"/>
    <w:rsid w:val="0027053F"/>
    <w:rsid w:val="00284995"/>
    <w:rsid w:val="00287823"/>
    <w:rsid w:val="002A72D1"/>
    <w:rsid w:val="002C1CA0"/>
    <w:rsid w:val="002C2DB4"/>
    <w:rsid w:val="002E4C6A"/>
    <w:rsid w:val="002E7EC3"/>
    <w:rsid w:val="00317F58"/>
    <w:rsid w:val="00333C18"/>
    <w:rsid w:val="003453F0"/>
    <w:rsid w:val="00357C60"/>
    <w:rsid w:val="00360373"/>
    <w:rsid w:val="00380316"/>
    <w:rsid w:val="00382C96"/>
    <w:rsid w:val="0038425A"/>
    <w:rsid w:val="00390EB7"/>
    <w:rsid w:val="003A2027"/>
    <w:rsid w:val="003A7FE1"/>
    <w:rsid w:val="003B6DE7"/>
    <w:rsid w:val="003C0F03"/>
    <w:rsid w:val="003C2018"/>
    <w:rsid w:val="003C2D27"/>
    <w:rsid w:val="003C3AAC"/>
    <w:rsid w:val="003E2A01"/>
    <w:rsid w:val="003E70AD"/>
    <w:rsid w:val="003F5DD9"/>
    <w:rsid w:val="00405CB5"/>
    <w:rsid w:val="0041354B"/>
    <w:rsid w:val="0044107F"/>
    <w:rsid w:val="004436C6"/>
    <w:rsid w:val="00443A4B"/>
    <w:rsid w:val="00460503"/>
    <w:rsid w:val="00463E80"/>
    <w:rsid w:val="00486B78"/>
    <w:rsid w:val="004920AC"/>
    <w:rsid w:val="004A00C9"/>
    <w:rsid w:val="004B312B"/>
    <w:rsid w:val="004B6087"/>
    <w:rsid w:val="004D2062"/>
    <w:rsid w:val="004D5C30"/>
    <w:rsid w:val="004E5D1C"/>
    <w:rsid w:val="0050436C"/>
    <w:rsid w:val="00504CEE"/>
    <w:rsid w:val="00505BD9"/>
    <w:rsid w:val="00524B31"/>
    <w:rsid w:val="00527A39"/>
    <w:rsid w:val="005317A1"/>
    <w:rsid w:val="005366B1"/>
    <w:rsid w:val="00546DD7"/>
    <w:rsid w:val="005550A1"/>
    <w:rsid w:val="005563A1"/>
    <w:rsid w:val="0056477E"/>
    <w:rsid w:val="005679C6"/>
    <w:rsid w:val="0057565D"/>
    <w:rsid w:val="005838F0"/>
    <w:rsid w:val="00583999"/>
    <w:rsid w:val="00590F56"/>
    <w:rsid w:val="005A00C1"/>
    <w:rsid w:val="005A40AD"/>
    <w:rsid w:val="005A4A44"/>
    <w:rsid w:val="005B40F2"/>
    <w:rsid w:val="005B73E8"/>
    <w:rsid w:val="005D455D"/>
    <w:rsid w:val="005D5F41"/>
    <w:rsid w:val="005E4FF1"/>
    <w:rsid w:val="005E5269"/>
    <w:rsid w:val="005F0C0B"/>
    <w:rsid w:val="005F4C31"/>
    <w:rsid w:val="005F515D"/>
    <w:rsid w:val="00603887"/>
    <w:rsid w:val="006067AF"/>
    <w:rsid w:val="00614DF6"/>
    <w:rsid w:val="00615563"/>
    <w:rsid w:val="00620B86"/>
    <w:rsid w:val="00623B48"/>
    <w:rsid w:val="006339C5"/>
    <w:rsid w:val="00661611"/>
    <w:rsid w:val="0066173A"/>
    <w:rsid w:val="006620BF"/>
    <w:rsid w:val="00680938"/>
    <w:rsid w:val="00697DF9"/>
    <w:rsid w:val="006A469B"/>
    <w:rsid w:val="006A7156"/>
    <w:rsid w:val="006B2E4E"/>
    <w:rsid w:val="006B7264"/>
    <w:rsid w:val="006C71FA"/>
    <w:rsid w:val="006D68E1"/>
    <w:rsid w:val="006E6413"/>
    <w:rsid w:val="006F47A4"/>
    <w:rsid w:val="006F7ECD"/>
    <w:rsid w:val="00747253"/>
    <w:rsid w:val="007624D3"/>
    <w:rsid w:val="007661ED"/>
    <w:rsid w:val="007666FC"/>
    <w:rsid w:val="007716C1"/>
    <w:rsid w:val="007718BD"/>
    <w:rsid w:val="00773631"/>
    <w:rsid w:val="00777C3C"/>
    <w:rsid w:val="0078038D"/>
    <w:rsid w:val="007A15B6"/>
    <w:rsid w:val="007A16FE"/>
    <w:rsid w:val="007C1520"/>
    <w:rsid w:val="007C3800"/>
    <w:rsid w:val="007D00C4"/>
    <w:rsid w:val="007D19E6"/>
    <w:rsid w:val="007D2172"/>
    <w:rsid w:val="007D3246"/>
    <w:rsid w:val="007D68AD"/>
    <w:rsid w:val="007E2340"/>
    <w:rsid w:val="007E3E20"/>
    <w:rsid w:val="007E56DD"/>
    <w:rsid w:val="007F0979"/>
    <w:rsid w:val="007F7221"/>
    <w:rsid w:val="008033FD"/>
    <w:rsid w:val="008071EC"/>
    <w:rsid w:val="00810432"/>
    <w:rsid w:val="00823B64"/>
    <w:rsid w:val="00824FB4"/>
    <w:rsid w:val="008328AD"/>
    <w:rsid w:val="008337A6"/>
    <w:rsid w:val="00833A42"/>
    <w:rsid w:val="00840996"/>
    <w:rsid w:val="00852999"/>
    <w:rsid w:val="00860C46"/>
    <w:rsid w:val="0087393E"/>
    <w:rsid w:val="00884709"/>
    <w:rsid w:val="00885E81"/>
    <w:rsid w:val="00886354"/>
    <w:rsid w:val="00890D17"/>
    <w:rsid w:val="0089724B"/>
    <w:rsid w:val="008B1011"/>
    <w:rsid w:val="008B61E6"/>
    <w:rsid w:val="008C3858"/>
    <w:rsid w:val="008C4224"/>
    <w:rsid w:val="008C7F16"/>
    <w:rsid w:val="008D1A8A"/>
    <w:rsid w:val="008D4C86"/>
    <w:rsid w:val="008D51E9"/>
    <w:rsid w:val="008E13AE"/>
    <w:rsid w:val="008F7B8A"/>
    <w:rsid w:val="00902C0A"/>
    <w:rsid w:val="00903FED"/>
    <w:rsid w:val="009140AB"/>
    <w:rsid w:val="009249F7"/>
    <w:rsid w:val="0093049F"/>
    <w:rsid w:val="00945611"/>
    <w:rsid w:val="00945AC1"/>
    <w:rsid w:val="009674A2"/>
    <w:rsid w:val="009739DD"/>
    <w:rsid w:val="009749CE"/>
    <w:rsid w:val="00977F2A"/>
    <w:rsid w:val="00986610"/>
    <w:rsid w:val="00987DB6"/>
    <w:rsid w:val="009947CE"/>
    <w:rsid w:val="009A1D50"/>
    <w:rsid w:val="009B08FE"/>
    <w:rsid w:val="009C0D3F"/>
    <w:rsid w:val="009D1A4E"/>
    <w:rsid w:val="009D3209"/>
    <w:rsid w:val="009D36F2"/>
    <w:rsid w:val="009D3766"/>
    <w:rsid w:val="009E238C"/>
    <w:rsid w:val="009E374E"/>
    <w:rsid w:val="009F0B1D"/>
    <w:rsid w:val="00A009F5"/>
    <w:rsid w:val="00A00ADE"/>
    <w:rsid w:val="00A00D0A"/>
    <w:rsid w:val="00A02A0B"/>
    <w:rsid w:val="00A04663"/>
    <w:rsid w:val="00A0595D"/>
    <w:rsid w:val="00A065F3"/>
    <w:rsid w:val="00A123C4"/>
    <w:rsid w:val="00A2029B"/>
    <w:rsid w:val="00A41A72"/>
    <w:rsid w:val="00A44E75"/>
    <w:rsid w:val="00A545D7"/>
    <w:rsid w:val="00A54C72"/>
    <w:rsid w:val="00A578B9"/>
    <w:rsid w:val="00A60C27"/>
    <w:rsid w:val="00A709D2"/>
    <w:rsid w:val="00A75C1D"/>
    <w:rsid w:val="00A81107"/>
    <w:rsid w:val="00A941C1"/>
    <w:rsid w:val="00A972C9"/>
    <w:rsid w:val="00AA58EE"/>
    <w:rsid w:val="00AA5A66"/>
    <w:rsid w:val="00AA762F"/>
    <w:rsid w:val="00AD0F52"/>
    <w:rsid w:val="00AE25F8"/>
    <w:rsid w:val="00AE48F8"/>
    <w:rsid w:val="00AE743D"/>
    <w:rsid w:val="00B01338"/>
    <w:rsid w:val="00B04D40"/>
    <w:rsid w:val="00B05A31"/>
    <w:rsid w:val="00B15700"/>
    <w:rsid w:val="00B24548"/>
    <w:rsid w:val="00B3734E"/>
    <w:rsid w:val="00B417DF"/>
    <w:rsid w:val="00B457BF"/>
    <w:rsid w:val="00B528EC"/>
    <w:rsid w:val="00B547F5"/>
    <w:rsid w:val="00B645C0"/>
    <w:rsid w:val="00B9245D"/>
    <w:rsid w:val="00B94118"/>
    <w:rsid w:val="00B95FAC"/>
    <w:rsid w:val="00BA26AB"/>
    <w:rsid w:val="00BA3545"/>
    <w:rsid w:val="00BC4526"/>
    <w:rsid w:val="00BC61F6"/>
    <w:rsid w:val="00BC6CDD"/>
    <w:rsid w:val="00BD2CA7"/>
    <w:rsid w:val="00BE6CE1"/>
    <w:rsid w:val="00BE7DE2"/>
    <w:rsid w:val="00BF006E"/>
    <w:rsid w:val="00BF7EB4"/>
    <w:rsid w:val="00C07CE9"/>
    <w:rsid w:val="00C30143"/>
    <w:rsid w:val="00C32189"/>
    <w:rsid w:val="00C324AA"/>
    <w:rsid w:val="00C51092"/>
    <w:rsid w:val="00C57D96"/>
    <w:rsid w:val="00C71BCA"/>
    <w:rsid w:val="00C77B8D"/>
    <w:rsid w:val="00C77C2F"/>
    <w:rsid w:val="00C9560C"/>
    <w:rsid w:val="00CA4936"/>
    <w:rsid w:val="00CE4667"/>
    <w:rsid w:val="00CE5F3F"/>
    <w:rsid w:val="00CE72BA"/>
    <w:rsid w:val="00D11320"/>
    <w:rsid w:val="00D12966"/>
    <w:rsid w:val="00D244D1"/>
    <w:rsid w:val="00D2507A"/>
    <w:rsid w:val="00D304D0"/>
    <w:rsid w:val="00D3409A"/>
    <w:rsid w:val="00D34ACC"/>
    <w:rsid w:val="00D62D1E"/>
    <w:rsid w:val="00D649C9"/>
    <w:rsid w:val="00D8140E"/>
    <w:rsid w:val="00D9149A"/>
    <w:rsid w:val="00D96E3A"/>
    <w:rsid w:val="00DA1C34"/>
    <w:rsid w:val="00DA7D63"/>
    <w:rsid w:val="00DB3564"/>
    <w:rsid w:val="00DB46DC"/>
    <w:rsid w:val="00DB5860"/>
    <w:rsid w:val="00DC2D54"/>
    <w:rsid w:val="00DD6C88"/>
    <w:rsid w:val="00DE24C4"/>
    <w:rsid w:val="00DF009F"/>
    <w:rsid w:val="00DF4BD3"/>
    <w:rsid w:val="00E00301"/>
    <w:rsid w:val="00E053EF"/>
    <w:rsid w:val="00E14E7F"/>
    <w:rsid w:val="00E243DA"/>
    <w:rsid w:val="00E32D18"/>
    <w:rsid w:val="00E3417A"/>
    <w:rsid w:val="00E44085"/>
    <w:rsid w:val="00E5426C"/>
    <w:rsid w:val="00E67CD5"/>
    <w:rsid w:val="00E81B07"/>
    <w:rsid w:val="00E81F06"/>
    <w:rsid w:val="00E82C4A"/>
    <w:rsid w:val="00EB2EB2"/>
    <w:rsid w:val="00EB38E7"/>
    <w:rsid w:val="00EB5928"/>
    <w:rsid w:val="00EC3423"/>
    <w:rsid w:val="00EE69C8"/>
    <w:rsid w:val="00EE75C0"/>
    <w:rsid w:val="00EF25B4"/>
    <w:rsid w:val="00EF7EF5"/>
    <w:rsid w:val="00F14711"/>
    <w:rsid w:val="00F460FB"/>
    <w:rsid w:val="00F478EC"/>
    <w:rsid w:val="00F51CFB"/>
    <w:rsid w:val="00F543DE"/>
    <w:rsid w:val="00F67A53"/>
    <w:rsid w:val="00F71D3F"/>
    <w:rsid w:val="00F74152"/>
    <w:rsid w:val="00F777FB"/>
    <w:rsid w:val="00F85880"/>
    <w:rsid w:val="00F946FE"/>
    <w:rsid w:val="00FC0B12"/>
    <w:rsid w:val="00FC53BC"/>
    <w:rsid w:val="00FE01B2"/>
    <w:rsid w:val="00FE023D"/>
    <w:rsid w:val="00FE1F69"/>
    <w:rsid w:val="00FE2B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FA8C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7E2340"/>
  </w:style>
  <w:style w:type="paragraph" w:styleId="Heading1">
    <w:name w:val="heading 1"/>
    <w:basedOn w:val="Normal"/>
    <w:next w:val="Normal"/>
    <w:link w:val="Heading1Char"/>
    <w:qFormat/>
    <w:rsid w:val="00C8599D"/>
    <w:pPr>
      <w:keepNext/>
      <w:numPr>
        <w:numId w:val="1"/>
      </w:numPr>
      <w:spacing w:before="240" w:after="60"/>
      <w:outlineLvl w:val="0"/>
    </w:pPr>
    <w:rPr>
      <w:rFonts w:ascii="Arial" w:hAnsi="Arial" w:cs="Arial"/>
      <w:b/>
      <w:bCs/>
      <w:sz w:val="32"/>
      <w:szCs w:val="32"/>
    </w:rPr>
  </w:style>
  <w:style w:type="paragraph" w:styleId="Heading2">
    <w:name w:val="heading 2"/>
    <w:basedOn w:val="Normal"/>
    <w:next w:val="Normal"/>
    <w:link w:val="Heading2Char"/>
    <w:qFormat/>
    <w:rsid w:val="00C8599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8599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C8599D"/>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C8599D"/>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C8599D"/>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C8599D"/>
    <w:pPr>
      <w:numPr>
        <w:ilvl w:val="6"/>
        <w:numId w:val="1"/>
      </w:numPr>
      <w:spacing w:before="240" w:after="60"/>
      <w:outlineLvl w:val="6"/>
    </w:pPr>
    <w:rPr>
      <w:sz w:val="24"/>
      <w:szCs w:val="24"/>
    </w:rPr>
  </w:style>
  <w:style w:type="paragraph" w:styleId="Heading8">
    <w:name w:val="heading 8"/>
    <w:basedOn w:val="Normal"/>
    <w:next w:val="Normal"/>
    <w:link w:val="Heading8Char"/>
    <w:qFormat/>
    <w:rsid w:val="00C8599D"/>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C8599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C8599D"/>
    <w:rPr>
      <w:rFonts w:ascii="Arial" w:eastAsia="Times New Roman" w:hAnsi="Arial" w:cs="Arial"/>
      <w:b/>
      <w:bCs/>
      <w:sz w:val="32"/>
      <w:szCs w:val="32"/>
    </w:rPr>
  </w:style>
  <w:style w:type="character" w:customStyle="1" w:styleId="Heading2Char">
    <w:name w:val="Heading 2 Char"/>
    <w:basedOn w:val="DefaultParagraphFont"/>
    <w:link w:val="Heading2"/>
    <w:qFormat/>
    <w:rsid w:val="00C8599D"/>
    <w:rPr>
      <w:rFonts w:ascii="Arial" w:eastAsia="Times New Roman" w:hAnsi="Arial" w:cs="Arial"/>
      <w:b/>
      <w:bCs/>
      <w:i/>
      <w:iCs/>
      <w:sz w:val="28"/>
      <w:szCs w:val="28"/>
    </w:rPr>
  </w:style>
  <w:style w:type="character" w:customStyle="1" w:styleId="Heading3Char">
    <w:name w:val="Heading 3 Char"/>
    <w:basedOn w:val="DefaultParagraphFont"/>
    <w:link w:val="Heading3"/>
    <w:qFormat/>
    <w:rsid w:val="00C8599D"/>
    <w:rPr>
      <w:rFonts w:ascii="Arial" w:eastAsia="Times New Roman" w:hAnsi="Arial" w:cs="Arial"/>
      <w:b/>
      <w:bCs/>
      <w:sz w:val="26"/>
      <w:szCs w:val="26"/>
    </w:rPr>
  </w:style>
  <w:style w:type="character" w:customStyle="1" w:styleId="Heading4Char">
    <w:name w:val="Heading 4 Char"/>
    <w:basedOn w:val="DefaultParagraphFont"/>
    <w:link w:val="Heading4"/>
    <w:qFormat/>
    <w:rsid w:val="00C8599D"/>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qFormat/>
    <w:rsid w:val="00C8599D"/>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qFormat/>
    <w:rsid w:val="00C8599D"/>
    <w:rPr>
      <w:rFonts w:ascii="Times New Roman" w:eastAsia="Times New Roman" w:hAnsi="Times New Roman" w:cs="Times New Roman"/>
      <w:b/>
      <w:bCs/>
    </w:rPr>
  </w:style>
  <w:style w:type="character" w:customStyle="1" w:styleId="Heading7Char">
    <w:name w:val="Heading 7 Char"/>
    <w:basedOn w:val="DefaultParagraphFont"/>
    <w:link w:val="Heading7"/>
    <w:qFormat/>
    <w:rsid w:val="00C8599D"/>
    <w:rPr>
      <w:rFonts w:ascii="Times New Roman" w:eastAsia="Times New Roman" w:hAnsi="Times New Roman" w:cs="Times New Roman"/>
      <w:sz w:val="24"/>
      <w:szCs w:val="24"/>
    </w:rPr>
  </w:style>
  <w:style w:type="character" w:customStyle="1" w:styleId="Heading8Char">
    <w:name w:val="Heading 8 Char"/>
    <w:basedOn w:val="DefaultParagraphFont"/>
    <w:link w:val="Heading8"/>
    <w:qFormat/>
    <w:rsid w:val="00C8599D"/>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qFormat/>
    <w:rsid w:val="00C8599D"/>
    <w:rPr>
      <w:rFonts w:ascii="Arial" w:eastAsia="Times New Roman" w:hAnsi="Arial" w:cs="Arial"/>
    </w:rPr>
  </w:style>
  <w:style w:type="character" w:customStyle="1" w:styleId="BodyTextChar">
    <w:name w:val="Body Text Char"/>
    <w:basedOn w:val="DefaultParagraphFont"/>
    <w:link w:val="BodyText"/>
    <w:semiHidden/>
    <w:qFormat/>
    <w:rsid w:val="00C8599D"/>
    <w:rPr>
      <w:rFonts w:ascii="Times New Roman" w:eastAsia="Times New Roman" w:hAnsi="Times New Roman" w:cs="Times New Roman"/>
      <w:sz w:val="20"/>
      <w:szCs w:val="20"/>
    </w:rPr>
  </w:style>
  <w:style w:type="character" w:customStyle="1" w:styleId="BodyText2Char">
    <w:name w:val="Body Text 2 Char"/>
    <w:basedOn w:val="DefaultParagraphFont"/>
    <w:link w:val="BodyText2"/>
    <w:semiHidden/>
    <w:qFormat/>
    <w:rsid w:val="00C8599D"/>
    <w:rPr>
      <w:rFonts w:ascii="Times New Roman" w:eastAsia="Times New Roman" w:hAnsi="Times New Roman" w:cs="Times New Roman"/>
      <w:sz w:val="20"/>
      <w:szCs w:val="20"/>
    </w:rPr>
  </w:style>
  <w:style w:type="character" w:customStyle="1" w:styleId="BodyText3Char">
    <w:name w:val="Body Text 3 Char"/>
    <w:basedOn w:val="DefaultParagraphFont"/>
    <w:link w:val="BodyText3"/>
    <w:semiHidden/>
    <w:qFormat/>
    <w:rsid w:val="00C8599D"/>
    <w:rPr>
      <w:rFonts w:ascii="Times New Roman" w:eastAsia="Times New Roman" w:hAnsi="Times New Roman" w:cs="Times New Roman"/>
      <w:sz w:val="16"/>
      <w:szCs w:val="16"/>
    </w:rPr>
  </w:style>
  <w:style w:type="character" w:customStyle="1" w:styleId="BodyTextFirstIndentChar">
    <w:name w:val="Body Text First Indent Char"/>
    <w:basedOn w:val="BodyTextChar"/>
    <w:semiHidden/>
    <w:qFormat/>
    <w:rsid w:val="00C8599D"/>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semiHidden/>
    <w:qFormat/>
    <w:rsid w:val="00C8599D"/>
    <w:rPr>
      <w:rFonts w:ascii="Times New Roman" w:eastAsia="Times New Roman" w:hAnsi="Times New Roman" w:cs="Times New Roman"/>
      <w:sz w:val="20"/>
      <w:szCs w:val="20"/>
    </w:rPr>
  </w:style>
  <w:style w:type="character" w:customStyle="1" w:styleId="BodyTextFirstIndent2Char">
    <w:name w:val="Body Text First Indent 2 Char"/>
    <w:basedOn w:val="BodyTextIndentChar"/>
    <w:link w:val="BodyTextFirstIndent2"/>
    <w:semiHidden/>
    <w:qFormat/>
    <w:rsid w:val="00C8599D"/>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semiHidden/>
    <w:qFormat/>
    <w:rsid w:val="00C8599D"/>
    <w:rPr>
      <w:rFonts w:ascii="Times New Roman" w:eastAsia="Times New Roman" w:hAnsi="Times New Roman" w:cs="Times New Roman"/>
      <w:sz w:val="20"/>
      <w:szCs w:val="20"/>
    </w:rPr>
  </w:style>
  <w:style w:type="character" w:customStyle="1" w:styleId="BodyTextIndent3Char">
    <w:name w:val="Body Text Indent 3 Char"/>
    <w:basedOn w:val="DefaultParagraphFont"/>
    <w:link w:val="BodyTextIndent3"/>
    <w:semiHidden/>
    <w:qFormat/>
    <w:rsid w:val="00C8599D"/>
    <w:rPr>
      <w:rFonts w:ascii="Times New Roman" w:eastAsia="Times New Roman" w:hAnsi="Times New Roman" w:cs="Times New Roman"/>
      <w:sz w:val="16"/>
      <w:szCs w:val="16"/>
    </w:rPr>
  </w:style>
  <w:style w:type="character" w:customStyle="1" w:styleId="ClosingChar">
    <w:name w:val="Closing Char"/>
    <w:basedOn w:val="DefaultParagraphFont"/>
    <w:link w:val="Closing"/>
    <w:semiHidden/>
    <w:qFormat/>
    <w:rsid w:val="00C8599D"/>
    <w:rPr>
      <w:rFonts w:ascii="Times New Roman" w:eastAsia="Times New Roman" w:hAnsi="Times New Roman" w:cs="Times New Roman"/>
      <w:sz w:val="20"/>
      <w:szCs w:val="20"/>
    </w:rPr>
  </w:style>
  <w:style w:type="character" w:customStyle="1" w:styleId="DateChar">
    <w:name w:val="Date Char"/>
    <w:basedOn w:val="DefaultParagraphFont"/>
    <w:link w:val="Date"/>
    <w:semiHidden/>
    <w:qFormat/>
    <w:rsid w:val="00C8599D"/>
    <w:rPr>
      <w:rFonts w:ascii="Times New Roman" w:eastAsia="Times New Roman" w:hAnsi="Times New Roman" w:cs="Times New Roman"/>
      <w:sz w:val="20"/>
      <w:szCs w:val="20"/>
    </w:rPr>
  </w:style>
  <w:style w:type="character" w:customStyle="1" w:styleId="E-mailSignatureChar">
    <w:name w:val="E-mail Signature Char"/>
    <w:basedOn w:val="DefaultParagraphFont"/>
    <w:semiHidden/>
    <w:qFormat/>
    <w:rsid w:val="00C8599D"/>
    <w:rPr>
      <w:rFonts w:ascii="Times New Roman" w:eastAsia="Times New Roman" w:hAnsi="Times New Roman" w:cs="Times New Roman"/>
      <w:sz w:val="20"/>
      <w:szCs w:val="20"/>
    </w:rPr>
  </w:style>
  <w:style w:type="character" w:styleId="Emphasis">
    <w:name w:val="Emphasis"/>
    <w:qFormat/>
    <w:rsid w:val="00C8599D"/>
    <w:rPr>
      <w:i/>
      <w:iCs/>
    </w:rPr>
  </w:style>
  <w:style w:type="character" w:customStyle="1" w:styleId="EmphasisBold">
    <w:name w:val="EmphasisBold"/>
    <w:qFormat/>
    <w:rsid w:val="00C8599D"/>
    <w:rPr>
      <w:b/>
      <w:color w:val="0000FF"/>
    </w:rPr>
  </w:style>
  <w:style w:type="character" w:customStyle="1" w:styleId="EmphasisBoldBox">
    <w:name w:val="EmphasisBoldBox"/>
    <w:qFormat/>
    <w:rsid w:val="00C8599D"/>
    <w:rPr>
      <w:b/>
      <w:color w:val="3366FF"/>
    </w:rPr>
  </w:style>
  <w:style w:type="character" w:customStyle="1" w:styleId="EmphasisBoldItal">
    <w:name w:val="EmphasisBoldItal"/>
    <w:qFormat/>
    <w:rsid w:val="00C8599D"/>
    <w:rPr>
      <w:b/>
      <w:i/>
      <w:color w:val="0000FF"/>
    </w:rPr>
  </w:style>
  <w:style w:type="character" w:customStyle="1" w:styleId="EmphasisItalic">
    <w:name w:val="EmphasisItalic"/>
    <w:qFormat/>
    <w:rsid w:val="00C8599D"/>
    <w:rPr>
      <w:i/>
      <w:color w:val="0000FF"/>
    </w:rPr>
  </w:style>
  <w:style w:type="character" w:customStyle="1" w:styleId="EmphasisItalicBox">
    <w:name w:val="EmphasisItalicBox"/>
    <w:qFormat/>
    <w:rsid w:val="00C8599D"/>
    <w:rPr>
      <w:i/>
      <w:color w:val="CC99FF"/>
    </w:rPr>
  </w:style>
  <w:style w:type="character" w:customStyle="1" w:styleId="EmphasisItalicFoot">
    <w:name w:val="EmphasisItalicFoot"/>
    <w:qFormat/>
    <w:rsid w:val="00C8599D"/>
    <w:rPr>
      <w:i/>
      <w:color w:val="99CCFF"/>
      <w:sz w:val="16"/>
      <w:szCs w:val="16"/>
    </w:rPr>
  </w:style>
  <w:style w:type="character" w:customStyle="1" w:styleId="EmphasisNote">
    <w:name w:val="EmphasisNote"/>
    <w:qFormat/>
    <w:rsid w:val="00C8599D"/>
    <w:rPr>
      <w:color w:val="3366FF"/>
    </w:rPr>
  </w:style>
  <w:style w:type="character" w:customStyle="1" w:styleId="EmphasisRevCaption">
    <w:name w:val="EmphasisRevCaption"/>
    <w:qFormat/>
    <w:rsid w:val="00C8599D"/>
    <w:rPr>
      <w:i/>
      <w:color w:val="CC99FF"/>
    </w:rPr>
  </w:style>
  <w:style w:type="character" w:customStyle="1" w:styleId="EmphasisRevItal">
    <w:name w:val="EmphasisRevItal"/>
    <w:qFormat/>
    <w:rsid w:val="00C8599D"/>
    <w:rPr>
      <w:color w:val="0000FF"/>
    </w:rPr>
  </w:style>
  <w:style w:type="character" w:styleId="FollowedHyperlink">
    <w:name w:val="FollowedHyperlink"/>
    <w:semiHidden/>
    <w:qFormat/>
    <w:rsid w:val="00C8599D"/>
    <w:rPr>
      <w:color w:val="800080"/>
      <w:u w:val="single"/>
    </w:rPr>
  </w:style>
  <w:style w:type="character" w:customStyle="1" w:styleId="FooterChar">
    <w:name w:val="Footer Char"/>
    <w:basedOn w:val="DefaultParagraphFont"/>
    <w:link w:val="Footer"/>
    <w:semiHidden/>
    <w:qFormat/>
    <w:rsid w:val="00C8599D"/>
    <w:rPr>
      <w:rFonts w:ascii="Times New Roman" w:eastAsia="Times New Roman" w:hAnsi="Times New Roman" w:cs="Times New Roman"/>
      <w:sz w:val="20"/>
      <w:szCs w:val="20"/>
    </w:rPr>
  </w:style>
  <w:style w:type="character" w:customStyle="1" w:styleId="HeaderChar">
    <w:name w:val="Header Char"/>
    <w:basedOn w:val="DefaultParagraphFont"/>
    <w:link w:val="Header"/>
    <w:semiHidden/>
    <w:qFormat/>
    <w:rsid w:val="00C8599D"/>
    <w:rPr>
      <w:rFonts w:ascii="Times New Roman" w:eastAsia="Times New Roman" w:hAnsi="Times New Roman" w:cs="Times New Roman"/>
      <w:sz w:val="20"/>
      <w:szCs w:val="20"/>
    </w:rPr>
  </w:style>
  <w:style w:type="character" w:styleId="HTMLAcronym">
    <w:name w:val="HTML Acronym"/>
    <w:basedOn w:val="DefaultParagraphFont"/>
    <w:semiHidden/>
    <w:qFormat/>
    <w:rsid w:val="00C8599D"/>
  </w:style>
  <w:style w:type="character" w:customStyle="1" w:styleId="HTMLAddressChar">
    <w:name w:val="HTML Address Char"/>
    <w:basedOn w:val="DefaultParagraphFont"/>
    <w:link w:val="HTMLAddress"/>
    <w:semiHidden/>
    <w:qFormat/>
    <w:rsid w:val="00C8599D"/>
    <w:rPr>
      <w:rFonts w:ascii="Times New Roman" w:eastAsia="Times New Roman" w:hAnsi="Times New Roman" w:cs="Times New Roman"/>
      <w:i/>
      <w:iCs/>
      <w:sz w:val="20"/>
      <w:szCs w:val="20"/>
    </w:rPr>
  </w:style>
  <w:style w:type="character" w:styleId="HTMLCite">
    <w:name w:val="HTML Cite"/>
    <w:semiHidden/>
    <w:qFormat/>
    <w:rsid w:val="00C8599D"/>
    <w:rPr>
      <w:i/>
      <w:iCs/>
    </w:rPr>
  </w:style>
  <w:style w:type="character" w:styleId="HTMLCode">
    <w:name w:val="HTML Code"/>
    <w:semiHidden/>
    <w:qFormat/>
    <w:rsid w:val="00C8599D"/>
    <w:rPr>
      <w:rFonts w:ascii="Courier New" w:hAnsi="Courier New" w:cs="Courier New"/>
      <w:sz w:val="20"/>
      <w:szCs w:val="20"/>
    </w:rPr>
  </w:style>
  <w:style w:type="character" w:styleId="HTMLDefinition">
    <w:name w:val="HTML Definition"/>
    <w:semiHidden/>
    <w:qFormat/>
    <w:rsid w:val="00C8599D"/>
    <w:rPr>
      <w:i/>
      <w:iCs/>
    </w:rPr>
  </w:style>
  <w:style w:type="character" w:styleId="HTMLKeyboard">
    <w:name w:val="HTML Keyboard"/>
    <w:semiHidden/>
    <w:qFormat/>
    <w:rsid w:val="00C8599D"/>
    <w:rPr>
      <w:rFonts w:ascii="Courier New" w:hAnsi="Courier New" w:cs="Courier New"/>
      <w:sz w:val="20"/>
      <w:szCs w:val="20"/>
    </w:rPr>
  </w:style>
  <w:style w:type="character" w:customStyle="1" w:styleId="HTMLPreformattedChar">
    <w:name w:val="HTML Preformatted Char"/>
    <w:basedOn w:val="DefaultParagraphFont"/>
    <w:link w:val="HTMLPreformatted"/>
    <w:semiHidden/>
    <w:qFormat/>
    <w:rsid w:val="00C8599D"/>
    <w:rPr>
      <w:rFonts w:ascii="Courier New" w:eastAsia="Times New Roman" w:hAnsi="Courier New" w:cs="Courier New"/>
      <w:sz w:val="20"/>
      <w:szCs w:val="20"/>
    </w:rPr>
  </w:style>
  <w:style w:type="character" w:styleId="HTMLSample">
    <w:name w:val="HTML Sample"/>
    <w:semiHidden/>
    <w:qFormat/>
    <w:rsid w:val="00C8599D"/>
    <w:rPr>
      <w:rFonts w:ascii="Courier New" w:hAnsi="Courier New" w:cs="Courier New"/>
    </w:rPr>
  </w:style>
  <w:style w:type="character" w:styleId="HTMLTypewriter">
    <w:name w:val="HTML Typewriter"/>
    <w:semiHidden/>
    <w:qFormat/>
    <w:rsid w:val="00C8599D"/>
    <w:rPr>
      <w:rFonts w:ascii="Courier New" w:hAnsi="Courier New" w:cs="Courier New"/>
      <w:sz w:val="20"/>
      <w:szCs w:val="20"/>
    </w:rPr>
  </w:style>
  <w:style w:type="character" w:styleId="HTMLVariable">
    <w:name w:val="HTML Variable"/>
    <w:semiHidden/>
    <w:qFormat/>
    <w:rsid w:val="00C8599D"/>
    <w:rPr>
      <w:i/>
      <w:iCs/>
    </w:rPr>
  </w:style>
  <w:style w:type="character" w:customStyle="1" w:styleId="InternetLink">
    <w:name w:val="Internet Link"/>
    <w:uiPriority w:val="99"/>
    <w:rsid w:val="00C8599D"/>
    <w:rPr>
      <w:color w:val="0000FF"/>
      <w:u w:val="single"/>
    </w:rPr>
  </w:style>
  <w:style w:type="character" w:customStyle="1" w:styleId="Italic">
    <w:name w:val="Italic"/>
    <w:qFormat/>
    <w:rsid w:val="00C8599D"/>
    <w:rPr>
      <w:i/>
      <w:color w:val="000000"/>
    </w:rPr>
  </w:style>
  <w:style w:type="character" w:customStyle="1" w:styleId="Keycap">
    <w:name w:val="Keycap"/>
    <w:qFormat/>
    <w:rsid w:val="00C8599D"/>
    <w:rPr>
      <w:smallCaps/>
      <w:color w:val="0000FF"/>
    </w:rPr>
  </w:style>
  <w:style w:type="character" w:styleId="LineNumber">
    <w:name w:val="line number"/>
    <w:basedOn w:val="DefaultParagraphFont"/>
    <w:semiHidden/>
    <w:qFormat/>
    <w:rsid w:val="00C8599D"/>
  </w:style>
  <w:style w:type="character" w:customStyle="1" w:styleId="Literal">
    <w:name w:val="Literal"/>
    <w:qFormat/>
    <w:rsid w:val="00C8599D"/>
    <w:rPr>
      <w:rFonts w:ascii="Courier" w:hAnsi="Courier"/>
      <w:color w:val="0000FF"/>
      <w:sz w:val="20"/>
    </w:rPr>
  </w:style>
  <w:style w:type="character" w:customStyle="1" w:styleId="LiteralBox">
    <w:name w:val="LiteralBox"/>
    <w:qFormat/>
    <w:rsid w:val="00C8599D"/>
    <w:rPr>
      <w:rFonts w:ascii="Courier" w:hAnsi="Courier"/>
      <w:color w:val="CC99FF"/>
      <w:sz w:val="20"/>
    </w:rPr>
  </w:style>
  <w:style w:type="character" w:customStyle="1" w:styleId="Literal1st">
    <w:name w:val="Literal1st"/>
    <w:basedOn w:val="LiteralBox"/>
    <w:qFormat/>
    <w:rsid w:val="00C8599D"/>
    <w:rPr>
      <w:rFonts w:ascii="Courier" w:hAnsi="Courier"/>
      <w:color w:val="CC99FF"/>
      <w:sz w:val="20"/>
    </w:rPr>
  </w:style>
  <w:style w:type="character" w:customStyle="1" w:styleId="LiteralBold">
    <w:name w:val="LiteralBold"/>
    <w:qFormat/>
    <w:rsid w:val="00C8599D"/>
    <w:rPr>
      <w:rFonts w:ascii="Courier" w:hAnsi="Courier"/>
      <w:b/>
      <w:color w:val="0000FF"/>
      <w:sz w:val="20"/>
    </w:rPr>
  </w:style>
  <w:style w:type="character" w:customStyle="1" w:styleId="LiteralBoldItal">
    <w:name w:val="LiteralBoldItal"/>
    <w:qFormat/>
    <w:rsid w:val="00C8599D"/>
    <w:rPr>
      <w:rFonts w:ascii="Courier" w:hAnsi="Courier"/>
      <w:b/>
      <w:i/>
      <w:color w:val="0000FF"/>
      <w:sz w:val="20"/>
    </w:rPr>
  </w:style>
  <w:style w:type="character" w:customStyle="1" w:styleId="LiteralCaption">
    <w:name w:val="LiteralCaption"/>
    <w:qFormat/>
    <w:rsid w:val="00C8599D"/>
    <w:rPr>
      <w:rFonts w:ascii="Courier" w:hAnsi="Courier"/>
      <w:i/>
      <w:color w:val="CC99FF"/>
      <w:sz w:val="20"/>
    </w:rPr>
  </w:style>
  <w:style w:type="character" w:customStyle="1" w:styleId="LiteralFootnote">
    <w:name w:val="LiteralFootnote"/>
    <w:basedOn w:val="LiteralBox"/>
    <w:qFormat/>
    <w:rsid w:val="00C8599D"/>
    <w:rPr>
      <w:rFonts w:ascii="Courier" w:hAnsi="Courier"/>
      <w:color w:val="CC99FF"/>
      <w:sz w:val="20"/>
    </w:rPr>
  </w:style>
  <w:style w:type="character" w:customStyle="1" w:styleId="LiteralItal">
    <w:name w:val="LiteralItal"/>
    <w:qFormat/>
    <w:rsid w:val="00C8599D"/>
    <w:rPr>
      <w:rFonts w:ascii="Courier" w:hAnsi="Courier"/>
      <w:i/>
      <w:color w:val="0000FF"/>
      <w:sz w:val="20"/>
    </w:rPr>
  </w:style>
  <w:style w:type="character" w:customStyle="1" w:styleId="MenuArrow">
    <w:name w:val="MenuArrow"/>
    <w:qFormat/>
    <w:rsid w:val="00C8599D"/>
    <w:rPr>
      <w:rFonts w:ascii="Webdings" w:hAnsi="Webdings"/>
      <w:color w:val="0000FF"/>
    </w:rPr>
  </w:style>
  <w:style w:type="character" w:customStyle="1" w:styleId="MessageHeaderChar">
    <w:name w:val="Message Header Char"/>
    <w:basedOn w:val="DefaultParagraphFont"/>
    <w:link w:val="MessageHeader"/>
    <w:semiHidden/>
    <w:qFormat/>
    <w:rsid w:val="00C8599D"/>
    <w:rPr>
      <w:rFonts w:ascii="Arial" w:eastAsia="Times New Roman" w:hAnsi="Arial" w:cs="Arial"/>
      <w:sz w:val="24"/>
      <w:szCs w:val="24"/>
      <w:shd w:val="clear" w:color="auto" w:fill="CCCCCC"/>
    </w:rPr>
  </w:style>
  <w:style w:type="character" w:customStyle="1" w:styleId="NoteHeadingChar">
    <w:name w:val="Note Heading Char"/>
    <w:basedOn w:val="DefaultParagraphFont"/>
    <w:link w:val="NoteHeading"/>
    <w:semiHidden/>
    <w:qFormat/>
    <w:rsid w:val="00C8599D"/>
    <w:rPr>
      <w:rFonts w:ascii="Times New Roman" w:eastAsia="Times New Roman" w:hAnsi="Times New Roman" w:cs="Times New Roman"/>
      <w:sz w:val="20"/>
      <w:szCs w:val="20"/>
    </w:rPr>
  </w:style>
  <w:style w:type="character" w:styleId="PageNumber">
    <w:name w:val="page number"/>
    <w:basedOn w:val="DefaultParagraphFont"/>
    <w:semiHidden/>
    <w:qFormat/>
    <w:rsid w:val="00C8599D"/>
  </w:style>
  <w:style w:type="character" w:customStyle="1" w:styleId="PlainTextChar">
    <w:name w:val="Plain Text Char"/>
    <w:basedOn w:val="DefaultParagraphFont"/>
    <w:link w:val="PlainText"/>
    <w:semiHidden/>
    <w:qFormat/>
    <w:rsid w:val="00C8599D"/>
    <w:rPr>
      <w:rFonts w:ascii="Courier New" w:eastAsia="Times New Roman" w:hAnsi="Courier New" w:cs="Courier New"/>
      <w:sz w:val="20"/>
      <w:szCs w:val="20"/>
    </w:rPr>
  </w:style>
  <w:style w:type="character" w:customStyle="1" w:styleId="SalutationChar">
    <w:name w:val="Salutation Char"/>
    <w:basedOn w:val="DefaultParagraphFont"/>
    <w:link w:val="Salutation"/>
    <w:semiHidden/>
    <w:qFormat/>
    <w:rsid w:val="00C8599D"/>
    <w:rPr>
      <w:rFonts w:ascii="Times New Roman" w:eastAsia="Times New Roman" w:hAnsi="Times New Roman" w:cs="Times New Roman"/>
      <w:sz w:val="20"/>
      <w:szCs w:val="20"/>
    </w:rPr>
  </w:style>
  <w:style w:type="character" w:customStyle="1" w:styleId="SignatureChar">
    <w:name w:val="Signature Char"/>
    <w:basedOn w:val="DefaultParagraphFont"/>
    <w:link w:val="Signature"/>
    <w:semiHidden/>
    <w:qFormat/>
    <w:rsid w:val="00C8599D"/>
    <w:rPr>
      <w:rFonts w:ascii="Times New Roman" w:eastAsia="Times New Roman" w:hAnsi="Times New Roman" w:cs="Times New Roman"/>
      <w:sz w:val="20"/>
      <w:szCs w:val="20"/>
    </w:rPr>
  </w:style>
  <w:style w:type="character" w:styleId="Strong">
    <w:name w:val="Strong"/>
    <w:qFormat/>
    <w:rsid w:val="00C8599D"/>
    <w:rPr>
      <w:b/>
      <w:bCs/>
    </w:rPr>
  </w:style>
  <w:style w:type="character" w:customStyle="1" w:styleId="SubtitleChar">
    <w:name w:val="Subtitle Char"/>
    <w:basedOn w:val="DefaultParagraphFont"/>
    <w:link w:val="Subtitle"/>
    <w:qFormat/>
    <w:rsid w:val="00C8599D"/>
    <w:rPr>
      <w:rFonts w:ascii="Arial" w:eastAsia="Times New Roman" w:hAnsi="Arial" w:cs="Arial"/>
      <w:sz w:val="24"/>
      <w:szCs w:val="24"/>
    </w:rPr>
  </w:style>
  <w:style w:type="character" w:customStyle="1" w:styleId="TitleChar">
    <w:name w:val="Title Char"/>
    <w:basedOn w:val="DefaultParagraphFont"/>
    <w:link w:val="Title"/>
    <w:qFormat/>
    <w:rsid w:val="00C8599D"/>
    <w:rPr>
      <w:rFonts w:ascii="Arial" w:eastAsia="Times New Roman" w:hAnsi="Arial" w:cs="Arial"/>
      <w:b/>
      <w:bCs/>
      <w:sz w:val="32"/>
      <w:szCs w:val="32"/>
    </w:rPr>
  </w:style>
  <w:style w:type="character" w:customStyle="1" w:styleId="Wingdings">
    <w:name w:val="Wingdings"/>
    <w:qFormat/>
    <w:rsid w:val="00C8599D"/>
    <w:rPr>
      <w:rFonts w:ascii="Wingdings 2" w:hAnsi="Wingdings 2"/>
      <w:color w:val="0000FF"/>
      <w:sz w:val="24"/>
    </w:rPr>
  </w:style>
  <w:style w:type="character" w:customStyle="1" w:styleId="WingdingsSmall">
    <w:name w:val="Wingdings Small"/>
    <w:qFormat/>
    <w:rsid w:val="00C8599D"/>
    <w:rPr>
      <w:rFonts w:ascii="Wingdings 2" w:hAnsi="Wingdings 2"/>
      <w:color w:val="99CCFF"/>
      <w:sz w:val="20"/>
    </w:rPr>
  </w:style>
  <w:style w:type="character" w:customStyle="1" w:styleId="Title1">
    <w:name w:val="Title1"/>
    <w:basedOn w:val="DefaultParagraphFont"/>
    <w:qFormat/>
    <w:rsid w:val="00C8599D"/>
  </w:style>
  <w:style w:type="character" w:customStyle="1" w:styleId="oembedall-closehide">
    <w:name w:val="oembedall-closehide"/>
    <w:basedOn w:val="DefaultParagraphFont"/>
    <w:qFormat/>
    <w:rsid w:val="001D410C"/>
    <w:rPr>
      <w:shd w:val="clear" w:color="auto" w:fill="AAAAAA"/>
    </w:rPr>
  </w:style>
  <w:style w:type="character" w:customStyle="1" w:styleId="title2">
    <w:name w:val="title2"/>
    <w:basedOn w:val="DefaultParagraphFont"/>
    <w:qFormat/>
    <w:rsid w:val="001D410C"/>
  </w:style>
  <w:style w:type="character" w:customStyle="1" w:styleId="filename">
    <w:name w:val="filename"/>
    <w:basedOn w:val="DefaultParagraphFont"/>
    <w:qFormat/>
    <w:rsid w:val="001D410C"/>
  </w:style>
  <w:style w:type="character" w:customStyle="1" w:styleId="hljs-keyword2">
    <w:name w:val="hljs-keyword2"/>
    <w:basedOn w:val="DefaultParagraphFont"/>
    <w:qFormat/>
    <w:rsid w:val="001D410C"/>
    <w:rPr>
      <w:color w:val="859900"/>
    </w:rPr>
  </w:style>
  <w:style w:type="character" w:customStyle="1" w:styleId="hljs-function2">
    <w:name w:val="hljs-function2"/>
    <w:basedOn w:val="DefaultParagraphFont"/>
    <w:qFormat/>
    <w:rsid w:val="001D410C"/>
  </w:style>
  <w:style w:type="character" w:customStyle="1" w:styleId="hljs-title3">
    <w:name w:val="hljs-title3"/>
    <w:basedOn w:val="DefaultParagraphFont"/>
    <w:qFormat/>
    <w:rsid w:val="001D410C"/>
    <w:rPr>
      <w:color w:val="268BD2"/>
    </w:rPr>
  </w:style>
  <w:style w:type="character" w:customStyle="1" w:styleId="hljs-builtin1">
    <w:name w:val="hljs-built_in1"/>
    <w:basedOn w:val="DefaultParagraphFont"/>
    <w:qFormat/>
    <w:rsid w:val="001D410C"/>
    <w:rPr>
      <w:color w:val="268BD2"/>
    </w:rPr>
  </w:style>
  <w:style w:type="character" w:customStyle="1" w:styleId="hljs-string3">
    <w:name w:val="hljs-string3"/>
    <w:basedOn w:val="DefaultParagraphFont"/>
    <w:qFormat/>
    <w:rsid w:val="001D410C"/>
    <w:rPr>
      <w:color w:val="2AA198"/>
    </w:rPr>
  </w:style>
  <w:style w:type="character" w:customStyle="1" w:styleId="hljs-number2">
    <w:name w:val="hljs-number2"/>
    <w:basedOn w:val="DefaultParagraphFont"/>
    <w:qFormat/>
    <w:rsid w:val="001D410C"/>
    <w:rPr>
      <w:color w:val="2AA198"/>
    </w:rPr>
  </w:style>
  <w:style w:type="character" w:customStyle="1" w:styleId="hljs-comment1">
    <w:name w:val="hljs-comment1"/>
    <w:basedOn w:val="DefaultParagraphFont"/>
    <w:qFormat/>
    <w:rsid w:val="001D410C"/>
    <w:rPr>
      <w:color w:val="93A1A1"/>
    </w:rPr>
  </w:style>
  <w:style w:type="character" w:customStyle="1" w:styleId="hljs-preprocessor1">
    <w:name w:val="hljs-preprocessor1"/>
    <w:basedOn w:val="DefaultParagraphFont"/>
    <w:qFormat/>
    <w:rsid w:val="001D410C"/>
    <w:rPr>
      <w:color w:val="CB4B16"/>
    </w:rPr>
  </w:style>
  <w:style w:type="character" w:customStyle="1" w:styleId="BalloonTextChar">
    <w:name w:val="Balloon Text Char"/>
    <w:basedOn w:val="DefaultParagraphFont"/>
    <w:link w:val="BalloonText"/>
    <w:uiPriority w:val="99"/>
    <w:semiHidden/>
    <w:qFormat/>
    <w:rsid w:val="001D410C"/>
    <w:rPr>
      <w:rFonts w:ascii="Tahoma" w:eastAsia="Times New Roman" w:hAnsi="Tahoma" w:cs="Tahoma"/>
      <w:sz w:val="16"/>
      <w:szCs w:val="16"/>
    </w:rPr>
  </w:style>
  <w:style w:type="character" w:styleId="CommentReference">
    <w:name w:val="annotation reference"/>
    <w:basedOn w:val="DefaultParagraphFont"/>
    <w:uiPriority w:val="99"/>
    <w:semiHidden/>
    <w:unhideWhenUsed/>
    <w:qFormat/>
    <w:rsid w:val="004E3897"/>
    <w:rPr>
      <w:sz w:val="16"/>
      <w:szCs w:val="16"/>
    </w:rPr>
  </w:style>
  <w:style w:type="character" w:customStyle="1" w:styleId="CommentTextChar">
    <w:name w:val="Comment Text Char"/>
    <w:basedOn w:val="DefaultParagraphFont"/>
    <w:link w:val="CommentText"/>
    <w:uiPriority w:val="99"/>
    <w:semiHidden/>
    <w:qFormat/>
    <w:rsid w:val="004E3897"/>
    <w:rPr>
      <w:rFonts w:ascii="Times New Roman" w:eastAsia="Times New Roman" w:hAnsi="Times New Roman" w:cs="Times New Roman"/>
      <w:sz w:val="20"/>
      <w:szCs w:val="20"/>
    </w:rPr>
  </w:style>
  <w:style w:type="character" w:customStyle="1" w:styleId="CommentSubjectChar">
    <w:name w:val="Comment Subject Char"/>
    <w:basedOn w:val="CommentTextChar"/>
    <w:link w:val="CommentSubject"/>
    <w:uiPriority w:val="99"/>
    <w:semiHidden/>
    <w:qFormat/>
    <w:rsid w:val="004E3897"/>
    <w:rPr>
      <w:rFonts w:ascii="Times New Roman" w:eastAsia="Times New Roman" w:hAnsi="Times New Roman" w:cs="Times New Roman"/>
      <w:b/>
      <w:bCs/>
      <w:sz w:val="20"/>
      <w:szCs w:val="20"/>
    </w:rPr>
  </w:style>
  <w:style w:type="character" w:customStyle="1" w:styleId="ListLabel1">
    <w:name w:val="ListLabel 1"/>
    <w:qFormat/>
    <w:rsid w:val="00C51092"/>
    <w:rPr>
      <w:sz w:val="20"/>
    </w:rPr>
  </w:style>
  <w:style w:type="character" w:customStyle="1" w:styleId="ListLabel2">
    <w:name w:val="ListLabel 2"/>
    <w:qFormat/>
    <w:rsid w:val="00C51092"/>
    <w:rPr>
      <w:sz w:val="20"/>
    </w:rPr>
  </w:style>
  <w:style w:type="character" w:customStyle="1" w:styleId="ListLabel3">
    <w:name w:val="ListLabel 3"/>
    <w:qFormat/>
    <w:rsid w:val="00C51092"/>
    <w:rPr>
      <w:sz w:val="20"/>
    </w:rPr>
  </w:style>
  <w:style w:type="character" w:customStyle="1" w:styleId="ListLabel4">
    <w:name w:val="ListLabel 4"/>
    <w:qFormat/>
    <w:rsid w:val="00C51092"/>
    <w:rPr>
      <w:sz w:val="20"/>
    </w:rPr>
  </w:style>
  <w:style w:type="character" w:customStyle="1" w:styleId="ListLabel5">
    <w:name w:val="ListLabel 5"/>
    <w:qFormat/>
    <w:rsid w:val="00C51092"/>
    <w:rPr>
      <w:sz w:val="20"/>
    </w:rPr>
  </w:style>
  <w:style w:type="character" w:customStyle="1" w:styleId="ListLabel6">
    <w:name w:val="ListLabel 6"/>
    <w:qFormat/>
    <w:rsid w:val="00C51092"/>
    <w:rPr>
      <w:sz w:val="20"/>
    </w:rPr>
  </w:style>
  <w:style w:type="character" w:customStyle="1" w:styleId="ListLabel7">
    <w:name w:val="ListLabel 7"/>
    <w:qFormat/>
    <w:rsid w:val="00C51092"/>
    <w:rPr>
      <w:sz w:val="20"/>
    </w:rPr>
  </w:style>
  <w:style w:type="character" w:customStyle="1" w:styleId="ListLabel8">
    <w:name w:val="ListLabel 8"/>
    <w:qFormat/>
    <w:rsid w:val="00C51092"/>
    <w:rPr>
      <w:sz w:val="20"/>
    </w:rPr>
  </w:style>
  <w:style w:type="character" w:customStyle="1" w:styleId="ListLabel9">
    <w:name w:val="ListLabel 9"/>
    <w:qFormat/>
    <w:rsid w:val="00C51092"/>
    <w:rPr>
      <w:sz w:val="20"/>
    </w:rPr>
  </w:style>
  <w:style w:type="character" w:customStyle="1" w:styleId="ListLabel10">
    <w:name w:val="ListLabel 10"/>
    <w:qFormat/>
    <w:rsid w:val="00C51092"/>
    <w:rPr>
      <w:sz w:val="20"/>
    </w:rPr>
  </w:style>
  <w:style w:type="character" w:customStyle="1" w:styleId="ListLabel11">
    <w:name w:val="ListLabel 11"/>
    <w:qFormat/>
    <w:rsid w:val="00C51092"/>
    <w:rPr>
      <w:sz w:val="20"/>
    </w:rPr>
  </w:style>
  <w:style w:type="character" w:customStyle="1" w:styleId="ListLabel12">
    <w:name w:val="ListLabel 12"/>
    <w:qFormat/>
    <w:rsid w:val="00C51092"/>
    <w:rPr>
      <w:sz w:val="20"/>
    </w:rPr>
  </w:style>
  <w:style w:type="character" w:customStyle="1" w:styleId="ListLabel13">
    <w:name w:val="ListLabel 13"/>
    <w:qFormat/>
    <w:rsid w:val="00C51092"/>
    <w:rPr>
      <w:sz w:val="20"/>
    </w:rPr>
  </w:style>
  <w:style w:type="character" w:customStyle="1" w:styleId="ListLabel14">
    <w:name w:val="ListLabel 14"/>
    <w:qFormat/>
    <w:rsid w:val="00C51092"/>
    <w:rPr>
      <w:sz w:val="20"/>
    </w:rPr>
  </w:style>
  <w:style w:type="character" w:customStyle="1" w:styleId="ListLabel15">
    <w:name w:val="ListLabel 15"/>
    <w:qFormat/>
    <w:rsid w:val="00C51092"/>
    <w:rPr>
      <w:sz w:val="20"/>
    </w:rPr>
  </w:style>
  <w:style w:type="character" w:customStyle="1" w:styleId="ListLabel16">
    <w:name w:val="ListLabel 16"/>
    <w:qFormat/>
    <w:rsid w:val="00C51092"/>
    <w:rPr>
      <w:sz w:val="20"/>
    </w:rPr>
  </w:style>
  <w:style w:type="character" w:customStyle="1" w:styleId="ListLabel17">
    <w:name w:val="ListLabel 17"/>
    <w:qFormat/>
    <w:rsid w:val="00C51092"/>
    <w:rPr>
      <w:sz w:val="20"/>
    </w:rPr>
  </w:style>
  <w:style w:type="character" w:customStyle="1" w:styleId="ListLabel18">
    <w:name w:val="ListLabel 18"/>
    <w:qFormat/>
    <w:rsid w:val="00C51092"/>
    <w:rPr>
      <w:sz w:val="20"/>
    </w:rPr>
  </w:style>
  <w:style w:type="character" w:customStyle="1" w:styleId="ListLabel19">
    <w:name w:val="ListLabel 19"/>
    <w:qFormat/>
    <w:rsid w:val="00C51092"/>
    <w:rPr>
      <w:sz w:val="20"/>
    </w:rPr>
  </w:style>
  <w:style w:type="character" w:customStyle="1" w:styleId="ListLabel20">
    <w:name w:val="ListLabel 20"/>
    <w:qFormat/>
    <w:rsid w:val="00C51092"/>
    <w:rPr>
      <w:sz w:val="20"/>
    </w:rPr>
  </w:style>
  <w:style w:type="character" w:customStyle="1" w:styleId="ListLabel21">
    <w:name w:val="ListLabel 21"/>
    <w:qFormat/>
    <w:rsid w:val="00C51092"/>
    <w:rPr>
      <w:sz w:val="20"/>
    </w:rPr>
  </w:style>
  <w:style w:type="character" w:customStyle="1" w:styleId="ListLabel22">
    <w:name w:val="ListLabel 22"/>
    <w:qFormat/>
    <w:rsid w:val="00C51092"/>
    <w:rPr>
      <w:sz w:val="20"/>
    </w:rPr>
  </w:style>
  <w:style w:type="character" w:customStyle="1" w:styleId="ListLabel23">
    <w:name w:val="ListLabel 23"/>
    <w:qFormat/>
    <w:rsid w:val="00C51092"/>
    <w:rPr>
      <w:sz w:val="20"/>
    </w:rPr>
  </w:style>
  <w:style w:type="character" w:customStyle="1" w:styleId="ListLabel24">
    <w:name w:val="ListLabel 24"/>
    <w:qFormat/>
    <w:rsid w:val="00C51092"/>
    <w:rPr>
      <w:sz w:val="20"/>
    </w:rPr>
  </w:style>
  <w:style w:type="character" w:customStyle="1" w:styleId="ListLabel25">
    <w:name w:val="ListLabel 25"/>
    <w:qFormat/>
    <w:rsid w:val="00C51092"/>
    <w:rPr>
      <w:sz w:val="20"/>
    </w:rPr>
  </w:style>
  <w:style w:type="character" w:customStyle="1" w:styleId="ListLabel26">
    <w:name w:val="ListLabel 26"/>
    <w:qFormat/>
    <w:rsid w:val="00C51092"/>
    <w:rPr>
      <w:sz w:val="20"/>
    </w:rPr>
  </w:style>
  <w:style w:type="character" w:customStyle="1" w:styleId="ListLabel27">
    <w:name w:val="ListLabel 27"/>
    <w:qFormat/>
    <w:rsid w:val="00C51092"/>
    <w:rPr>
      <w:sz w:val="20"/>
    </w:rPr>
  </w:style>
  <w:style w:type="character" w:customStyle="1" w:styleId="ListLabel28">
    <w:name w:val="ListLabel 28"/>
    <w:qFormat/>
    <w:rsid w:val="00C51092"/>
    <w:rPr>
      <w:sz w:val="20"/>
    </w:rPr>
  </w:style>
  <w:style w:type="character" w:customStyle="1" w:styleId="ListLabel29">
    <w:name w:val="ListLabel 29"/>
    <w:qFormat/>
    <w:rsid w:val="00C51092"/>
    <w:rPr>
      <w:sz w:val="20"/>
    </w:rPr>
  </w:style>
  <w:style w:type="character" w:customStyle="1" w:styleId="ListLabel30">
    <w:name w:val="ListLabel 30"/>
    <w:qFormat/>
    <w:rsid w:val="00C51092"/>
    <w:rPr>
      <w:sz w:val="20"/>
    </w:rPr>
  </w:style>
  <w:style w:type="character" w:customStyle="1" w:styleId="ListLabel31">
    <w:name w:val="ListLabel 31"/>
    <w:qFormat/>
    <w:rsid w:val="00C51092"/>
    <w:rPr>
      <w:sz w:val="20"/>
    </w:rPr>
  </w:style>
  <w:style w:type="character" w:customStyle="1" w:styleId="ListLabel32">
    <w:name w:val="ListLabel 32"/>
    <w:qFormat/>
    <w:rsid w:val="00C51092"/>
    <w:rPr>
      <w:sz w:val="20"/>
    </w:rPr>
  </w:style>
  <w:style w:type="character" w:customStyle="1" w:styleId="ListLabel33">
    <w:name w:val="ListLabel 33"/>
    <w:qFormat/>
    <w:rsid w:val="00C51092"/>
    <w:rPr>
      <w:sz w:val="20"/>
    </w:rPr>
  </w:style>
  <w:style w:type="character" w:customStyle="1" w:styleId="ListLabel34">
    <w:name w:val="ListLabel 34"/>
    <w:qFormat/>
    <w:rsid w:val="00C51092"/>
    <w:rPr>
      <w:sz w:val="20"/>
    </w:rPr>
  </w:style>
  <w:style w:type="character" w:customStyle="1" w:styleId="ListLabel35">
    <w:name w:val="ListLabel 35"/>
    <w:qFormat/>
    <w:rsid w:val="00C51092"/>
    <w:rPr>
      <w:sz w:val="20"/>
    </w:rPr>
  </w:style>
  <w:style w:type="character" w:customStyle="1" w:styleId="ListLabel36">
    <w:name w:val="ListLabel 36"/>
    <w:qFormat/>
    <w:rsid w:val="00C51092"/>
    <w:rPr>
      <w:sz w:val="20"/>
    </w:rPr>
  </w:style>
  <w:style w:type="character" w:customStyle="1" w:styleId="ListLabel37">
    <w:name w:val="ListLabel 37"/>
    <w:qFormat/>
    <w:rsid w:val="00C51092"/>
    <w:rPr>
      <w:sz w:val="20"/>
    </w:rPr>
  </w:style>
  <w:style w:type="character" w:customStyle="1" w:styleId="ListLabel38">
    <w:name w:val="ListLabel 38"/>
    <w:qFormat/>
    <w:rsid w:val="00C51092"/>
    <w:rPr>
      <w:sz w:val="20"/>
    </w:rPr>
  </w:style>
  <w:style w:type="character" w:customStyle="1" w:styleId="ListLabel39">
    <w:name w:val="ListLabel 39"/>
    <w:qFormat/>
    <w:rsid w:val="00C51092"/>
    <w:rPr>
      <w:sz w:val="20"/>
    </w:rPr>
  </w:style>
  <w:style w:type="character" w:customStyle="1" w:styleId="ListLabel40">
    <w:name w:val="ListLabel 40"/>
    <w:qFormat/>
    <w:rsid w:val="00C51092"/>
    <w:rPr>
      <w:sz w:val="20"/>
    </w:rPr>
  </w:style>
  <w:style w:type="character" w:customStyle="1" w:styleId="ListLabel41">
    <w:name w:val="ListLabel 41"/>
    <w:qFormat/>
    <w:rsid w:val="00C51092"/>
    <w:rPr>
      <w:sz w:val="20"/>
    </w:rPr>
  </w:style>
  <w:style w:type="character" w:customStyle="1" w:styleId="ListLabel42">
    <w:name w:val="ListLabel 42"/>
    <w:qFormat/>
    <w:rsid w:val="00C51092"/>
    <w:rPr>
      <w:sz w:val="20"/>
    </w:rPr>
  </w:style>
  <w:style w:type="character" w:customStyle="1" w:styleId="ListLabel43">
    <w:name w:val="ListLabel 43"/>
    <w:qFormat/>
    <w:rsid w:val="00C51092"/>
    <w:rPr>
      <w:sz w:val="20"/>
    </w:rPr>
  </w:style>
  <w:style w:type="character" w:customStyle="1" w:styleId="ListLabel44">
    <w:name w:val="ListLabel 44"/>
    <w:qFormat/>
    <w:rsid w:val="00C51092"/>
    <w:rPr>
      <w:sz w:val="20"/>
    </w:rPr>
  </w:style>
  <w:style w:type="character" w:customStyle="1" w:styleId="ListLabel45">
    <w:name w:val="ListLabel 45"/>
    <w:qFormat/>
    <w:rsid w:val="00C51092"/>
    <w:rPr>
      <w:sz w:val="20"/>
    </w:rPr>
  </w:style>
  <w:style w:type="character" w:customStyle="1" w:styleId="ListLabel46">
    <w:name w:val="ListLabel 46"/>
    <w:qFormat/>
    <w:rsid w:val="00C51092"/>
    <w:rPr>
      <w:sz w:val="20"/>
    </w:rPr>
  </w:style>
  <w:style w:type="character" w:customStyle="1" w:styleId="ListLabel47">
    <w:name w:val="ListLabel 47"/>
    <w:qFormat/>
    <w:rsid w:val="00C51092"/>
    <w:rPr>
      <w:sz w:val="20"/>
    </w:rPr>
  </w:style>
  <w:style w:type="character" w:customStyle="1" w:styleId="ListLabel48">
    <w:name w:val="ListLabel 48"/>
    <w:qFormat/>
    <w:rsid w:val="00C51092"/>
    <w:rPr>
      <w:sz w:val="20"/>
    </w:rPr>
  </w:style>
  <w:style w:type="character" w:customStyle="1" w:styleId="ListLabel49">
    <w:name w:val="ListLabel 49"/>
    <w:qFormat/>
    <w:rsid w:val="00C51092"/>
    <w:rPr>
      <w:sz w:val="20"/>
    </w:rPr>
  </w:style>
  <w:style w:type="character" w:customStyle="1" w:styleId="ListLabel50">
    <w:name w:val="ListLabel 50"/>
    <w:qFormat/>
    <w:rsid w:val="00C51092"/>
    <w:rPr>
      <w:sz w:val="20"/>
    </w:rPr>
  </w:style>
  <w:style w:type="character" w:customStyle="1" w:styleId="ListLabel51">
    <w:name w:val="ListLabel 51"/>
    <w:qFormat/>
    <w:rsid w:val="00C51092"/>
    <w:rPr>
      <w:sz w:val="20"/>
    </w:rPr>
  </w:style>
  <w:style w:type="character" w:customStyle="1" w:styleId="ListLabel52">
    <w:name w:val="ListLabel 52"/>
    <w:qFormat/>
    <w:rsid w:val="00C51092"/>
    <w:rPr>
      <w:sz w:val="20"/>
    </w:rPr>
  </w:style>
  <w:style w:type="character" w:customStyle="1" w:styleId="ListLabel53">
    <w:name w:val="ListLabel 53"/>
    <w:qFormat/>
    <w:rsid w:val="00C51092"/>
    <w:rPr>
      <w:sz w:val="20"/>
    </w:rPr>
  </w:style>
  <w:style w:type="character" w:customStyle="1" w:styleId="ListLabel54">
    <w:name w:val="ListLabel 54"/>
    <w:qFormat/>
    <w:rsid w:val="00C51092"/>
    <w:rPr>
      <w:sz w:val="20"/>
    </w:rPr>
  </w:style>
  <w:style w:type="character" w:customStyle="1" w:styleId="ListLabel55">
    <w:name w:val="ListLabel 55"/>
    <w:qFormat/>
    <w:rsid w:val="00C51092"/>
    <w:rPr>
      <w:sz w:val="20"/>
    </w:rPr>
  </w:style>
  <w:style w:type="character" w:customStyle="1" w:styleId="ListLabel56">
    <w:name w:val="ListLabel 56"/>
    <w:qFormat/>
    <w:rsid w:val="00C51092"/>
    <w:rPr>
      <w:sz w:val="20"/>
    </w:rPr>
  </w:style>
  <w:style w:type="character" w:customStyle="1" w:styleId="ListLabel57">
    <w:name w:val="ListLabel 57"/>
    <w:qFormat/>
    <w:rsid w:val="00C51092"/>
    <w:rPr>
      <w:sz w:val="20"/>
    </w:rPr>
  </w:style>
  <w:style w:type="character" w:customStyle="1" w:styleId="ListLabel58">
    <w:name w:val="ListLabel 58"/>
    <w:qFormat/>
    <w:rsid w:val="00C51092"/>
    <w:rPr>
      <w:sz w:val="20"/>
    </w:rPr>
  </w:style>
  <w:style w:type="character" w:customStyle="1" w:styleId="ListLabel59">
    <w:name w:val="ListLabel 59"/>
    <w:qFormat/>
    <w:rsid w:val="00C51092"/>
    <w:rPr>
      <w:sz w:val="20"/>
    </w:rPr>
  </w:style>
  <w:style w:type="character" w:customStyle="1" w:styleId="ListLabel60">
    <w:name w:val="ListLabel 60"/>
    <w:qFormat/>
    <w:rsid w:val="00C51092"/>
    <w:rPr>
      <w:sz w:val="20"/>
    </w:rPr>
  </w:style>
  <w:style w:type="character" w:customStyle="1" w:styleId="ListLabel61">
    <w:name w:val="ListLabel 61"/>
    <w:qFormat/>
    <w:rsid w:val="00C51092"/>
    <w:rPr>
      <w:sz w:val="20"/>
    </w:rPr>
  </w:style>
  <w:style w:type="character" w:customStyle="1" w:styleId="ListLabel62">
    <w:name w:val="ListLabel 62"/>
    <w:qFormat/>
    <w:rsid w:val="00C51092"/>
    <w:rPr>
      <w:sz w:val="20"/>
    </w:rPr>
  </w:style>
  <w:style w:type="character" w:customStyle="1" w:styleId="ListLabel63">
    <w:name w:val="ListLabel 63"/>
    <w:qFormat/>
    <w:rsid w:val="00C51092"/>
    <w:rPr>
      <w:sz w:val="20"/>
    </w:rPr>
  </w:style>
  <w:style w:type="character" w:customStyle="1" w:styleId="ListLabel64">
    <w:name w:val="ListLabel 64"/>
    <w:qFormat/>
    <w:rsid w:val="00C51092"/>
    <w:rPr>
      <w:sz w:val="20"/>
    </w:rPr>
  </w:style>
  <w:style w:type="character" w:customStyle="1" w:styleId="ListLabel65">
    <w:name w:val="ListLabel 65"/>
    <w:qFormat/>
    <w:rsid w:val="00C51092"/>
    <w:rPr>
      <w:sz w:val="20"/>
    </w:rPr>
  </w:style>
  <w:style w:type="character" w:customStyle="1" w:styleId="ListLabel66">
    <w:name w:val="ListLabel 66"/>
    <w:qFormat/>
    <w:rsid w:val="00C51092"/>
    <w:rPr>
      <w:sz w:val="20"/>
    </w:rPr>
  </w:style>
  <w:style w:type="character" w:customStyle="1" w:styleId="ListLabel67">
    <w:name w:val="ListLabel 67"/>
    <w:qFormat/>
    <w:rsid w:val="00C51092"/>
    <w:rPr>
      <w:sz w:val="20"/>
    </w:rPr>
  </w:style>
  <w:style w:type="character" w:customStyle="1" w:styleId="IndexLink">
    <w:name w:val="Index Link"/>
    <w:qFormat/>
    <w:rsid w:val="00C51092"/>
  </w:style>
  <w:style w:type="character" w:customStyle="1" w:styleId="Literal-Gray">
    <w:name w:val="Literal - Gray"/>
    <w:qFormat/>
    <w:rsid w:val="00C51092"/>
    <w:rPr>
      <w:rFonts w:ascii="Courier New" w:eastAsia="Times New Roman" w:hAnsi="Courier New" w:cs="Times New Roman"/>
      <w:bCs/>
      <w:i w:val="0"/>
      <w:color w:val="999999"/>
      <w:sz w:val="20"/>
      <w:szCs w:val="20"/>
    </w:rPr>
  </w:style>
  <w:style w:type="paragraph" w:customStyle="1" w:styleId="Heading">
    <w:name w:val="Heading"/>
    <w:basedOn w:val="Normal"/>
    <w:next w:val="BodyText"/>
    <w:qFormat/>
    <w:rsid w:val="00C51092"/>
    <w:pPr>
      <w:keepNext/>
      <w:spacing w:before="240" w:after="120"/>
    </w:pPr>
    <w:rPr>
      <w:rFonts w:ascii="Liberation Sans" w:eastAsia="Arial Unicode MS" w:hAnsi="Liberation Sans" w:cs="Arial Unicode MS"/>
      <w:sz w:val="28"/>
      <w:szCs w:val="28"/>
    </w:rPr>
  </w:style>
  <w:style w:type="paragraph" w:styleId="BodyText">
    <w:name w:val="Body Text"/>
    <w:basedOn w:val="Normal"/>
    <w:link w:val="BodyTextChar"/>
    <w:semiHidden/>
    <w:rsid w:val="00C8599D"/>
    <w:pPr>
      <w:spacing w:after="120"/>
    </w:pPr>
  </w:style>
  <w:style w:type="paragraph" w:styleId="List">
    <w:name w:val="List"/>
    <w:basedOn w:val="Normal"/>
    <w:semiHidden/>
    <w:rsid w:val="00C8599D"/>
    <w:pPr>
      <w:ind w:left="360" w:hanging="360"/>
    </w:pPr>
  </w:style>
  <w:style w:type="paragraph" w:styleId="Caption">
    <w:name w:val="caption"/>
    <w:basedOn w:val="Normal"/>
    <w:next w:val="Normal"/>
    <w:autoRedefine/>
    <w:qFormat/>
    <w:rsid w:val="00C8599D"/>
    <w:pPr>
      <w:spacing w:before="120" w:after="180" w:line="360" w:lineRule="auto"/>
    </w:pPr>
    <w:rPr>
      <w:rFonts w:ascii="Arial" w:hAnsi="Arial"/>
      <w:bCs/>
      <w:i/>
    </w:rPr>
  </w:style>
  <w:style w:type="paragraph" w:customStyle="1" w:styleId="Index">
    <w:name w:val="Index"/>
    <w:basedOn w:val="Normal"/>
    <w:qFormat/>
    <w:rsid w:val="00C51092"/>
    <w:pPr>
      <w:suppressLineNumbers/>
    </w:pPr>
  </w:style>
  <w:style w:type="paragraph" w:customStyle="1" w:styleId="1stPara">
    <w:name w:val="1st Para"/>
    <w:next w:val="Normal"/>
    <w:autoRedefine/>
    <w:qFormat/>
    <w:rsid w:val="00C8599D"/>
    <w:pPr>
      <w:spacing w:after="40" w:line="360" w:lineRule="auto"/>
    </w:pPr>
    <w:rPr>
      <w:rFonts w:ascii="Times New Roman" w:eastAsia="Times New Roman" w:hAnsi="Times New Roman" w:cs="Times New Roman"/>
      <w:color w:val="00000A"/>
      <w:sz w:val="24"/>
    </w:rPr>
  </w:style>
  <w:style w:type="paragraph" w:customStyle="1" w:styleId="Anchor">
    <w:name w:val="Anchor"/>
    <w:autoRedefine/>
    <w:qFormat/>
    <w:rsid w:val="00C8599D"/>
    <w:pPr>
      <w:suppressAutoHyphens/>
      <w:spacing w:before="120" w:after="240" w:line="40" w:lineRule="atLeast"/>
    </w:pPr>
    <w:rPr>
      <w:rFonts w:ascii="NewBaskerville" w:eastAsia="Times New Roman" w:hAnsi="NewBaskerville" w:cs="NewBaskerville"/>
      <w:color w:val="000000"/>
      <w:w w:val="0"/>
      <w:sz w:val="4"/>
      <w:szCs w:val="4"/>
    </w:rPr>
  </w:style>
  <w:style w:type="paragraph" w:customStyle="1" w:styleId="AnchorSidehead">
    <w:name w:val="Anchor Sidehead"/>
    <w:autoRedefine/>
    <w:qFormat/>
    <w:rsid w:val="00C8599D"/>
    <w:pPr>
      <w:spacing w:after="120" w:line="360" w:lineRule="auto"/>
    </w:pPr>
    <w:rPr>
      <w:rFonts w:ascii="Futura-Heavy" w:eastAsia="Times New Roman" w:hAnsi="Futura-Heavy" w:cs="Futura-Heavy"/>
      <w:color w:val="000000"/>
      <w:w w:val="0"/>
      <w:szCs w:val="16"/>
    </w:rPr>
  </w:style>
  <w:style w:type="paragraph" w:customStyle="1" w:styleId="AuthorQuery">
    <w:name w:val="Author Query"/>
    <w:autoRedefine/>
    <w:qFormat/>
    <w:rsid w:val="00E243DA"/>
    <w:pPr>
      <w:spacing w:before="120" w:after="120" w:line="360" w:lineRule="auto"/>
      <w:ind w:left="1440" w:right="1440"/>
    </w:pPr>
    <w:rPr>
      <w:rFonts w:ascii="Times New Roman" w:eastAsia="Times New Roman" w:hAnsi="Times New Roman" w:cs="Times New Roman"/>
      <w:color w:val="FF0000"/>
      <w:sz w:val="24"/>
    </w:rPr>
  </w:style>
  <w:style w:type="paragraph" w:customStyle="1" w:styleId="Body">
    <w:name w:val="Body"/>
    <w:autoRedefine/>
    <w:qFormat/>
    <w:rsid w:val="000B47BE"/>
    <w:pPr>
      <w:spacing w:line="360" w:lineRule="auto"/>
      <w:ind w:firstLine="360"/>
      <w:pPrChange w:id="0" w:author="Carol Nichols" w:date="2017-11-21T15:36:00Z">
        <w:pPr>
          <w:spacing w:line="360" w:lineRule="auto"/>
          <w:ind w:firstLine="360"/>
        </w:pPr>
      </w:pPrChange>
    </w:pPr>
    <w:rPr>
      <w:rFonts w:ascii="Times New Roman" w:eastAsia="Times New Roman" w:hAnsi="Times New Roman" w:cs="Times New Roman"/>
      <w:color w:val="00000A"/>
      <w:sz w:val="24"/>
      <w:rPrChange w:id="0" w:author="Carol Nichols" w:date="2017-11-21T15:36:00Z">
        <w:rPr>
          <w:color w:val="00000A"/>
          <w:sz w:val="24"/>
          <w:lang w:val="en-US" w:eastAsia="en-US" w:bidi="ar-SA"/>
        </w:rPr>
      </w:rPrChange>
    </w:rPr>
  </w:style>
  <w:style w:type="paragraph" w:customStyle="1" w:styleId="Basic">
    <w:name w:val="Basic"/>
    <w:basedOn w:val="Body"/>
    <w:qFormat/>
    <w:rsid w:val="00C8599D"/>
  </w:style>
  <w:style w:type="paragraph" w:customStyle="1" w:styleId="BlockQuote">
    <w:name w:val="Block Quote"/>
    <w:next w:val="Normal"/>
    <w:autoRedefine/>
    <w:qFormat/>
    <w:rsid w:val="00C8599D"/>
    <w:pPr>
      <w:spacing w:before="120" w:after="120"/>
      <w:ind w:left="1440" w:right="1440"/>
    </w:pPr>
    <w:rPr>
      <w:rFonts w:ascii="Times New Roman" w:eastAsia="Times New Roman" w:hAnsi="Times New Roman" w:cs="Times New Roman"/>
      <w:color w:val="00000A"/>
    </w:rPr>
  </w:style>
  <w:style w:type="paragraph" w:styleId="BlockText">
    <w:name w:val="Block Text"/>
    <w:basedOn w:val="Normal"/>
    <w:semiHidden/>
    <w:qFormat/>
    <w:rsid w:val="00C8599D"/>
    <w:pPr>
      <w:spacing w:after="120"/>
      <w:ind w:left="1440" w:right="1440"/>
    </w:pPr>
  </w:style>
  <w:style w:type="paragraph" w:styleId="BodyText2">
    <w:name w:val="Body Text 2"/>
    <w:basedOn w:val="Normal"/>
    <w:link w:val="BodyText2Char"/>
    <w:semiHidden/>
    <w:qFormat/>
    <w:rsid w:val="00C8599D"/>
    <w:pPr>
      <w:spacing w:after="120" w:line="480" w:lineRule="auto"/>
    </w:pPr>
  </w:style>
  <w:style w:type="paragraph" w:styleId="BodyText3">
    <w:name w:val="Body Text 3"/>
    <w:basedOn w:val="Normal"/>
    <w:link w:val="BodyText3Char"/>
    <w:semiHidden/>
    <w:qFormat/>
    <w:rsid w:val="00C8599D"/>
    <w:pPr>
      <w:spacing w:after="120"/>
    </w:pPr>
    <w:rPr>
      <w:sz w:val="16"/>
      <w:szCs w:val="16"/>
    </w:rPr>
  </w:style>
  <w:style w:type="paragraph" w:styleId="BodyTextIndent">
    <w:name w:val="Body Text Indent"/>
    <w:basedOn w:val="Normal"/>
    <w:link w:val="BodyTextIndentChar"/>
    <w:semiHidden/>
    <w:rsid w:val="00C8599D"/>
    <w:pPr>
      <w:spacing w:after="120"/>
      <w:ind w:left="360"/>
    </w:pPr>
  </w:style>
  <w:style w:type="paragraph" w:styleId="BodyTextFirstIndent2">
    <w:name w:val="Body Text First Indent 2"/>
    <w:basedOn w:val="BodyTextIndent"/>
    <w:link w:val="BodyTextFirstIndent2Char"/>
    <w:semiHidden/>
    <w:qFormat/>
    <w:rsid w:val="00C8599D"/>
    <w:pPr>
      <w:ind w:firstLine="210"/>
    </w:pPr>
  </w:style>
  <w:style w:type="paragraph" w:styleId="BodyTextIndent2">
    <w:name w:val="Body Text Indent 2"/>
    <w:basedOn w:val="Normal"/>
    <w:link w:val="BodyTextIndent2Char"/>
    <w:semiHidden/>
    <w:qFormat/>
    <w:rsid w:val="00C8599D"/>
    <w:pPr>
      <w:spacing w:after="120" w:line="480" w:lineRule="auto"/>
      <w:ind w:left="360"/>
    </w:pPr>
  </w:style>
  <w:style w:type="paragraph" w:styleId="BodyTextIndent3">
    <w:name w:val="Body Text Indent 3"/>
    <w:basedOn w:val="Normal"/>
    <w:link w:val="BodyTextIndent3Char"/>
    <w:semiHidden/>
    <w:qFormat/>
    <w:rsid w:val="00C8599D"/>
    <w:pPr>
      <w:spacing w:after="120"/>
      <w:ind w:left="360"/>
    </w:pPr>
    <w:rPr>
      <w:sz w:val="16"/>
      <w:szCs w:val="16"/>
    </w:rPr>
  </w:style>
  <w:style w:type="paragraph" w:customStyle="1" w:styleId="BodyBox">
    <w:name w:val="BodyBox"/>
    <w:basedOn w:val="Body"/>
    <w:qFormat/>
    <w:rsid w:val="00C8599D"/>
    <w:rPr>
      <w:color w:val="808080"/>
    </w:rPr>
  </w:style>
  <w:style w:type="paragraph" w:customStyle="1" w:styleId="BodyFirst">
    <w:name w:val="BodyFirst"/>
    <w:next w:val="Body"/>
    <w:autoRedefine/>
    <w:qFormat/>
    <w:rsid w:val="0089724B"/>
    <w:pPr>
      <w:spacing w:line="360" w:lineRule="auto"/>
    </w:pPr>
    <w:rPr>
      <w:rFonts w:ascii="Times New Roman" w:eastAsia="Times New Roman" w:hAnsi="Times New Roman" w:cs="Times New Roman"/>
      <w:color w:val="00000A"/>
      <w:sz w:val="24"/>
    </w:rPr>
  </w:style>
  <w:style w:type="paragraph" w:customStyle="1" w:styleId="BodyFirstBox">
    <w:name w:val="BodyFirstBox"/>
    <w:basedOn w:val="BodyFirst"/>
    <w:autoRedefine/>
    <w:qFormat/>
    <w:rsid w:val="00494A64"/>
    <w:rPr>
      <w:color w:val="808080"/>
    </w:rPr>
  </w:style>
  <w:style w:type="paragraph" w:customStyle="1" w:styleId="BulletA">
    <w:name w:val="BulletA"/>
    <w:next w:val="Normal"/>
    <w:autoRedefine/>
    <w:qFormat/>
    <w:rsid w:val="00C8599D"/>
    <w:pPr>
      <w:spacing w:before="120" w:line="360" w:lineRule="auto"/>
      <w:ind w:left="720"/>
    </w:pPr>
    <w:rPr>
      <w:rFonts w:ascii="Times New Roman" w:eastAsia="Times New Roman" w:hAnsi="Times New Roman" w:cs="Times New Roman"/>
      <w:color w:val="008080"/>
      <w:sz w:val="24"/>
    </w:rPr>
  </w:style>
  <w:style w:type="paragraph" w:customStyle="1" w:styleId="BulletABox">
    <w:name w:val="BulletA Box"/>
    <w:basedOn w:val="BulletA"/>
    <w:autoRedefine/>
    <w:qFormat/>
    <w:rsid w:val="00C8599D"/>
    <w:rPr>
      <w:color w:val="33CCCC"/>
    </w:rPr>
  </w:style>
  <w:style w:type="paragraph" w:customStyle="1" w:styleId="BulletB">
    <w:name w:val="BulletB"/>
    <w:next w:val="Normal"/>
    <w:autoRedefine/>
    <w:qFormat/>
    <w:rsid w:val="00C8599D"/>
    <w:pPr>
      <w:spacing w:line="360" w:lineRule="auto"/>
      <w:ind w:left="720"/>
    </w:pPr>
    <w:rPr>
      <w:rFonts w:ascii="Times New Roman" w:eastAsia="Times New Roman" w:hAnsi="Times New Roman" w:cs="Times New Roman"/>
      <w:color w:val="008080"/>
      <w:sz w:val="24"/>
    </w:rPr>
  </w:style>
  <w:style w:type="paragraph" w:customStyle="1" w:styleId="BulletBBox">
    <w:name w:val="BulletB Box"/>
    <w:basedOn w:val="BulletB"/>
    <w:autoRedefine/>
    <w:qFormat/>
    <w:rsid w:val="00C8599D"/>
    <w:rPr>
      <w:color w:val="33CCCC"/>
    </w:rPr>
  </w:style>
  <w:style w:type="paragraph" w:customStyle="1" w:styleId="BulletC">
    <w:name w:val="BulletC"/>
    <w:next w:val="Normal"/>
    <w:autoRedefine/>
    <w:qFormat/>
    <w:rsid w:val="00C8599D"/>
    <w:pPr>
      <w:spacing w:after="120" w:line="360" w:lineRule="auto"/>
      <w:ind w:left="720"/>
    </w:pPr>
    <w:rPr>
      <w:rFonts w:ascii="Times New Roman" w:eastAsia="Times New Roman" w:hAnsi="Times New Roman" w:cs="Times New Roman"/>
      <w:color w:val="008080"/>
      <w:sz w:val="24"/>
    </w:rPr>
  </w:style>
  <w:style w:type="paragraph" w:customStyle="1" w:styleId="BulletCBox">
    <w:name w:val="BulletC Box"/>
    <w:basedOn w:val="BulletC"/>
    <w:autoRedefine/>
    <w:qFormat/>
    <w:rsid w:val="00C8599D"/>
    <w:rPr>
      <w:color w:val="33CCCC"/>
    </w:rPr>
  </w:style>
  <w:style w:type="paragraph" w:customStyle="1" w:styleId="CaptionBox">
    <w:name w:val="CaptionBox"/>
    <w:basedOn w:val="Caption"/>
    <w:autoRedefine/>
    <w:qFormat/>
    <w:rsid w:val="00C8599D"/>
    <w:rPr>
      <w:color w:val="808080"/>
    </w:rPr>
  </w:style>
  <w:style w:type="paragraph" w:customStyle="1" w:styleId="ChapterStart">
    <w:name w:val="ChapterStart"/>
    <w:next w:val="Normal"/>
    <w:autoRedefine/>
    <w:qFormat/>
    <w:rsid w:val="00C8599D"/>
    <w:pPr>
      <w:jc w:val="center"/>
    </w:pPr>
    <w:rPr>
      <w:rFonts w:ascii="Times New Roman" w:eastAsia="Times New Roman" w:hAnsi="Times New Roman" w:cs="Times New Roman"/>
      <w:b/>
      <w:color w:val="00000A"/>
      <w:sz w:val="24"/>
    </w:rPr>
  </w:style>
  <w:style w:type="paragraph" w:customStyle="1" w:styleId="ChapterTitle">
    <w:name w:val="ChapterTitle"/>
    <w:autoRedefine/>
    <w:qFormat/>
    <w:rsid w:val="00C8599D"/>
    <w:pPr>
      <w:spacing w:line="360" w:lineRule="auto"/>
    </w:pPr>
    <w:rPr>
      <w:rFonts w:ascii="Times New Roman" w:eastAsia="Times New Roman" w:hAnsi="Times New Roman" w:cs="Times New Roman"/>
      <w:b/>
      <w:color w:val="00000A"/>
      <w:sz w:val="24"/>
    </w:rPr>
  </w:style>
  <w:style w:type="paragraph" w:styleId="Closing">
    <w:name w:val="Closing"/>
    <w:basedOn w:val="Normal"/>
    <w:link w:val="ClosingChar"/>
    <w:semiHidden/>
    <w:qFormat/>
    <w:rsid w:val="00C8599D"/>
    <w:pPr>
      <w:ind w:left="4320"/>
    </w:pPr>
  </w:style>
  <w:style w:type="paragraph" w:customStyle="1" w:styleId="CodeA">
    <w:name w:val="CodeA"/>
    <w:next w:val="Normal"/>
    <w:autoRedefine/>
    <w:qFormat/>
    <w:rsid w:val="00C8599D"/>
    <w:pPr>
      <w:pBdr>
        <w:top w:val="single" w:sz="4" w:space="2" w:color="00000A"/>
      </w:pBdr>
      <w:spacing w:before="120" w:line="360" w:lineRule="auto"/>
    </w:pPr>
    <w:rPr>
      <w:rFonts w:ascii="Courier" w:eastAsia="Times New Roman" w:hAnsi="Courier" w:cs="Times New Roman"/>
      <w:color w:val="00000A"/>
    </w:rPr>
  </w:style>
  <w:style w:type="paragraph" w:customStyle="1" w:styleId="CodeAIndent">
    <w:name w:val="CodeA Indent"/>
    <w:next w:val="Normal"/>
    <w:autoRedefine/>
    <w:qFormat/>
    <w:rsid w:val="00C8599D"/>
    <w:pPr>
      <w:pBdr>
        <w:top w:val="single" w:sz="4" w:space="2" w:color="00000A"/>
      </w:pBdr>
      <w:spacing w:before="120" w:line="360" w:lineRule="auto"/>
      <w:ind w:left="360"/>
    </w:pPr>
    <w:rPr>
      <w:rFonts w:ascii="Courier" w:eastAsia="Times New Roman" w:hAnsi="Courier" w:cs="Times New Roman"/>
      <w:color w:val="00000A"/>
    </w:rPr>
  </w:style>
  <w:style w:type="paragraph" w:customStyle="1" w:styleId="CodeAWide">
    <w:name w:val="CodeA Wide"/>
    <w:next w:val="Normal"/>
    <w:autoRedefine/>
    <w:qFormat/>
    <w:rsid w:val="00C8599D"/>
    <w:pPr>
      <w:pBdr>
        <w:top w:val="single" w:sz="4" w:space="2" w:color="00000A"/>
      </w:pBdr>
      <w:spacing w:before="120" w:line="360" w:lineRule="auto"/>
    </w:pPr>
    <w:rPr>
      <w:rFonts w:ascii="Courier" w:eastAsia="Times New Roman" w:hAnsi="Courier" w:cs="Times New Roman"/>
      <w:color w:val="00000A"/>
      <w:sz w:val="16"/>
    </w:rPr>
  </w:style>
  <w:style w:type="paragraph" w:customStyle="1" w:styleId="CodeAWingding">
    <w:name w:val="CodeA Wingding"/>
    <w:basedOn w:val="CodeA"/>
    <w:autoRedefine/>
    <w:qFormat/>
    <w:rsid w:val="00C8599D"/>
    <w:rPr>
      <w:color w:val="999999"/>
    </w:rPr>
  </w:style>
  <w:style w:type="paragraph" w:customStyle="1" w:styleId="CodeB">
    <w:name w:val="CodeB"/>
    <w:autoRedefine/>
    <w:qFormat/>
    <w:rsid w:val="002C1D48"/>
    <w:pPr>
      <w:spacing w:line="360" w:lineRule="auto"/>
    </w:pPr>
    <w:rPr>
      <w:rFonts w:ascii="Courier" w:eastAsia="Times New Roman" w:hAnsi="Courier" w:cs="Times New Roman"/>
      <w:color w:val="00000A"/>
    </w:rPr>
  </w:style>
  <w:style w:type="paragraph" w:customStyle="1" w:styleId="CodeBIndent">
    <w:name w:val="CodeB Indent"/>
    <w:next w:val="Normal"/>
    <w:autoRedefine/>
    <w:qFormat/>
    <w:rsid w:val="00C8599D"/>
    <w:pPr>
      <w:spacing w:line="360" w:lineRule="auto"/>
      <w:ind w:left="360"/>
    </w:pPr>
    <w:rPr>
      <w:rFonts w:ascii="Courier" w:eastAsia="Times New Roman" w:hAnsi="Courier" w:cs="Times New Roman"/>
      <w:color w:val="00000A"/>
    </w:rPr>
  </w:style>
  <w:style w:type="paragraph" w:customStyle="1" w:styleId="CodeBWide">
    <w:name w:val="CodeB Wide"/>
    <w:autoRedefine/>
    <w:qFormat/>
    <w:rsid w:val="00C8599D"/>
    <w:pPr>
      <w:spacing w:line="360" w:lineRule="auto"/>
    </w:pPr>
    <w:rPr>
      <w:rFonts w:ascii="Courier" w:eastAsia="Times New Roman" w:hAnsi="Courier" w:cs="Times New Roman"/>
      <w:color w:val="00000A"/>
      <w:sz w:val="16"/>
    </w:rPr>
  </w:style>
  <w:style w:type="paragraph" w:customStyle="1" w:styleId="CodeBWingding">
    <w:name w:val="CodeB Wingding"/>
    <w:basedOn w:val="CodeB"/>
    <w:next w:val="CodeB"/>
    <w:autoRedefine/>
    <w:qFormat/>
    <w:rsid w:val="00C8599D"/>
    <w:rPr>
      <w:color w:val="999999"/>
    </w:rPr>
  </w:style>
  <w:style w:type="paragraph" w:customStyle="1" w:styleId="CodeC">
    <w:name w:val="CodeC"/>
    <w:next w:val="Body"/>
    <w:autoRedefine/>
    <w:qFormat/>
    <w:rsid w:val="00F478EC"/>
    <w:pPr>
      <w:pBdr>
        <w:bottom w:val="single" w:sz="4" w:space="2" w:color="00000A"/>
      </w:pBdr>
      <w:spacing w:after="120" w:line="360" w:lineRule="auto"/>
    </w:pPr>
    <w:rPr>
      <w:rFonts w:ascii="Courier" w:eastAsia="Times New Roman" w:hAnsi="Courier" w:cs="Times New Roman"/>
      <w:color w:val="00000A"/>
    </w:rPr>
  </w:style>
  <w:style w:type="paragraph" w:customStyle="1" w:styleId="CodeCIndent">
    <w:name w:val="CodeC Indent"/>
    <w:next w:val="Normal"/>
    <w:autoRedefine/>
    <w:qFormat/>
    <w:rsid w:val="00C8599D"/>
    <w:pPr>
      <w:pBdr>
        <w:bottom w:val="single" w:sz="4" w:space="2" w:color="00000A"/>
      </w:pBdr>
      <w:spacing w:after="120" w:line="360" w:lineRule="auto"/>
      <w:ind w:left="360"/>
    </w:pPr>
    <w:rPr>
      <w:rFonts w:ascii="Courier" w:eastAsia="Times New Roman" w:hAnsi="Courier" w:cs="Times New Roman"/>
      <w:color w:val="00000A"/>
    </w:rPr>
  </w:style>
  <w:style w:type="paragraph" w:customStyle="1" w:styleId="CodeCWide">
    <w:name w:val="CodeC Wide"/>
    <w:next w:val="Normal"/>
    <w:autoRedefine/>
    <w:qFormat/>
    <w:rsid w:val="00C8599D"/>
    <w:pPr>
      <w:pBdr>
        <w:bottom w:val="single" w:sz="4" w:space="2" w:color="00000A"/>
      </w:pBdr>
      <w:spacing w:after="120" w:line="360" w:lineRule="auto"/>
    </w:pPr>
    <w:rPr>
      <w:rFonts w:ascii="Courier" w:eastAsia="Times New Roman" w:hAnsi="Courier" w:cs="Times New Roman"/>
      <w:color w:val="00000A"/>
      <w:sz w:val="16"/>
    </w:rPr>
  </w:style>
  <w:style w:type="paragraph" w:customStyle="1" w:styleId="CodeCWingding">
    <w:name w:val="CodeC Wingding"/>
    <w:basedOn w:val="CodeC"/>
    <w:next w:val="Body"/>
    <w:autoRedefine/>
    <w:qFormat/>
    <w:rsid w:val="00C8599D"/>
    <w:rPr>
      <w:color w:val="999999"/>
    </w:rPr>
  </w:style>
  <w:style w:type="paragraph" w:customStyle="1" w:styleId="CodeSingle">
    <w:name w:val="CodeSingle"/>
    <w:next w:val="Body"/>
    <w:autoRedefine/>
    <w:qFormat/>
    <w:rsid w:val="00C8599D"/>
    <w:pPr>
      <w:pBdr>
        <w:top w:val="single" w:sz="4" w:space="2" w:color="00000A"/>
        <w:bottom w:val="single" w:sz="4" w:space="2" w:color="00000A"/>
      </w:pBdr>
      <w:spacing w:before="120" w:after="120" w:line="360" w:lineRule="auto"/>
    </w:pPr>
    <w:rPr>
      <w:rFonts w:ascii="Courier" w:eastAsia="Times New Roman" w:hAnsi="Courier" w:cs="Times New Roman"/>
      <w:color w:val="00000A"/>
    </w:rPr>
  </w:style>
  <w:style w:type="paragraph" w:customStyle="1" w:styleId="CodeSingleIndent">
    <w:name w:val="CodeSingle Indent"/>
    <w:next w:val="Normal"/>
    <w:autoRedefine/>
    <w:qFormat/>
    <w:rsid w:val="00C8599D"/>
    <w:pPr>
      <w:pBdr>
        <w:top w:val="single" w:sz="4" w:space="2" w:color="00000A"/>
        <w:bottom w:val="single" w:sz="4" w:space="2" w:color="00000A"/>
      </w:pBdr>
      <w:spacing w:before="120" w:after="120" w:line="360" w:lineRule="auto"/>
      <w:ind w:left="360"/>
    </w:pPr>
    <w:rPr>
      <w:rFonts w:ascii="Courier" w:eastAsia="Times New Roman" w:hAnsi="Courier" w:cs="Times New Roman"/>
      <w:color w:val="00000A"/>
    </w:rPr>
  </w:style>
  <w:style w:type="paragraph" w:customStyle="1" w:styleId="CodeSingleWide">
    <w:name w:val="CodeSingle Wide"/>
    <w:next w:val="Body"/>
    <w:autoRedefine/>
    <w:qFormat/>
    <w:rsid w:val="00C8599D"/>
    <w:pPr>
      <w:pBdr>
        <w:top w:val="single" w:sz="4" w:space="2" w:color="00000A"/>
        <w:bottom w:val="single" w:sz="4" w:space="2" w:color="00000A"/>
      </w:pBdr>
      <w:spacing w:before="120" w:after="120" w:line="360" w:lineRule="auto"/>
    </w:pPr>
    <w:rPr>
      <w:rFonts w:ascii="Courier" w:eastAsia="Times New Roman" w:hAnsi="Courier" w:cs="Times New Roman"/>
      <w:color w:val="00000A"/>
      <w:sz w:val="16"/>
    </w:rPr>
  </w:style>
  <w:style w:type="paragraph" w:customStyle="1" w:styleId="CodeSingleWingding">
    <w:name w:val="CodeSingle Wingding"/>
    <w:basedOn w:val="CodeSingle"/>
    <w:autoRedefine/>
    <w:qFormat/>
    <w:rsid w:val="00C8599D"/>
    <w:rPr>
      <w:color w:val="999999"/>
    </w:rPr>
  </w:style>
  <w:style w:type="paragraph" w:styleId="Date">
    <w:name w:val="Date"/>
    <w:basedOn w:val="Normal"/>
    <w:next w:val="Normal"/>
    <w:link w:val="DateChar"/>
    <w:semiHidden/>
    <w:qFormat/>
    <w:rsid w:val="00C8599D"/>
  </w:style>
  <w:style w:type="paragraph" w:styleId="E-mailSignature">
    <w:name w:val="E-mail Signature"/>
    <w:basedOn w:val="Normal"/>
    <w:semiHidden/>
    <w:qFormat/>
    <w:rsid w:val="00C8599D"/>
  </w:style>
  <w:style w:type="paragraph" w:styleId="EnvelopeAddress">
    <w:name w:val="envelope address"/>
    <w:basedOn w:val="Normal"/>
    <w:semiHidden/>
    <w:qFormat/>
    <w:rsid w:val="00C8599D"/>
    <w:pPr>
      <w:ind w:left="2880"/>
    </w:pPr>
    <w:rPr>
      <w:rFonts w:ascii="Arial" w:hAnsi="Arial" w:cs="Arial"/>
      <w:sz w:val="24"/>
      <w:szCs w:val="24"/>
    </w:rPr>
  </w:style>
  <w:style w:type="paragraph" w:styleId="EnvelopeReturn">
    <w:name w:val="envelope return"/>
    <w:basedOn w:val="Normal"/>
    <w:semiHidden/>
    <w:qFormat/>
    <w:rsid w:val="00C8599D"/>
    <w:rPr>
      <w:rFonts w:ascii="Arial" w:hAnsi="Arial" w:cs="Arial"/>
    </w:rPr>
  </w:style>
  <w:style w:type="paragraph" w:customStyle="1" w:styleId="Epigraph">
    <w:name w:val="Epigraph"/>
    <w:basedOn w:val="BlockQuote"/>
    <w:autoRedefine/>
    <w:qFormat/>
    <w:rsid w:val="00C8599D"/>
    <w:pPr>
      <w:ind w:left="1080" w:right="1080"/>
    </w:pPr>
    <w:rPr>
      <w:i/>
    </w:rPr>
  </w:style>
  <w:style w:type="paragraph" w:styleId="Footer">
    <w:name w:val="footer"/>
    <w:basedOn w:val="Normal"/>
    <w:link w:val="FooterChar"/>
    <w:semiHidden/>
    <w:rsid w:val="00C8599D"/>
    <w:pPr>
      <w:tabs>
        <w:tab w:val="center" w:pos="4320"/>
        <w:tab w:val="right" w:pos="8640"/>
      </w:tabs>
    </w:pPr>
  </w:style>
  <w:style w:type="paragraph" w:customStyle="1" w:styleId="FootnoteText1">
    <w:name w:val="Footnote Text1"/>
    <w:basedOn w:val="Normal"/>
    <w:autoRedefine/>
    <w:rsid w:val="00C8599D"/>
    <w:pPr>
      <w:spacing w:line="360" w:lineRule="auto"/>
    </w:pPr>
    <w:rPr>
      <w:sz w:val="16"/>
    </w:rPr>
  </w:style>
  <w:style w:type="paragraph" w:customStyle="1" w:styleId="FootnoteBox">
    <w:name w:val="FootnoteBox"/>
    <w:basedOn w:val="BodyFirstBox"/>
    <w:autoRedefine/>
    <w:qFormat/>
    <w:rsid w:val="00C8599D"/>
    <w:rPr>
      <w:sz w:val="20"/>
    </w:rPr>
  </w:style>
  <w:style w:type="paragraph" w:customStyle="1" w:styleId="GroupTitlesIX">
    <w:name w:val="GroupTitlesIX"/>
    <w:autoRedefine/>
    <w:qFormat/>
    <w:rsid w:val="00C8599D"/>
    <w:pPr>
      <w:keepNext/>
      <w:widowControl w:val="0"/>
      <w:spacing w:before="240" w:after="40" w:line="380" w:lineRule="atLeast"/>
    </w:pPr>
    <w:rPr>
      <w:rFonts w:ascii="Arial" w:eastAsia="Times New Roman" w:hAnsi="Arial" w:cs="Times"/>
      <w:b/>
      <w:bCs/>
      <w:iCs/>
      <w:color w:val="000000"/>
      <w:w w:val="0"/>
      <w:sz w:val="28"/>
      <w:szCs w:val="32"/>
    </w:rPr>
  </w:style>
  <w:style w:type="paragraph" w:customStyle="1" w:styleId="HeadA">
    <w:name w:val="HeadA"/>
    <w:next w:val="BodyFirst"/>
    <w:autoRedefine/>
    <w:qFormat/>
    <w:rsid w:val="00E25D83"/>
    <w:pPr>
      <w:spacing w:before="120" w:after="120" w:line="360" w:lineRule="auto"/>
    </w:pPr>
    <w:rPr>
      <w:rFonts w:ascii="Arial" w:eastAsia="Times New Roman" w:hAnsi="Arial" w:cs="Times New Roman"/>
      <w:b/>
      <w:color w:val="00000A"/>
      <w:sz w:val="24"/>
    </w:rPr>
  </w:style>
  <w:style w:type="paragraph" w:customStyle="1" w:styleId="HeadANum">
    <w:name w:val="HeadANum"/>
    <w:next w:val="BodyFirst"/>
    <w:autoRedefine/>
    <w:qFormat/>
    <w:rsid w:val="00C8599D"/>
    <w:pPr>
      <w:spacing w:before="120" w:after="120" w:line="360" w:lineRule="auto"/>
    </w:pPr>
    <w:rPr>
      <w:rFonts w:ascii="Arial" w:eastAsia="Times New Roman" w:hAnsi="Arial" w:cs="Times New Roman"/>
      <w:b/>
      <w:color w:val="800000"/>
      <w:sz w:val="24"/>
    </w:rPr>
  </w:style>
  <w:style w:type="paragraph" w:customStyle="1" w:styleId="HeadB">
    <w:name w:val="HeadB"/>
    <w:next w:val="BodyFirst"/>
    <w:autoRedefine/>
    <w:qFormat/>
    <w:rsid w:val="00E25D83"/>
    <w:pPr>
      <w:spacing w:before="120" w:after="120" w:line="360" w:lineRule="auto"/>
    </w:pPr>
    <w:rPr>
      <w:rFonts w:ascii="Arial" w:eastAsia="Times New Roman" w:hAnsi="Arial" w:cs="Times New Roman"/>
      <w:b/>
      <w:i/>
      <w:color w:val="00000A"/>
      <w:sz w:val="24"/>
    </w:rPr>
  </w:style>
  <w:style w:type="paragraph" w:customStyle="1" w:styleId="HeadBNum">
    <w:name w:val="HeadBNum"/>
    <w:next w:val="BodyFirst"/>
    <w:autoRedefine/>
    <w:qFormat/>
    <w:rsid w:val="00C8599D"/>
    <w:pPr>
      <w:spacing w:before="120" w:after="120" w:line="360" w:lineRule="auto"/>
    </w:pPr>
    <w:rPr>
      <w:rFonts w:ascii="Arial" w:eastAsia="Times New Roman" w:hAnsi="Arial" w:cs="Times New Roman"/>
      <w:b/>
      <w:i/>
      <w:color w:val="800000"/>
      <w:sz w:val="24"/>
    </w:rPr>
  </w:style>
  <w:style w:type="paragraph" w:customStyle="1" w:styleId="HeadC">
    <w:name w:val="HeadC"/>
    <w:next w:val="BodyFirst"/>
    <w:autoRedefine/>
    <w:qFormat/>
    <w:rsid w:val="00464E4B"/>
    <w:pPr>
      <w:spacing w:before="120" w:after="120" w:line="360" w:lineRule="auto"/>
    </w:pPr>
    <w:rPr>
      <w:rFonts w:ascii="Arial" w:eastAsia="Times New Roman" w:hAnsi="Arial" w:cs="Times New Roman"/>
      <w:b/>
      <w:color w:val="00000A"/>
    </w:rPr>
  </w:style>
  <w:style w:type="paragraph" w:customStyle="1" w:styleId="HeadBox">
    <w:name w:val="HeadBox"/>
    <w:basedOn w:val="HeadC"/>
    <w:autoRedefine/>
    <w:qFormat/>
    <w:rsid w:val="00237B9A"/>
    <w:pPr>
      <w:spacing w:before="160" w:after="80"/>
      <w:jc w:val="center"/>
    </w:pPr>
    <w:rPr>
      <w:rFonts w:ascii="Dogma" w:hAnsi="Dogma" w:cs="Dogma"/>
      <w:color w:val="808080"/>
      <w:sz w:val="24"/>
    </w:rPr>
  </w:style>
  <w:style w:type="paragraph" w:customStyle="1" w:styleId="HeadCNum">
    <w:name w:val="HeadCNum"/>
    <w:next w:val="BodyFirst"/>
    <w:autoRedefine/>
    <w:qFormat/>
    <w:rsid w:val="00C8599D"/>
    <w:pPr>
      <w:spacing w:before="120" w:after="120" w:line="360" w:lineRule="auto"/>
    </w:pPr>
    <w:rPr>
      <w:rFonts w:ascii="Arial" w:eastAsia="Times New Roman" w:hAnsi="Arial" w:cs="Times New Roman"/>
      <w:b/>
      <w:color w:val="800000"/>
    </w:rPr>
  </w:style>
  <w:style w:type="paragraph" w:styleId="Header">
    <w:name w:val="header"/>
    <w:basedOn w:val="Normal"/>
    <w:link w:val="HeaderChar"/>
    <w:semiHidden/>
    <w:rsid w:val="00C8599D"/>
    <w:pPr>
      <w:tabs>
        <w:tab w:val="center" w:pos="4320"/>
        <w:tab w:val="right" w:pos="8640"/>
      </w:tabs>
    </w:pPr>
  </w:style>
  <w:style w:type="paragraph" w:styleId="HTMLAddress">
    <w:name w:val="HTML Address"/>
    <w:basedOn w:val="Normal"/>
    <w:link w:val="HTMLAddressChar"/>
    <w:semiHidden/>
    <w:qFormat/>
    <w:rsid w:val="00C8599D"/>
    <w:rPr>
      <w:i/>
      <w:iCs/>
    </w:rPr>
  </w:style>
  <w:style w:type="paragraph" w:styleId="HTMLPreformatted">
    <w:name w:val="HTML Preformatted"/>
    <w:basedOn w:val="Normal"/>
    <w:link w:val="HTMLPreformattedChar"/>
    <w:semiHidden/>
    <w:qFormat/>
    <w:rsid w:val="00C8599D"/>
    <w:rPr>
      <w:rFonts w:ascii="Courier New" w:hAnsi="Courier New" w:cs="Courier New"/>
    </w:rPr>
  </w:style>
  <w:style w:type="paragraph" w:customStyle="1" w:styleId="Level1IX">
    <w:name w:val="Level1IX"/>
    <w:autoRedefine/>
    <w:qFormat/>
    <w:rsid w:val="00C8599D"/>
    <w:pPr>
      <w:suppressAutoHyphens/>
      <w:spacing w:line="360" w:lineRule="auto"/>
      <w:ind w:left="720" w:hanging="720"/>
    </w:pPr>
    <w:rPr>
      <w:rFonts w:ascii="Times New Roman" w:eastAsia="Times New Roman" w:hAnsi="Times New Roman" w:cs="Times"/>
      <w:color w:val="000000"/>
      <w:w w:val="0"/>
      <w:sz w:val="24"/>
      <w:szCs w:val="18"/>
    </w:rPr>
  </w:style>
  <w:style w:type="paragraph" w:customStyle="1" w:styleId="Level2IX">
    <w:name w:val="Level2IX"/>
    <w:autoRedefine/>
    <w:qFormat/>
    <w:rsid w:val="00C8599D"/>
    <w:pPr>
      <w:suppressAutoHyphens/>
      <w:spacing w:line="360" w:lineRule="auto"/>
      <w:ind w:left="720" w:hanging="360"/>
    </w:pPr>
    <w:rPr>
      <w:rFonts w:ascii="Times New Roman" w:eastAsia="Times New Roman" w:hAnsi="Times New Roman" w:cs="Times"/>
      <w:color w:val="000000"/>
      <w:w w:val="0"/>
      <w:sz w:val="24"/>
      <w:szCs w:val="18"/>
    </w:rPr>
  </w:style>
  <w:style w:type="paragraph" w:customStyle="1" w:styleId="Level3IX">
    <w:name w:val="Level3IX"/>
    <w:autoRedefine/>
    <w:qFormat/>
    <w:rsid w:val="00C8599D"/>
    <w:pPr>
      <w:suppressAutoHyphens/>
      <w:spacing w:line="360" w:lineRule="auto"/>
      <w:ind w:left="1080" w:hanging="360"/>
    </w:pPr>
    <w:rPr>
      <w:rFonts w:ascii="Times New Roman" w:eastAsia="Times New Roman" w:hAnsi="Times New Roman" w:cs="Times"/>
      <w:color w:val="000000"/>
      <w:w w:val="0"/>
      <w:sz w:val="24"/>
      <w:szCs w:val="18"/>
    </w:rPr>
  </w:style>
  <w:style w:type="paragraph" w:styleId="ListBullet3">
    <w:name w:val="List Bullet 3"/>
    <w:basedOn w:val="Normal"/>
    <w:autoRedefine/>
    <w:semiHidden/>
    <w:qFormat/>
    <w:rsid w:val="00C8599D"/>
  </w:style>
  <w:style w:type="paragraph" w:styleId="ListBullet4">
    <w:name w:val="List Bullet 4"/>
    <w:basedOn w:val="Normal"/>
    <w:autoRedefine/>
    <w:semiHidden/>
    <w:qFormat/>
    <w:rsid w:val="00C8599D"/>
  </w:style>
  <w:style w:type="paragraph" w:styleId="ListBullet5">
    <w:name w:val="List Bullet 5"/>
    <w:basedOn w:val="Normal"/>
    <w:autoRedefine/>
    <w:semiHidden/>
    <w:qFormat/>
    <w:rsid w:val="00C8599D"/>
  </w:style>
  <w:style w:type="paragraph" w:styleId="ListNumber">
    <w:name w:val="List Number"/>
    <w:basedOn w:val="Normal"/>
    <w:semiHidden/>
    <w:qFormat/>
    <w:rsid w:val="00C8599D"/>
  </w:style>
  <w:style w:type="paragraph" w:styleId="ListBullet">
    <w:name w:val="List Bullet"/>
    <w:basedOn w:val="Normal"/>
    <w:autoRedefine/>
    <w:semiHidden/>
    <w:qFormat/>
    <w:rsid w:val="00C8599D"/>
  </w:style>
  <w:style w:type="paragraph" w:styleId="ListBullet2">
    <w:name w:val="List Bullet 2"/>
    <w:basedOn w:val="Normal"/>
    <w:autoRedefine/>
    <w:semiHidden/>
    <w:qFormat/>
    <w:rsid w:val="00C8599D"/>
  </w:style>
  <w:style w:type="paragraph" w:styleId="ListContinue">
    <w:name w:val="List Continue"/>
    <w:basedOn w:val="Normal"/>
    <w:semiHidden/>
    <w:qFormat/>
    <w:rsid w:val="00C8599D"/>
    <w:pPr>
      <w:spacing w:after="120"/>
      <w:ind w:left="360"/>
    </w:pPr>
  </w:style>
  <w:style w:type="paragraph" w:styleId="ListContinue2">
    <w:name w:val="List Continue 2"/>
    <w:basedOn w:val="Normal"/>
    <w:semiHidden/>
    <w:qFormat/>
    <w:rsid w:val="00C8599D"/>
    <w:pPr>
      <w:spacing w:after="120"/>
      <w:ind w:left="720"/>
    </w:pPr>
  </w:style>
  <w:style w:type="paragraph" w:styleId="ListContinue3">
    <w:name w:val="List Continue 3"/>
    <w:basedOn w:val="Normal"/>
    <w:semiHidden/>
    <w:qFormat/>
    <w:rsid w:val="00C8599D"/>
    <w:pPr>
      <w:spacing w:after="120"/>
      <w:ind w:left="1080"/>
    </w:pPr>
  </w:style>
  <w:style w:type="paragraph" w:styleId="ListContinue4">
    <w:name w:val="List Continue 4"/>
    <w:basedOn w:val="Normal"/>
    <w:semiHidden/>
    <w:qFormat/>
    <w:rsid w:val="00C8599D"/>
    <w:pPr>
      <w:spacing w:after="120"/>
      <w:ind w:left="1440"/>
    </w:pPr>
  </w:style>
  <w:style w:type="paragraph" w:styleId="ListContinue5">
    <w:name w:val="List Continue 5"/>
    <w:basedOn w:val="Normal"/>
    <w:semiHidden/>
    <w:qFormat/>
    <w:rsid w:val="00C8599D"/>
    <w:pPr>
      <w:spacing w:after="120"/>
      <w:ind w:left="1800"/>
    </w:pPr>
  </w:style>
  <w:style w:type="paragraph" w:styleId="ListNumber2">
    <w:name w:val="List Number 2"/>
    <w:basedOn w:val="Normal"/>
    <w:semiHidden/>
    <w:qFormat/>
    <w:rsid w:val="00C8599D"/>
  </w:style>
  <w:style w:type="paragraph" w:styleId="ListNumber3">
    <w:name w:val="List Number 3"/>
    <w:basedOn w:val="Normal"/>
    <w:semiHidden/>
    <w:qFormat/>
    <w:rsid w:val="00C8599D"/>
  </w:style>
  <w:style w:type="paragraph" w:styleId="ListNumber4">
    <w:name w:val="List Number 4"/>
    <w:basedOn w:val="Normal"/>
    <w:semiHidden/>
    <w:qFormat/>
    <w:rsid w:val="00C8599D"/>
  </w:style>
  <w:style w:type="paragraph" w:styleId="ListNumber5">
    <w:name w:val="List Number 5"/>
    <w:basedOn w:val="Normal"/>
    <w:semiHidden/>
    <w:qFormat/>
    <w:rsid w:val="00C8599D"/>
  </w:style>
  <w:style w:type="paragraph" w:customStyle="1" w:styleId="ListPlainA">
    <w:name w:val="List Plain A"/>
    <w:autoRedefine/>
    <w:qFormat/>
    <w:rsid w:val="00C8599D"/>
    <w:pPr>
      <w:spacing w:before="120" w:line="360" w:lineRule="auto"/>
      <w:ind w:left="360"/>
      <w:contextualSpacing/>
    </w:pPr>
    <w:rPr>
      <w:rFonts w:ascii="Times New Roman" w:eastAsia="Times New Roman" w:hAnsi="Times New Roman" w:cs="Times New Roman"/>
      <w:color w:val="800080"/>
      <w:sz w:val="24"/>
    </w:rPr>
  </w:style>
  <w:style w:type="paragraph" w:customStyle="1" w:styleId="ListPlainABox">
    <w:name w:val="List Plain A Box"/>
    <w:basedOn w:val="ListPlainA"/>
    <w:autoRedefine/>
    <w:qFormat/>
    <w:rsid w:val="00C8599D"/>
    <w:rPr>
      <w:color w:val="CC99FF"/>
    </w:rPr>
  </w:style>
  <w:style w:type="paragraph" w:customStyle="1" w:styleId="ListPlainB">
    <w:name w:val="List Plain B"/>
    <w:autoRedefine/>
    <w:qFormat/>
    <w:rsid w:val="00C8599D"/>
    <w:pPr>
      <w:spacing w:line="360" w:lineRule="auto"/>
      <w:ind w:left="360"/>
    </w:pPr>
    <w:rPr>
      <w:rFonts w:ascii="Times New Roman" w:eastAsia="Times New Roman" w:hAnsi="Times New Roman" w:cs="Times New Roman"/>
      <w:color w:val="800080"/>
      <w:sz w:val="24"/>
    </w:rPr>
  </w:style>
  <w:style w:type="paragraph" w:customStyle="1" w:styleId="ListPlainBBox">
    <w:name w:val="List Plain B Box"/>
    <w:basedOn w:val="ListPlainB"/>
    <w:autoRedefine/>
    <w:qFormat/>
    <w:rsid w:val="00C8599D"/>
    <w:rPr>
      <w:color w:val="CC99FF"/>
    </w:rPr>
  </w:style>
  <w:style w:type="paragraph" w:customStyle="1" w:styleId="ListPlainC">
    <w:name w:val="List Plain C"/>
    <w:next w:val="Body"/>
    <w:autoRedefine/>
    <w:qFormat/>
    <w:rsid w:val="00C8599D"/>
    <w:pPr>
      <w:spacing w:after="120" w:line="360" w:lineRule="auto"/>
      <w:ind w:left="360"/>
    </w:pPr>
    <w:rPr>
      <w:rFonts w:ascii="Times New Roman" w:eastAsia="Times New Roman" w:hAnsi="Times New Roman" w:cs="Times New Roman"/>
      <w:color w:val="800080"/>
      <w:sz w:val="24"/>
    </w:rPr>
  </w:style>
  <w:style w:type="paragraph" w:customStyle="1" w:styleId="ListPlainCBox">
    <w:name w:val="List Plain C Box"/>
    <w:basedOn w:val="ListPlainC"/>
    <w:autoRedefine/>
    <w:qFormat/>
    <w:rsid w:val="00C8599D"/>
    <w:rPr>
      <w:color w:val="CC99FF"/>
    </w:rPr>
  </w:style>
  <w:style w:type="paragraph" w:customStyle="1" w:styleId="ListBody">
    <w:name w:val="ListBody"/>
    <w:next w:val="Normal"/>
    <w:autoRedefine/>
    <w:qFormat/>
    <w:rsid w:val="00C8599D"/>
    <w:pPr>
      <w:spacing w:after="120" w:line="360" w:lineRule="auto"/>
      <w:ind w:left="360"/>
    </w:pPr>
    <w:rPr>
      <w:rFonts w:ascii="Times New Roman" w:eastAsia="Times New Roman" w:hAnsi="Times New Roman" w:cs="Times New Roman"/>
      <w:color w:val="00000A"/>
      <w:sz w:val="24"/>
    </w:rPr>
  </w:style>
  <w:style w:type="paragraph" w:customStyle="1" w:styleId="ListBodyBox">
    <w:name w:val="ListBodyBox"/>
    <w:basedOn w:val="ListBody"/>
    <w:autoRedefine/>
    <w:qFormat/>
    <w:rsid w:val="00C8599D"/>
    <w:rPr>
      <w:color w:val="808080"/>
    </w:rPr>
  </w:style>
  <w:style w:type="paragraph" w:customStyle="1" w:styleId="ListHead">
    <w:name w:val="ListHead"/>
    <w:next w:val="ListBody"/>
    <w:autoRedefine/>
    <w:qFormat/>
    <w:rsid w:val="00C8599D"/>
    <w:pPr>
      <w:spacing w:before="120" w:line="360" w:lineRule="auto"/>
    </w:pPr>
    <w:rPr>
      <w:rFonts w:ascii="Times New Roman" w:eastAsia="Times New Roman" w:hAnsi="Times New Roman" w:cs="Times New Roman"/>
      <w:b/>
      <w:color w:val="00000A"/>
      <w:sz w:val="24"/>
    </w:rPr>
  </w:style>
  <w:style w:type="paragraph" w:customStyle="1" w:styleId="ListHeadBox">
    <w:name w:val="ListHeadBox"/>
    <w:basedOn w:val="ListHead"/>
    <w:autoRedefine/>
    <w:qFormat/>
    <w:rsid w:val="00C8599D"/>
    <w:rPr>
      <w:color w:val="808080"/>
    </w:rPr>
  </w:style>
  <w:style w:type="paragraph" w:customStyle="1" w:styleId="Listing">
    <w:name w:val="Listing"/>
    <w:next w:val="Body"/>
    <w:autoRedefine/>
    <w:qFormat/>
    <w:rsid w:val="00C8599D"/>
    <w:pPr>
      <w:spacing w:after="120" w:line="360" w:lineRule="auto"/>
    </w:pPr>
    <w:rPr>
      <w:rFonts w:ascii="Arial" w:eastAsia="Times New Roman" w:hAnsi="Arial" w:cs="Times New Roman"/>
      <w:bCs/>
      <w:i/>
      <w:color w:val="800000"/>
    </w:rPr>
  </w:style>
  <w:style w:type="paragraph" w:customStyle="1" w:styleId="ListSimple">
    <w:name w:val="ListSimple"/>
    <w:next w:val="Normal"/>
    <w:autoRedefine/>
    <w:qFormat/>
    <w:rsid w:val="00C8599D"/>
    <w:pPr>
      <w:spacing w:line="360" w:lineRule="auto"/>
      <w:ind w:left="360" w:firstLine="360"/>
    </w:pPr>
    <w:rPr>
      <w:rFonts w:ascii="Times New Roman" w:eastAsia="Times New Roman" w:hAnsi="Times New Roman" w:cs="Times New Roman"/>
      <w:color w:val="00000A"/>
      <w:sz w:val="24"/>
    </w:rPr>
  </w:style>
  <w:style w:type="paragraph" w:styleId="MessageHeader">
    <w:name w:val="Message Header"/>
    <w:basedOn w:val="Normal"/>
    <w:link w:val="MessageHeaderChar"/>
    <w:semiHidden/>
    <w:qFormat/>
    <w:rsid w:val="00C8599D"/>
    <w:pPr>
      <w:pBdr>
        <w:top w:val="single" w:sz="6" w:space="1" w:color="00000A"/>
        <w:left w:val="single" w:sz="6" w:space="1" w:color="00000A"/>
        <w:bottom w:val="single" w:sz="6" w:space="1" w:color="00000A"/>
        <w:right w:val="single" w:sz="6" w:space="1" w:color="00000A"/>
      </w:pBdr>
      <w:shd w:val="pct20" w:color="auto" w:fill="auto"/>
      <w:ind w:left="1080" w:hanging="1080"/>
    </w:pPr>
    <w:rPr>
      <w:rFonts w:ascii="Arial" w:hAnsi="Arial" w:cs="Arial"/>
      <w:sz w:val="24"/>
      <w:szCs w:val="24"/>
    </w:rPr>
  </w:style>
  <w:style w:type="paragraph" w:styleId="NormalWeb">
    <w:name w:val="Normal (Web)"/>
    <w:basedOn w:val="Normal"/>
    <w:semiHidden/>
    <w:qFormat/>
    <w:rsid w:val="00C8599D"/>
    <w:rPr>
      <w:sz w:val="24"/>
      <w:szCs w:val="24"/>
    </w:rPr>
  </w:style>
  <w:style w:type="paragraph" w:styleId="NormalIndent">
    <w:name w:val="Normal Indent"/>
    <w:basedOn w:val="Normal"/>
    <w:semiHidden/>
    <w:qFormat/>
    <w:rsid w:val="00C8599D"/>
    <w:pPr>
      <w:ind w:left="720"/>
    </w:pPr>
  </w:style>
  <w:style w:type="paragraph" w:customStyle="1" w:styleId="Note">
    <w:name w:val="Note"/>
    <w:next w:val="Body"/>
    <w:autoRedefine/>
    <w:qFormat/>
    <w:rsid w:val="00C8599D"/>
    <w:pPr>
      <w:spacing w:before="120" w:after="120" w:line="360" w:lineRule="auto"/>
    </w:pPr>
    <w:rPr>
      <w:rFonts w:ascii="Times New Roman" w:eastAsia="Times New Roman" w:hAnsi="Times New Roman" w:cs="Times New Roman"/>
      <w:i/>
      <w:color w:val="00000A"/>
      <w:sz w:val="24"/>
    </w:rPr>
  </w:style>
  <w:style w:type="paragraph" w:styleId="NoteHeading">
    <w:name w:val="Note Heading"/>
    <w:basedOn w:val="Normal"/>
    <w:next w:val="Normal"/>
    <w:link w:val="NoteHeadingChar"/>
    <w:semiHidden/>
    <w:qFormat/>
    <w:rsid w:val="00C8599D"/>
  </w:style>
  <w:style w:type="paragraph" w:customStyle="1" w:styleId="NoteWarning">
    <w:name w:val="Note Warning"/>
    <w:next w:val="Normal"/>
    <w:autoRedefine/>
    <w:qFormat/>
    <w:rsid w:val="00C8599D"/>
    <w:pPr>
      <w:spacing w:before="120" w:after="120" w:line="360" w:lineRule="auto"/>
      <w:ind w:left="720" w:hanging="720"/>
    </w:pPr>
    <w:rPr>
      <w:rFonts w:ascii="Times New Roman" w:eastAsia="Times New Roman" w:hAnsi="Times New Roman" w:cs="Times New Roman"/>
      <w:i/>
      <w:color w:val="800000"/>
      <w:sz w:val="24"/>
    </w:rPr>
  </w:style>
  <w:style w:type="paragraph" w:customStyle="1" w:styleId="NumListA">
    <w:name w:val="NumListA"/>
    <w:next w:val="Normal"/>
    <w:autoRedefine/>
    <w:qFormat/>
    <w:rsid w:val="00C8599D"/>
    <w:pPr>
      <w:spacing w:before="120" w:line="360" w:lineRule="auto"/>
      <w:ind w:left="720"/>
    </w:pPr>
    <w:rPr>
      <w:rFonts w:ascii="Times New Roman" w:eastAsia="Times New Roman" w:hAnsi="Times New Roman" w:cs="Times New Roman"/>
      <w:color w:val="008000"/>
      <w:sz w:val="24"/>
    </w:rPr>
  </w:style>
  <w:style w:type="paragraph" w:customStyle="1" w:styleId="NumListABox">
    <w:name w:val="NumListA Box"/>
    <w:basedOn w:val="NumListA"/>
    <w:autoRedefine/>
    <w:qFormat/>
    <w:rsid w:val="00C8599D"/>
    <w:rPr>
      <w:color w:val="666699"/>
    </w:rPr>
  </w:style>
  <w:style w:type="paragraph" w:customStyle="1" w:styleId="NumListB">
    <w:name w:val="NumListB"/>
    <w:next w:val="Normal"/>
    <w:autoRedefine/>
    <w:qFormat/>
    <w:rsid w:val="00C8599D"/>
    <w:pPr>
      <w:spacing w:line="360" w:lineRule="auto"/>
      <w:ind w:left="720"/>
    </w:pPr>
    <w:rPr>
      <w:rFonts w:ascii="Times New Roman" w:eastAsia="Times New Roman" w:hAnsi="Times New Roman" w:cs="Times New Roman"/>
      <w:color w:val="008000"/>
      <w:sz w:val="24"/>
    </w:rPr>
  </w:style>
  <w:style w:type="paragraph" w:customStyle="1" w:styleId="NumListBBox">
    <w:name w:val="NumListB Box"/>
    <w:basedOn w:val="NumListB"/>
    <w:autoRedefine/>
    <w:qFormat/>
    <w:rsid w:val="00C8599D"/>
    <w:rPr>
      <w:color w:val="666699"/>
    </w:rPr>
  </w:style>
  <w:style w:type="paragraph" w:customStyle="1" w:styleId="NumListC">
    <w:name w:val="NumListC"/>
    <w:next w:val="Normal"/>
    <w:autoRedefine/>
    <w:qFormat/>
    <w:rsid w:val="00C8599D"/>
    <w:pPr>
      <w:spacing w:after="120" w:line="360" w:lineRule="auto"/>
      <w:ind w:left="720"/>
    </w:pPr>
    <w:rPr>
      <w:rFonts w:ascii="Times New Roman" w:eastAsia="Times New Roman" w:hAnsi="Times New Roman" w:cs="Times New Roman"/>
      <w:color w:val="008000"/>
      <w:sz w:val="24"/>
    </w:rPr>
  </w:style>
  <w:style w:type="paragraph" w:customStyle="1" w:styleId="NumListCBox">
    <w:name w:val="NumListC Box"/>
    <w:basedOn w:val="NumListC"/>
    <w:autoRedefine/>
    <w:qFormat/>
    <w:rsid w:val="00C8599D"/>
    <w:rPr>
      <w:color w:val="666699"/>
    </w:rPr>
  </w:style>
  <w:style w:type="paragraph" w:styleId="PlainText">
    <w:name w:val="Plain Text"/>
    <w:basedOn w:val="Normal"/>
    <w:link w:val="PlainTextChar"/>
    <w:semiHidden/>
    <w:qFormat/>
    <w:rsid w:val="00C8599D"/>
    <w:rPr>
      <w:rFonts w:ascii="Courier New" w:hAnsi="Courier New" w:cs="Courier New"/>
    </w:rPr>
  </w:style>
  <w:style w:type="paragraph" w:customStyle="1" w:styleId="ProductionDirective">
    <w:name w:val="Production Directive"/>
    <w:next w:val="Normal"/>
    <w:autoRedefine/>
    <w:qFormat/>
    <w:rsid w:val="00C8599D"/>
    <w:pPr>
      <w:spacing w:before="120" w:after="120" w:line="360" w:lineRule="auto"/>
    </w:pPr>
    <w:rPr>
      <w:rFonts w:ascii="Times New Roman" w:eastAsia="Times New Roman" w:hAnsi="Times New Roman" w:cs="Times New Roman"/>
      <w:smallCaps/>
      <w:color w:val="FF0000"/>
    </w:rPr>
  </w:style>
  <w:style w:type="paragraph" w:styleId="Salutation">
    <w:name w:val="Salutation"/>
    <w:basedOn w:val="Normal"/>
    <w:next w:val="Normal"/>
    <w:link w:val="SalutationChar"/>
    <w:semiHidden/>
    <w:rsid w:val="00C8599D"/>
  </w:style>
  <w:style w:type="paragraph" w:styleId="Signature">
    <w:name w:val="Signature"/>
    <w:basedOn w:val="Normal"/>
    <w:link w:val="SignatureChar"/>
    <w:semiHidden/>
    <w:rsid w:val="00C8599D"/>
    <w:pPr>
      <w:ind w:left="4320"/>
    </w:pPr>
  </w:style>
  <w:style w:type="paragraph" w:customStyle="1" w:styleId="SubBullet">
    <w:name w:val="SubBullet"/>
    <w:next w:val="Normal"/>
    <w:autoRedefine/>
    <w:qFormat/>
    <w:rsid w:val="00E25D83"/>
    <w:pPr>
      <w:spacing w:line="360" w:lineRule="auto"/>
      <w:ind w:left="1080"/>
    </w:pPr>
    <w:rPr>
      <w:rFonts w:ascii="Times New Roman" w:eastAsia="Times New Roman" w:hAnsi="Times New Roman" w:cs="Times New Roman"/>
      <w:color w:val="003366"/>
      <w:sz w:val="24"/>
    </w:rPr>
  </w:style>
  <w:style w:type="paragraph" w:customStyle="1" w:styleId="SubNumberA">
    <w:name w:val="SubNumberA"/>
    <w:next w:val="Normal"/>
    <w:autoRedefine/>
    <w:qFormat/>
    <w:rsid w:val="00C8599D"/>
    <w:pPr>
      <w:spacing w:line="360" w:lineRule="auto"/>
      <w:ind w:left="1080"/>
    </w:pPr>
    <w:rPr>
      <w:rFonts w:ascii="Times New Roman" w:eastAsia="Times New Roman" w:hAnsi="Times New Roman" w:cs="Times New Roman"/>
      <w:color w:val="003300"/>
      <w:sz w:val="24"/>
    </w:rPr>
  </w:style>
  <w:style w:type="paragraph" w:customStyle="1" w:styleId="SubNumberB">
    <w:name w:val="SubNumberB"/>
    <w:next w:val="Normal"/>
    <w:autoRedefine/>
    <w:qFormat/>
    <w:rsid w:val="00C8599D"/>
    <w:pPr>
      <w:spacing w:line="360" w:lineRule="auto"/>
      <w:ind w:left="1080"/>
    </w:pPr>
    <w:rPr>
      <w:rFonts w:ascii="Times New Roman" w:eastAsia="Times New Roman" w:hAnsi="Times New Roman" w:cs="Times New Roman"/>
      <w:color w:val="003300"/>
      <w:sz w:val="24"/>
    </w:rPr>
  </w:style>
  <w:style w:type="paragraph" w:styleId="Subtitle">
    <w:name w:val="Subtitle"/>
    <w:basedOn w:val="Normal"/>
    <w:link w:val="SubtitleChar"/>
    <w:qFormat/>
    <w:rsid w:val="00C8599D"/>
    <w:pPr>
      <w:spacing w:after="60"/>
      <w:jc w:val="center"/>
      <w:outlineLvl w:val="1"/>
    </w:pPr>
    <w:rPr>
      <w:rFonts w:ascii="Arial" w:hAnsi="Arial" w:cs="Arial"/>
      <w:sz w:val="24"/>
      <w:szCs w:val="24"/>
    </w:rPr>
  </w:style>
  <w:style w:type="paragraph" w:customStyle="1" w:styleId="TableBody">
    <w:name w:val="Table Body"/>
    <w:autoRedefine/>
    <w:qFormat/>
    <w:rsid w:val="00C8599D"/>
    <w:pPr>
      <w:spacing w:line="360" w:lineRule="auto"/>
    </w:pPr>
    <w:rPr>
      <w:rFonts w:ascii="Futura-Book" w:eastAsia="Times New Roman" w:hAnsi="Futura-Book" w:cs="Times New Roman"/>
      <w:color w:val="00000A"/>
    </w:rPr>
  </w:style>
  <w:style w:type="paragraph" w:customStyle="1" w:styleId="TableHeader">
    <w:name w:val="Table Header"/>
    <w:next w:val="Normal"/>
    <w:autoRedefine/>
    <w:qFormat/>
    <w:rsid w:val="00C8599D"/>
    <w:pPr>
      <w:spacing w:before="60" w:after="60" w:line="360" w:lineRule="auto"/>
    </w:pPr>
    <w:rPr>
      <w:rFonts w:ascii="Futura-Book" w:eastAsia="Times New Roman" w:hAnsi="Futura-Book" w:cs="Times New Roman"/>
      <w:b/>
      <w:color w:val="00000A"/>
    </w:rPr>
  </w:style>
  <w:style w:type="paragraph" w:customStyle="1" w:styleId="TableTitle">
    <w:name w:val="Table Title"/>
    <w:next w:val="Normal"/>
    <w:autoRedefine/>
    <w:qFormat/>
    <w:rsid w:val="00C8599D"/>
    <w:pPr>
      <w:spacing w:before="120" w:after="120" w:line="360" w:lineRule="auto"/>
    </w:pPr>
    <w:rPr>
      <w:rFonts w:ascii="Arial" w:eastAsia="Times New Roman" w:hAnsi="Arial" w:cs="Times New Roman"/>
      <w:color w:val="00000A"/>
    </w:rPr>
  </w:style>
  <w:style w:type="paragraph" w:styleId="Title">
    <w:name w:val="Title"/>
    <w:basedOn w:val="Normal"/>
    <w:link w:val="TitleChar"/>
    <w:qFormat/>
    <w:rsid w:val="00C8599D"/>
    <w:pPr>
      <w:spacing w:before="240" w:after="60"/>
      <w:jc w:val="center"/>
      <w:outlineLvl w:val="0"/>
    </w:pPr>
    <w:rPr>
      <w:rFonts w:ascii="Arial" w:hAnsi="Arial" w:cs="Arial"/>
      <w:b/>
      <w:bCs/>
      <w:sz w:val="32"/>
      <w:szCs w:val="32"/>
    </w:rPr>
  </w:style>
  <w:style w:type="paragraph" w:customStyle="1" w:styleId="tocul">
    <w:name w:val="toc&gt;ul"/>
    <w:basedOn w:val="Normal"/>
    <w:qFormat/>
    <w:rsid w:val="001D410C"/>
    <w:pPr>
      <w:pBdr>
        <w:top w:val="single" w:sz="6" w:space="8" w:color="EDEDED"/>
        <w:left w:val="single" w:sz="6" w:space="8" w:color="EDEDED"/>
        <w:bottom w:val="single" w:sz="6" w:space="8" w:color="EDEDED"/>
        <w:right w:val="single" w:sz="6" w:space="8" w:color="EDEDED"/>
      </w:pBdr>
      <w:ind w:left="150" w:right="150"/>
    </w:pPr>
  </w:style>
  <w:style w:type="paragraph" w:customStyle="1" w:styleId="oembedall-description">
    <w:name w:val="oembedall-description"/>
    <w:basedOn w:val="Normal"/>
    <w:qFormat/>
    <w:rsid w:val="001D410C"/>
    <w:pPr>
      <w:spacing w:beforeAutospacing="1" w:afterAutospacing="1"/>
    </w:pPr>
  </w:style>
  <w:style w:type="paragraph" w:customStyle="1" w:styleId="oembedall-updated-at">
    <w:name w:val="oembedall-updated-at"/>
    <w:basedOn w:val="Normal"/>
    <w:qFormat/>
    <w:rsid w:val="001D410C"/>
    <w:pPr>
      <w:spacing w:beforeAutospacing="1" w:afterAutospacing="1"/>
    </w:pPr>
  </w:style>
  <w:style w:type="paragraph" w:customStyle="1" w:styleId="oembedall-ljuser">
    <w:name w:val="oembedall-ljuser"/>
    <w:basedOn w:val="Normal"/>
    <w:qFormat/>
    <w:rsid w:val="001D410C"/>
    <w:pPr>
      <w:spacing w:beforeAutospacing="1" w:afterAutospacing="1"/>
    </w:pPr>
    <w:rPr>
      <w:b/>
      <w:bCs/>
    </w:rPr>
  </w:style>
  <w:style w:type="paragraph" w:customStyle="1" w:styleId="oembedall-stoqembed">
    <w:name w:val="oembedall-stoqembed"/>
    <w:basedOn w:val="Normal"/>
    <w:qFormat/>
    <w:rsid w:val="001D410C"/>
    <w:pPr>
      <w:pBdr>
        <w:bottom w:val="dotted" w:sz="6" w:space="0" w:color="999999"/>
      </w:pBdr>
      <w:shd w:val="clear" w:color="auto" w:fill="FFFFFF"/>
    </w:pPr>
    <w:rPr>
      <w:rFonts w:ascii="Arial" w:hAnsi="Arial" w:cs="Arial"/>
      <w:color w:val="000000"/>
      <w:sz w:val="19"/>
      <w:szCs w:val="19"/>
    </w:rPr>
  </w:style>
  <w:style w:type="paragraph" w:customStyle="1" w:styleId="oembedall-facebook1">
    <w:name w:val="oembedall-facebook1"/>
    <w:basedOn w:val="Normal"/>
    <w:qFormat/>
    <w:rsid w:val="001D410C"/>
    <w:pPr>
      <w:pBdr>
        <w:top w:val="single" w:sz="6" w:space="0" w:color="1A3C6C"/>
        <w:left w:val="single" w:sz="6" w:space="0" w:color="1A3C6C"/>
        <w:bottom w:val="single" w:sz="6" w:space="0" w:color="1A3C6C"/>
        <w:right w:val="single" w:sz="6" w:space="0" w:color="1A3C6C"/>
      </w:pBdr>
      <w:spacing w:beforeAutospacing="1" w:afterAutospacing="1"/>
    </w:pPr>
    <w:rPr>
      <w:rFonts w:ascii="Verdana" w:hAnsi="Verdana"/>
    </w:rPr>
  </w:style>
  <w:style w:type="paragraph" w:customStyle="1" w:styleId="oembedall-facebook2">
    <w:name w:val="oembedall-facebook2"/>
    <w:basedOn w:val="Normal"/>
    <w:qFormat/>
    <w:rsid w:val="001D410C"/>
    <w:pPr>
      <w:shd w:val="clear" w:color="auto" w:fill="627ADD"/>
      <w:spacing w:beforeAutospacing="1" w:afterAutospacing="1"/>
    </w:pPr>
  </w:style>
  <w:style w:type="paragraph" w:customStyle="1" w:styleId="oembedall-facebookbody">
    <w:name w:val="oembedall-facebookbody"/>
    <w:basedOn w:val="Normal"/>
    <w:qFormat/>
    <w:rsid w:val="001D410C"/>
    <w:pPr>
      <w:shd w:val="clear" w:color="auto" w:fill="FFFFFF"/>
      <w:spacing w:beforeAutospacing="1" w:afterAutospacing="1"/>
      <w:textAlignment w:val="top"/>
    </w:pPr>
  </w:style>
  <w:style w:type="paragraph" w:customStyle="1" w:styleId="notetext">
    <w:name w:val="notetext"/>
    <w:basedOn w:val="Normal"/>
    <w:qFormat/>
    <w:rsid w:val="001D410C"/>
    <w:pPr>
      <w:spacing w:beforeAutospacing="1" w:afterAutospacing="1"/>
    </w:pPr>
    <w:rPr>
      <w:rFonts w:ascii="Trebuchet MS" w:hAnsi="Trebuchet MS"/>
      <w:sz w:val="21"/>
      <w:szCs w:val="21"/>
    </w:rPr>
  </w:style>
  <w:style w:type="paragraph" w:customStyle="1" w:styleId="sectiontitle">
    <w:name w:val="sectiontitle"/>
    <w:basedOn w:val="Normal"/>
    <w:qFormat/>
    <w:rsid w:val="001D410C"/>
    <w:pPr>
      <w:spacing w:beforeAutospacing="1" w:afterAutospacing="1"/>
    </w:pPr>
    <w:rPr>
      <w:sz w:val="17"/>
      <w:szCs w:val="17"/>
    </w:rPr>
  </w:style>
  <w:style w:type="paragraph" w:customStyle="1" w:styleId="tasktext">
    <w:name w:val="tasktext"/>
    <w:basedOn w:val="Normal"/>
    <w:qFormat/>
    <w:rsid w:val="001D410C"/>
    <w:pPr>
      <w:spacing w:beforeAutospacing="1" w:afterAutospacing="1"/>
    </w:pPr>
    <w:rPr>
      <w:sz w:val="17"/>
      <w:szCs w:val="17"/>
    </w:rPr>
  </w:style>
  <w:style w:type="paragraph" w:customStyle="1" w:styleId="tasktextoutsideright">
    <w:name w:val="tasktextoutsideright"/>
    <w:basedOn w:val="Normal"/>
    <w:qFormat/>
    <w:rsid w:val="001D410C"/>
    <w:pPr>
      <w:spacing w:beforeAutospacing="1" w:afterAutospacing="1"/>
    </w:pPr>
    <w:rPr>
      <w:sz w:val="17"/>
      <w:szCs w:val="17"/>
    </w:rPr>
  </w:style>
  <w:style w:type="paragraph" w:customStyle="1" w:styleId="tasktextoutsideleft">
    <w:name w:val="tasktextoutsideleft"/>
    <w:basedOn w:val="Normal"/>
    <w:qFormat/>
    <w:rsid w:val="001D410C"/>
    <w:pPr>
      <w:spacing w:beforeAutospacing="1" w:afterAutospacing="1"/>
    </w:pPr>
    <w:rPr>
      <w:sz w:val="17"/>
      <w:szCs w:val="17"/>
    </w:rPr>
  </w:style>
  <w:style w:type="paragraph" w:customStyle="1" w:styleId="titletext">
    <w:name w:val="titletext"/>
    <w:basedOn w:val="Normal"/>
    <w:qFormat/>
    <w:rsid w:val="001D410C"/>
    <w:pPr>
      <w:spacing w:beforeAutospacing="1" w:afterAutospacing="1"/>
    </w:pPr>
    <w:rPr>
      <w:sz w:val="27"/>
      <w:szCs w:val="27"/>
    </w:rPr>
  </w:style>
  <w:style w:type="paragraph" w:customStyle="1" w:styleId="spinner">
    <w:name w:val="spinner"/>
    <w:basedOn w:val="Normal"/>
    <w:qFormat/>
    <w:rsid w:val="001D410C"/>
    <w:pPr>
      <w:spacing w:beforeAutospacing="1"/>
    </w:pPr>
  </w:style>
  <w:style w:type="paragraph" w:customStyle="1" w:styleId="markdown">
    <w:name w:val="markdown"/>
    <w:basedOn w:val="Normal"/>
    <w:qFormat/>
    <w:rsid w:val="001D410C"/>
    <w:pPr>
      <w:spacing w:beforeAutospacing="1" w:afterAutospacing="1"/>
    </w:pPr>
    <w:rPr>
      <w:rFonts w:ascii="Microsoft YaHei" w:eastAsia="Microsoft YaHei" w:hAnsi="Microsoft YaHei"/>
    </w:rPr>
  </w:style>
  <w:style w:type="paragraph" w:customStyle="1" w:styleId="haroopad">
    <w:name w:val="haroopad"/>
    <w:basedOn w:val="Normal"/>
    <w:qFormat/>
    <w:rsid w:val="001D410C"/>
    <w:pPr>
      <w:shd w:val="clear" w:color="auto" w:fill="FFFFFF"/>
      <w:spacing w:beforeAutospacing="1" w:afterAutospacing="1"/>
    </w:pPr>
    <w:rPr>
      <w:rFonts w:ascii="Roboto Condensed" w:hAnsi="Roboto Condensed"/>
      <w:color w:val="222222"/>
      <w:sz w:val="23"/>
      <w:szCs w:val="23"/>
    </w:rPr>
  </w:style>
  <w:style w:type="paragraph" w:customStyle="1" w:styleId="hljs">
    <w:name w:val="hljs"/>
    <w:basedOn w:val="Normal"/>
    <w:qFormat/>
    <w:rsid w:val="001D410C"/>
    <w:pPr>
      <w:shd w:val="clear" w:color="auto" w:fill="FDF6E3"/>
      <w:spacing w:beforeAutospacing="1" w:afterAutospacing="1"/>
    </w:pPr>
    <w:rPr>
      <w:color w:val="657B83"/>
    </w:rPr>
  </w:style>
  <w:style w:type="paragraph" w:customStyle="1" w:styleId="hljs-comment">
    <w:name w:val="hljs-comment"/>
    <w:basedOn w:val="Normal"/>
    <w:qFormat/>
    <w:rsid w:val="001D410C"/>
    <w:pPr>
      <w:spacing w:beforeAutospacing="1" w:afterAutospacing="1"/>
    </w:pPr>
    <w:rPr>
      <w:color w:val="93A1A1"/>
    </w:rPr>
  </w:style>
  <w:style w:type="paragraph" w:customStyle="1" w:styleId="hljs-doctype">
    <w:name w:val="hljs-doctype"/>
    <w:basedOn w:val="Normal"/>
    <w:qFormat/>
    <w:rsid w:val="001D410C"/>
    <w:pPr>
      <w:spacing w:beforeAutospacing="1" w:afterAutospacing="1"/>
    </w:pPr>
    <w:rPr>
      <w:color w:val="93A1A1"/>
    </w:rPr>
  </w:style>
  <w:style w:type="paragraph" w:customStyle="1" w:styleId="hljs-javadoc">
    <w:name w:val="hljs-javadoc"/>
    <w:basedOn w:val="Normal"/>
    <w:qFormat/>
    <w:rsid w:val="001D410C"/>
    <w:pPr>
      <w:spacing w:beforeAutospacing="1" w:afterAutospacing="1"/>
    </w:pPr>
    <w:rPr>
      <w:color w:val="93A1A1"/>
    </w:rPr>
  </w:style>
  <w:style w:type="paragraph" w:customStyle="1" w:styleId="hljs-pi">
    <w:name w:val="hljs-pi"/>
    <w:basedOn w:val="Normal"/>
    <w:qFormat/>
    <w:rsid w:val="001D410C"/>
    <w:pPr>
      <w:spacing w:beforeAutospacing="1" w:afterAutospacing="1"/>
    </w:pPr>
    <w:rPr>
      <w:color w:val="93A1A1"/>
    </w:rPr>
  </w:style>
  <w:style w:type="paragraph" w:customStyle="1" w:styleId="hljs-addition">
    <w:name w:val="hljs-addition"/>
    <w:basedOn w:val="Normal"/>
    <w:qFormat/>
    <w:rsid w:val="001D410C"/>
    <w:pPr>
      <w:spacing w:beforeAutospacing="1" w:afterAutospacing="1"/>
    </w:pPr>
    <w:rPr>
      <w:color w:val="859900"/>
    </w:rPr>
  </w:style>
  <w:style w:type="paragraph" w:customStyle="1" w:styleId="hljs-keyword">
    <w:name w:val="hljs-keyword"/>
    <w:basedOn w:val="Normal"/>
    <w:qFormat/>
    <w:rsid w:val="001D410C"/>
    <w:pPr>
      <w:spacing w:beforeAutospacing="1" w:afterAutospacing="1"/>
    </w:pPr>
    <w:rPr>
      <w:color w:val="859900"/>
    </w:rPr>
  </w:style>
  <w:style w:type="paragraph" w:customStyle="1" w:styleId="hljs-request">
    <w:name w:val="hljs-request"/>
    <w:basedOn w:val="Normal"/>
    <w:qFormat/>
    <w:rsid w:val="001D410C"/>
    <w:pPr>
      <w:spacing w:beforeAutospacing="1" w:afterAutospacing="1"/>
    </w:pPr>
    <w:rPr>
      <w:color w:val="859900"/>
    </w:rPr>
  </w:style>
  <w:style w:type="paragraph" w:customStyle="1" w:styleId="hljs-status">
    <w:name w:val="hljs-status"/>
    <w:basedOn w:val="Normal"/>
    <w:qFormat/>
    <w:rsid w:val="001D410C"/>
    <w:pPr>
      <w:spacing w:beforeAutospacing="1" w:afterAutospacing="1"/>
    </w:pPr>
    <w:rPr>
      <w:color w:val="859900"/>
    </w:rPr>
  </w:style>
  <w:style w:type="paragraph" w:customStyle="1" w:styleId="hljs-winutils">
    <w:name w:val="hljs-winutils"/>
    <w:basedOn w:val="Normal"/>
    <w:qFormat/>
    <w:rsid w:val="001D410C"/>
    <w:pPr>
      <w:spacing w:beforeAutospacing="1" w:afterAutospacing="1"/>
    </w:pPr>
    <w:rPr>
      <w:color w:val="859900"/>
    </w:rPr>
  </w:style>
  <w:style w:type="paragraph" w:customStyle="1" w:styleId="method">
    <w:name w:val="method"/>
    <w:basedOn w:val="Normal"/>
    <w:qFormat/>
    <w:rsid w:val="001D410C"/>
    <w:pPr>
      <w:spacing w:beforeAutospacing="1" w:afterAutospacing="1"/>
    </w:pPr>
    <w:rPr>
      <w:color w:val="859900"/>
    </w:rPr>
  </w:style>
  <w:style w:type="paragraph" w:customStyle="1" w:styleId="hljs-command">
    <w:name w:val="hljs-command"/>
    <w:basedOn w:val="Normal"/>
    <w:qFormat/>
    <w:rsid w:val="001D410C"/>
    <w:pPr>
      <w:spacing w:beforeAutospacing="1" w:afterAutospacing="1"/>
    </w:pPr>
    <w:rPr>
      <w:color w:val="2AA198"/>
    </w:rPr>
  </w:style>
  <w:style w:type="paragraph" w:customStyle="1" w:styleId="hljs-dartdoc">
    <w:name w:val="hljs-dartdoc"/>
    <w:basedOn w:val="Normal"/>
    <w:qFormat/>
    <w:rsid w:val="001D410C"/>
    <w:pPr>
      <w:spacing w:beforeAutospacing="1" w:afterAutospacing="1"/>
    </w:pPr>
    <w:rPr>
      <w:color w:val="2AA198"/>
    </w:rPr>
  </w:style>
  <w:style w:type="paragraph" w:customStyle="1" w:styleId="hljs-hexcolor">
    <w:name w:val="hljs-hexcolor"/>
    <w:basedOn w:val="Normal"/>
    <w:qFormat/>
    <w:rsid w:val="001D410C"/>
    <w:pPr>
      <w:spacing w:beforeAutospacing="1" w:afterAutospacing="1"/>
    </w:pPr>
    <w:rPr>
      <w:color w:val="2AA198"/>
    </w:rPr>
  </w:style>
  <w:style w:type="paragraph" w:customStyle="1" w:styleId="hljs-linkurl">
    <w:name w:val="hljs-link_url"/>
    <w:basedOn w:val="Normal"/>
    <w:qFormat/>
    <w:rsid w:val="001D410C"/>
    <w:pPr>
      <w:spacing w:beforeAutospacing="1" w:afterAutospacing="1"/>
    </w:pPr>
    <w:rPr>
      <w:color w:val="2AA198"/>
    </w:rPr>
  </w:style>
  <w:style w:type="paragraph" w:customStyle="1" w:styleId="hljs-number">
    <w:name w:val="hljs-number"/>
    <w:basedOn w:val="Normal"/>
    <w:qFormat/>
    <w:rsid w:val="001D410C"/>
    <w:pPr>
      <w:spacing w:beforeAutospacing="1" w:afterAutospacing="1"/>
    </w:pPr>
    <w:rPr>
      <w:color w:val="2AA198"/>
    </w:rPr>
  </w:style>
  <w:style w:type="paragraph" w:customStyle="1" w:styleId="hljs-phpdoc">
    <w:name w:val="hljs-phpdoc"/>
    <w:basedOn w:val="Normal"/>
    <w:qFormat/>
    <w:rsid w:val="001D410C"/>
    <w:pPr>
      <w:spacing w:beforeAutospacing="1" w:afterAutospacing="1"/>
    </w:pPr>
    <w:rPr>
      <w:color w:val="2AA198"/>
    </w:rPr>
  </w:style>
  <w:style w:type="paragraph" w:customStyle="1" w:styleId="hljs-regexp">
    <w:name w:val="hljs-regexp"/>
    <w:basedOn w:val="Normal"/>
    <w:qFormat/>
    <w:rsid w:val="001D410C"/>
    <w:pPr>
      <w:spacing w:beforeAutospacing="1" w:afterAutospacing="1"/>
    </w:pPr>
    <w:rPr>
      <w:color w:val="2AA198"/>
    </w:rPr>
  </w:style>
  <w:style w:type="paragraph" w:customStyle="1" w:styleId="hljs-string">
    <w:name w:val="hljs-string"/>
    <w:basedOn w:val="Normal"/>
    <w:qFormat/>
    <w:rsid w:val="001D410C"/>
    <w:pPr>
      <w:spacing w:beforeAutospacing="1" w:afterAutospacing="1"/>
    </w:pPr>
    <w:rPr>
      <w:color w:val="2AA198"/>
    </w:rPr>
  </w:style>
  <w:style w:type="paragraph" w:customStyle="1" w:styleId="hljs-builtin">
    <w:name w:val="hljs-built_in"/>
    <w:basedOn w:val="Normal"/>
    <w:qFormat/>
    <w:rsid w:val="001D410C"/>
    <w:pPr>
      <w:spacing w:beforeAutospacing="1" w:afterAutospacing="1"/>
    </w:pPr>
    <w:rPr>
      <w:color w:val="268BD2"/>
    </w:rPr>
  </w:style>
  <w:style w:type="paragraph" w:customStyle="1" w:styleId="hljs-chunk">
    <w:name w:val="hljs-chunk"/>
    <w:basedOn w:val="Normal"/>
    <w:qFormat/>
    <w:rsid w:val="001D410C"/>
    <w:pPr>
      <w:spacing w:beforeAutospacing="1" w:afterAutospacing="1"/>
    </w:pPr>
    <w:rPr>
      <w:color w:val="268BD2"/>
    </w:rPr>
  </w:style>
  <w:style w:type="paragraph" w:customStyle="1" w:styleId="hljs-decorator">
    <w:name w:val="hljs-decorator"/>
    <w:basedOn w:val="Normal"/>
    <w:qFormat/>
    <w:rsid w:val="001D410C"/>
    <w:pPr>
      <w:spacing w:beforeAutospacing="1" w:afterAutospacing="1"/>
    </w:pPr>
    <w:rPr>
      <w:color w:val="268BD2"/>
    </w:rPr>
  </w:style>
  <w:style w:type="paragraph" w:customStyle="1" w:styleId="hljs-id">
    <w:name w:val="hljs-id"/>
    <w:basedOn w:val="Normal"/>
    <w:qFormat/>
    <w:rsid w:val="001D410C"/>
    <w:pPr>
      <w:spacing w:beforeAutospacing="1" w:afterAutospacing="1"/>
    </w:pPr>
    <w:rPr>
      <w:color w:val="268BD2"/>
    </w:rPr>
  </w:style>
  <w:style w:type="paragraph" w:customStyle="1" w:styleId="hljs-identifier">
    <w:name w:val="hljs-identifier"/>
    <w:basedOn w:val="Normal"/>
    <w:qFormat/>
    <w:rsid w:val="001D410C"/>
    <w:pPr>
      <w:spacing w:beforeAutospacing="1" w:afterAutospacing="1"/>
    </w:pPr>
    <w:rPr>
      <w:color w:val="268BD2"/>
    </w:rPr>
  </w:style>
  <w:style w:type="paragraph" w:customStyle="1" w:styleId="hljs-localvars">
    <w:name w:val="hljs-localvars"/>
    <w:basedOn w:val="Normal"/>
    <w:qFormat/>
    <w:rsid w:val="001D410C"/>
    <w:pPr>
      <w:spacing w:beforeAutospacing="1" w:afterAutospacing="1"/>
    </w:pPr>
    <w:rPr>
      <w:color w:val="268BD2"/>
    </w:rPr>
  </w:style>
  <w:style w:type="paragraph" w:customStyle="1" w:styleId="hljs-title">
    <w:name w:val="hljs-title"/>
    <w:basedOn w:val="Normal"/>
    <w:qFormat/>
    <w:rsid w:val="001D410C"/>
    <w:pPr>
      <w:spacing w:beforeAutospacing="1" w:afterAutospacing="1"/>
    </w:pPr>
    <w:rPr>
      <w:color w:val="268BD2"/>
    </w:rPr>
  </w:style>
  <w:style w:type="paragraph" w:customStyle="1" w:styleId="hljs-attribute">
    <w:name w:val="hljs-attribute"/>
    <w:basedOn w:val="Normal"/>
    <w:qFormat/>
    <w:rsid w:val="001D410C"/>
    <w:pPr>
      <w:spacing w:beforeAutospacing="1" w:afterAutospacing="1"/>
    </w:pPr>
    <w:rPr>
      <w:color w:val="B58900"/>
    </w:rPr>
  </w:style>
  <w:style w:type="paragraph" w:customStyle="1" w:styleId="hljs-constant">
    <w:name w:val="hljs-constant"/>
    <w:basedOn w:val="Normal"/>
    <w:qFormat/>
    <w:rsid w:val="001D410C"/>
    <w:pPr>
      <w:spacing w:beforeAutospacing="1" w:afterAutospacing="1"/>
    </w:pPr>
    <w:rPr>
      <w:color w:val="B58900"/>
    </w:rPr>
  </w:style>
  <w:style w:type="paragraph" w:customStyle="1" w:styleId="hljs-linkreference">
    <w:name w:val="hljs-link_reference"/>
    <w:basedOn w:val="Normal"/>
    <w:qFormat/>
    <w:rsid w:val="001D410C"/>
    <w:pPr>
      <w:spacing w:beforeAutospacing="1" w:afterAutospacing="1"/>
    </w:pPr>
    <w:rPr>
      <w:color w:val="B58900"/>
    </w:rPr>
  </w:style>
  <w:style w:type="paragraph" w:customStyle="1" w:styleId="hljs-parent">
    <w:name w:val="hljs-parent"/>
    <w:basedOn w:val="Normal"/>
    <w:qFormat/>
    <w:rsid w:val="001D410C"/>
    <w:pPr>
      <w:spacing w:beforeAutospacing="1" w:afterAutospacing="1"/>
    </w:pPr>
    <w:rPr>
      <w:color w:val="B58900"/>
    </w:rPr>
  </w:style>
  <w:style w:type="paragraph" w:customStyle="1" w:styleId="hljs-type">
    <w:name w:val="hljs-type"/>
    <w:basedOn w:val="Normal"/>
    <w:qFormat/>
    <w:rsid w:val="001D410C"/>
    <w:pPr>
      <w:spacing w:beforeAutospacing="1" w:afterAutospacing="1"/>
    </w:pPr>
    <w:rPr>
      <w:color w:val="B58900"/>
    </w:rPr>
  </w:style>
  <w:style w:type="paragraph" w:customStyle="1" w:styleId="hljs-variable">
    <w:name w:val="hljs-variable"/>
    <w:basedOn w:val="Normal"/>
    <w:qFormat/>
    <w:rsid w:val="001D410C"/>
    <w:pPr>
      <w:spacing w:beforeAutospacing="1" w:afterAutospacing="1"/>
    </w:pPr>
    <w:rPr>
      <w:color w:val="B58900"/>
    </w:rPr>
  </w:style>
  <w:style w:type="paragraph" w:customStyle="1" w:styleId="hljs-attrselector">
    <w:name w:val="hljs-attr_selector"/>
    <w:basedOn w:val="Normal"/>
    <w:qFormat/>
    <w:rsid w:val="001D410C"/>
    <w:pPr>
      <w:spacing w:beforeAutospacing="1" w:afterAutospacing="1"/>
    </w:pPr>
    <w:rPr>
      <w:color w:val="CB4B16"/>
    </w:rPr>
  </w:style>
  <w:style w:type="paragraph" w:customStyle="1" w:styleId="hljs-cdata">
    <w:name w:val="hljs-cdata"/>
    <w:basedOn w:val="Normal"/>
    <w:qFormat/>
    <w:rsid w:val="001D410C"/>
    <w:pPr>
      <w:spacing w:beforeAutospacing="1" w:afterAutospacing="1"/>
    </w:pPr>
    <w:rPr>
      <w:color w:val="CB4B16"/>
    </w:rPr>
  </w:style>
  <w:style w:type="paragraph" w:customStyle="1" w:styleId="hljs-header">
    <w:name w:val="hljs-header"/>
    <w:basedOn w:val="Normal"/>
    <w:qFormat/>
    <w:rsid w:val="001D410C"/>
    <w:pPr>
      <w:spacing w:beforeAutospacing="1" w:afterAutospacing="1"/>
    </w:pPr>
    <w:rPr>
      <w:color w:val="CB4B16"/>
    </w:rPr>
  </w:style>
  <w:style w:type="paragraph" w:customStyle="1" w:styleId="hljs-pragma">
    <w:name w:val="hljs-pragma"/>
    <w:basedOn w:val="Normal"/>
    <w:qFormat/>
    <w:rsid w:val="001D410C"/>
    <w:pPr>
      <w:spacing w:beforeAutospacing="1" w:afterAutospacing="1"/>
    </w:pPr>
    <w:rPr>
      <w:color w:val="CB4B16"/>
    </w:rPr>
  </w:style>
  <w:style w:type="paragraph" w:customStyle="1" w:styleId="hljs-preprocessor">
    <w:name w:val="hljs-preprocessor"/>
    <w:basedOn w:val="Normal"/>
    <w:qFormat/>
    <w:rsid w:val="001D410C"/>
    <w:pPr>
      <w:spacing w:beforeAutospacing="1" w:afterAutospacing="1"/>
    </w:pPr>
    <w:rPr>
      <w:color w:val="CB4B16"/>
    </w:rPr>
  </w:style>
  <w:style w:type="paragraph" w:customStyle="1" w:styleId="hljs-shebang">
    <w:name w:val="hljs-shebang"/>
    <w:basedOn w:val="Normal"/>
    <w:qFormat/>
    <w:rsid w:val="001D410C"/>
    <w:pPr>
      <w:spacing w:beforeAutospacing="1" w:afterAutospacing="1"/>
    </w:pPr>
    <w:rPr>
      <w:color w:val="CB4B16"/>
    </w:rPr>
  </w:style>
  <w:style w:type="paragraph" w:customStyle="1" w:styleId="hljs-special">
    <w:name w:val="hljs-special"/>
    <w:basedOn w:val="Normal"/>
    <w:qFormat/>
    <w:rsid w:val="001D410C"/>
    <w:pPr>
      <w:spacing w:beforeAutospacing="1" w:afterAutospacing="1"/>
    </w:pPr>
    <w:rPr>
      <w:color w:val="CB4B16"/>
    </w:rPr>
  </w:style>
  <w:style w:type="paragraph" w:customStyle="1" w:styleId="hljs-subst">
    <w:name w:val="hljs-subst"/>
    <w:basedOn w:val="Normal"/>
    <w:qFormat/>
    <w:rsid w:val="001D410C"/>
    <w:pPr>
      <w:spacing w:beforeAutospacing="1" w:afterAutospacing="1"/>
    </w:pPr>
    <w:rPr>
      <w:color w:val="CB4B16"/>
    </w:rPr>
  </w:style>
  <w:style w:type="paragraph" w:customStyle="1" w:styleId="hljs-symbol">
    <w:name w:val="hljs-symbol"/>
    <w:basedOn w:val="Normal"/>
    <w:qFormat/>
    <w:rsid w:val="001D410C"/>
    <w:pPr>
      <w:spacing w:beforeAutospacing="1" w:afterAutospacing="1"/>
    </w:pPr>
    <w:rPr>
      <w:color w:val="CB4B16"/>
    </w:rPr>
  </w:style>
  <w:style w:type="paragraph" w:customStyle="1" w:styleId="hljs-deletion">
    <w:name w:val="hljs-deletion"/>
    <w:basedOn w:val="Normal"/>
    <w:qFormat/>
    <w:rsid w:val="001D410C"/>
    <w:pPr>
      <w:spacing w:beforeAutospacing="1" w:afterAutospacing="1"/>
    </w:pPr>
    <w:rPr>
      <w:color w:val="DC322F"/>
    </w:rPr>
  </w:style>
  <w:style w:type="paragraph" w:customStyle="1" w:styleId="hljs-important">
    <w:name w:val="hljs-important"/>
    <w:basedOn w:val="Normal"/>
    <w:qFormat/>
    <w:rsid w:val="001D410C"/>
    <w:pPr>
      <w:spacing w:beforeAutospacing="1" w:afterAutospacing="1"/>
    </w:pPr>
    <w:rPr>
      <w:color w:val="DC322F"/>
    </w:rPr>
  </w:style>
  <w:style w:type="paragraph" w:customStyle="1" w:styleId="hljs-linklabel">
    <w:name w:val="hljs-link_label"/>
    <w:basedOn w:val="Normal"/>
    <w:qFormat/>
    <w:rsid w:val="001D410C"/>
    <w:pPr>
      <w:spacing w:beforeAutospacing="1" w:afterAutospacing="1"/>
    </w:pPr>
    <w:rPr>
      <w:color w:val="6C71C4"/>
    </w:rPr>
  </w:style>
  <w:style w:type="paragraph" w:customStyle="1" w:styleId="mathjaxhoverarrow">
    <w:name w:val="mathjax_hover_arrow"/>
    <w:basedOn w:val="Normal"/>
    <w:qFormat/>
    <w:rsid w:val="001D410C"/>
    <w:pPr>
      <w:spacing w:beforeAutospacing="1" w:afterAutospacing="1"/>
    </w:pPr>
  </w:style>
  <w:style w:type="paragraph" w:customStyle="1" w:styleId="mathjaxmenu">
    <w:name w:val="mathjax_menu"/>
    <w:basedOn w:val="Normal"/>
    <w:qFormat/>
    <w:rsid w:val="001D410C"/>
    <w:pPr>
      <w:pBdr>
        <w:top w:val="single" w:sz="6" w:space="2" w:color="CCCCCC"/>
        <w:left w:val="single" w:sz="6" w:space="2" w:color="CCCCCC"/>
        <w:bottom w:val="single" w:sz="6" w:space="2" w:color="CCCCCC"/>
        <w:right w:val="single" w:sz="6" w:space="2" w:color="CCCCCC"/>
      </w:pBdr>
      <w:shd w:val="clear" w:color="auto" w:fill="FFFFFF"/>
    </w:pPr>
    <w:rPr>
      <w:color w:val="000000"/>
    </w:rPr>
  </w:style>
  <w:style w:type="paragraph" w:customStyle="1" w:styleId="mathjaxmenuitem">
    <w:name w:val="mathjax_menuitem"/>
    <w:basedOn w:val="Normal"/>
    <w:qFormat/>
    <w:rsid w:val="001D410C"/>
    <w:pPr>
      <w:spacing w:beforeAutospacing="1" w:afterAutospacing="1"/>
    </w:pPr>
  </w:style>
  <w:style w:type="paragraph" w:customStyle="1" w:styleId="mathjaxmenuarrow">
    <w:name w:val="mathjax_menuarrow"/>
    <w:basedOn w:val="Normal"/>
    <w:qFormat/>
    <w:rsid w:val="001D410C"/>
    <w:pPr>
      <w:spacing w:beforeAutospacing="1" w:afterAutospacing="1"/>
    </w:pPr>
    <w:rPr>
      <w:color w:val="666666"/>
    </w:rPr>
  </w:style>
  <w:style w:type="paragraph" w:customStyle="1" w:styleId="mathjaxmenulabel">
    <w:name w:val="mathjax_menulabel"/>
    <w:basedOn w:val="Normal"/>
    <w:qFormat/>
    <w:rsid w:val="001D410C"/>
    <w:pPr>
      <w:spacing w:beforeAutospacing="1" w:afterAutospacing="1"/>
    </w:pPr>
    <w:rPr>
      <w:i/>
      <w:iCs/>
    </w:rPr>
  </w:style>
  <w:style w:type="paragraph" w:customStyle="1" w:styleId="mathjaxmenurule">
    <w:name w:val="mathjax_menurule"/>
    <w:basedOn w:val="Normal"/>
    <w:qFormat/>
    <w:rsid w:val="001D410C"/>
    <w:pPr>
      <w:pBdr>
        <w:top w:val="single" w:sz="6" w:space="0" w:color="CCCCCC"/>
      </w:pBdr>
      <w:spacing w:before="60"/>
      <w:ind w:left="15" w:right="15"/>
    </w:pPr>
  </w:style>
  <w:style w:type="paragraph" w:customStyle="1" w:styleId="mathjaxmenuclose">
    <w:name w:val="mathjax_menu_close"/>
    <w:basedOn w:val="Normal"/>
    <w:qFormat/>
    <w:rsid w:val="001D410C"/>
    <w:pPr>
      <w:spacing w:beforeAutospacing="1" w:afterAutospacing="1"/>
    </w:pPr>
  </w:style>
  <w:style w:type="paragraph" w:customStyle="1" w:styleId="mathjaxpreview">
    <w:name w:val="mathjax_preview"/>
    <w:basedOn w:val="Normal"/>
    <w:qFormat/>
    <w:rsid w:val="001D410C"/>
    <w:pPr>
      <w:spacing w:beforeAutospacing="1" w:afterAutospacing="1"/>
    </w:pPr>
    <w:rPr>
      <w:color w:val="888888"/>
    </w:rPr>
  </w:style>
  <w:style w:type="paragraph" w:customStyle="1" w:styleId="mathjaxerror">
    <w:name w:val="mathjax_error"/>
    <w:basedOn w:val="Normal"/>
    <w:qFormat/>
    <w:rsid w:val="001D410C"/>
    <w:pPr>
      <w:spacing w:beforeAutospacing="1" w:afterAutospacing="1"/>
    </w:pPr>
    <w:rPr>
      <w:i/>
      <w:iCs/>
      <w:color w:val="CC0000"/>
    </w:rPr>
  </w:style>
  <w:style w:type="paragraph" w:customStyle="1" w:styleId="oembedall-reputation-score">
    <w:name w:val="oembedall-reputation-score"/>
    <w:basedOn w:val="Normal"/>
    <w:qFormat/>
    <w:rsid w:val="001D410C"/>
    <w:pPr>
      <w:spacing w:beforeAutospacing="1" w:afterAutospacing="1"/>
    </w:pPr>
  </w:style>
  <w:style w:type="paragraph" w:customStyle="1" w:styleId="oembedall-user-info">
    <w:name w:val="oembedall-user-info"/>
    <w:basedOn w:val="Normal"/>
    <w:qFormat/>
    <w:rsid w:val="001D410C"/>
    <w:pPr>
      <w:spacing w:beforeAutospacing="1" w:afterAutospacing="1"/>
    </w:pPr>
  </w:style>
  <w:style w:type="paragraph" w:customStyle="1" w:styleId="oembedall-question-hyperlink">
    <w:name w:val="oembedall-question-hyperlink"/>
    <w:basedOn w:val="Normal"/>
    <w:qFormat/>
    <w:rsid w:val="001D410C"/>
    <w:pPr>
      <w:spacing w:beforeAutospacing="1" w:afterAutospacing="1"/>
    </w:pPr>
  </w:style>
  <w:style w:type="paragraph" w:customStyle="1" w:styleId="oembedall-stats">
    <w:name w:val="oembedall-stats"/>
    <w:basedOn w:val="Normal"/>
    <w:qFormat/>
    <w:rsid w:val="001D410C"/>
    <w:pPr>
      <w:spacing w:beforeAutospacing="1" w:afterAutospacing="1"/>
    </w:pPr>
  </w:style>
  <w:style w:type="paragraph" w:customStyle="1" w:styleId="oembedall-statscontainer">
    <w:name w:val="oembedall-statscontainer"/>
    <w:basedOn w:val="Normal"/>
    <w:qFormat/>
    <w:rsid w:val="001D410C"/>
    <w:pPr>
      <w:spacing w:beforeAutospacing="1" w:afterAutospacing="1"/>
    </w:pPr>
  </w:style>
  <w:style w:type="paragraph" w:customStyle="1" w:styleId="oembedall-votes">
    <w:name w:val="oembedall-votes"/>
    <w:basedOn w:val="Normal"/>
    <w:qFormat/>
    <w:rsid w:val="001D410C"/>
    <w:pPr>
      <w:spacing w:beforeAutospacing="1" w:afterAutospacing="1"/>
    </w:pPr>
  </w:style>
  <w:style w:type="paragraph" w:customStyle="1" w:styleId="oembedall-vote-count-post">
    <w:name w:val="oembedall-vote-count-post"/>
    <w:basedOn w:val="Normal"/>
    <w:qFormat/>
    <w:rsid w:val="001D410C"/>
    <w:pPr>
      <w:spacing w:beforeAutospacing="1" w:afterAutospacing="1"/>
    </w:pPr>
  </w:style>
  <w:style w:type="paragraph" w:customStyle="1" w:styleId="oembedall-views">
    <w:name w:val="oembedall-views"/>
    <w:basedOn w:val="Normal"/>
    <w:qFormat/>
    <w:rsid w:val="001D410C"/>
    <w:pPr>
      <w:spacing w:beforeAutospacing="1" w:afterAutospacing="1"/>
    </w:pPr>
  </w:style>
  <w:style w:type="paragraph" w:customStyle="1" w:styleId="oembedall-status">
    <w:name w:val="oembedall-status"/>
    <w:basedOn w:val="Normal"/>
    <w:qFormat/>
    <w:rsid w:val="001D410C"/>
    <w:pPr>
      <w:spacing w:beforeAutospacing="1" w:afterAutospacing="1"/>
    </w:pPr>
  </w:style>
  <w:style w:type="paragraph" w:customStyle="1" w:styleId="oembedall-summary">
    <w:name w:val="oembedall-summary"/>
    <w:basedOn w:val="Normal"/>
    <w:qFormat/>
    <w:rsid w:val="001D410C"/>
    <w:pPr>
      <w:spacing w:beforeAutospacing="1" w:afterAutospacing="1"/>
    </w:pPr>
  </w:style>
  <w:style w:type="paragraph" w:customStyle="1" w:styleId="oembedall-excerpt">
    <w:name w:val="oembedall-excerpt"/>
    <w:basedOn w:val="Normal"/>
    <w:qFormat/>
    <w:rsid w:val="001D410C"/>
    <w:pPr>
      <w:spacing w:beforeAutospacing="1" w:afterAutospacing="1"/>
    </w:pPr>
  </w:style>
  <w:style w:type="paragraph" w:customStyle="1" w:styleId="oembedall-tags">
    <w:name w:val="oembedall-tags"/>
    <w:basedOn w:val="Normal"/>
    <w:qFormat/>
    <w:rsid w:val="001D410C"/>
    <w:pPr>
      <w:spacing w:beforeAutospacing="1" w:afterAutospacing="1"/>
    </w:pPr>
  </w:style>
  <w:style w:type="paragraph" w:customStyle="1" w:styleId="oembedall-post-tag">
    <w:name w:val="oembedall-post-tag"/>
    <w:basedOn w:val="Normal"/>
    <w:qFormat/>
    <w:rsid w:val="001D410C"/>
    <w:pPr>
      <w:spacing w:beforeAutospacing="1" w:afterAutospacing="1"/>
    </w:pPr>
  </w:style>
  <w:style w:type="paragraph" w:customStyle="1" w:styleId="oembedall-statsarrow">
    <w:name w:val="oembedall-statsarrow"/>
    <w:basedOn w:val="Normal"/>
    <w:qFormat/>
    <w:rsid w:val="001D410C"/>
    <w:pPr>
      <w:spacing w:beforeAutospacing="1" w:afterAutospacing="1"/>
    </w:pPr>
  </w:style>
  <w:style w:type="paragraph" w:customStyle="1" w:styleId="contents">
    <w:name w:val="contents"/>
    <w:basedOn w:val="Normal"/>
    <w:qFormat/>
    <w:rsid w:val="001D410C"/>
    <w:pPr>
      <w:spacing w:beforeAutospacing="1" w:afterAutospacing="1"/>
    </w:pPr>
  </w:style>
  <w:style w:type="paragraph" w:customStyle="1" w:styleId="label">
    <w:name w:val="label"/>
    <w:basedOn w:val="Normal"/>
    <w:qFormat/>
    <w:rsid w:val="001D410C"/>
    <w:pPr>
      <w:spacing w:beforeAutospacing="1" w:afterAutospacing="1"/>
    </w:pPr>
  </w:style>
  <w:style w:type="paragraph" w:customStyle="1" w:styleId="hljs-tag">
    <w:name w:val="hljs-tag"/>
    <w:basedOn w:val="Normal"/>
    <w:qFormat/>
    <w:rsid w:val="001D410C"/>
    <w:pPr>
      <w:spacing w:beforeAutospacing="1" w:afterAutospacing="1"/>
    </w:pPr>
  </w:style>
  <w:style w:type="paragraph" w:customStyle="1" w:styleId="hljs-value">
    <w:name w:val="hljs-value"/>
    <w:basedOn w:val="Normal"/>
    <w:qFormat/>
    <w:rsid w:val="001D410C"/>
    <w:pPr>
      <w:spacing w:beforeAutospacing="1" w:afterAutospacing="1"/>
    </w:pPr>
  </w:style>
  <w:style w:type="paragraph" w:customStyle="1" w:styleId="hljs-formula">
    <w:name w:val="hljs-formula"/>
    <w:basedOn w:val="Normal"/>
    <w:qFormat/>
    <w:rsid w:val="001D410C"/>
    <w:pPr>
      <w:spacing w:beforeAutospacing="1" w:afterAutospacing="1"/>
    </w:pPr>
  </w:style>
  <w:style w:type="paragraph" w:customStyle="1" w:styleId="hljs-function">
    <w:name w:val="hljs-function"/>
    <w:basedOn w:val="Normal"/>
    <w:qFormat/>
    <w:rsid w:val="001D410C"/>
    <w:pPr>
      <w:spacing w:beforeAutospacing="1" w:afterAutospacing="1"/>
    </w:pPr>
  </w:style>
  <w:style w:type="paragraph" w:customStyle="1" w:styleId="hljs-literal">
    <w:name w:val="hljs-literal"/>
    <w:basedOn w:val="Normal"/>
    <w:qFormat/>
    <w:rsid w:val="001D410C"/>
    <w:pPr>
      <w:spacing w:beforeAutospacing="1" w:afterAutospacing="1"/>
    </w:pPr>
  </w:style>
  <w:style w:type="paragraph" w:customStyle="1" w:styleId="hljs-body">
    <w:name w:val="hljs-body"/>
    <w:basedOn w:val="Normal"/>
    <w:qFormat/>
    <w:rsid w:val="001D410C"/>
    <w:pPr>
      <w:spacing w:beforeAutospacing="1" w:afterAutospacing="1"/>
    </w:pPr>
  </w:style>
  <w:style w:type="paragraph" w:customStyle="1" w:styleId="hljs-pseudo">
    <w:name w:val="hljs-pseudo"/>
    <w:basedOn w:val="Normal"/>
    <w:qFormat/>
    <w:rsid w:val="001D410C"/>
    <w:pPr>
      <w:spacing w:beforeAutospacing="1" w:afterAutospacing="1"/>
    </w:pPr>
  </w:style>
  <w:style w:type="paragraph" w:customStyle="1" w:styleId="hljs-change">
    <w:name w:val="hljs-change"/>
    <w:basedOn w:val="Normal"/>
    <w:qFormat/>
    <w:rsid w:val="001D410C"/>
    <w:pPr>
      <w:spacing w:beforeAutospacing="1" w:afterAutospacing="1"/>
    </w:pPr>
  </w:style>
  <w:style w:type="paragraph" w:customStyle="1" w:styleId="oembedall-body">
    <w:name w:val="oembedall-body"/>
    <w:basedOn w:val="Normal"/>
    <w:qFormat/>
    <w:rsid w:val="001D410C"/>
    <w:pPr>
      <w:spacing w:beforeAutospacing="1" w:afterAutospacing="1"/>
    </w:pPr>
  </w:style>
  <w:style w:type="paragraph" w:customStyle="1" w:styleId="tagline">
    <w:name w:val="tagline"/>
    <w:basedOn w:val="Normal"/>
    <w:qFormat/>
    <w:rsid w:val="001D410C"/>
    <w:pPr>
      <w:spacing w:beforeAutospacing="1" w:afterAutospacing="1"/>
    </w:pPr>
  </w:style>
  <w:style w:type="paragraph" w:customStyle="1" w:styleId="wrapper">
    <w:name w:val="wrapper"/>
    <w:basedOn w:val="Normal"/>
    <w:qFormat/>
    <w:rsid w:val="001D410C"/>
    <w:pPr>
      <w:spacing w:beforeAutospacing="1" w:afterAutospacing="1"/>
    </w:pPr>
  </w:style>
  <w:style w:type="paragraph" w:customStyle="1" w:styleId="split">
    <w:name w:val="split"/>
    <w:basedOn w:val="Normal"/>
    <w:qFormat/>
    <w:rsid w:val="001D410C"/>
    <w:pPr>
      <w:spacing w:beforeAutospacing="1" w:afterAutospacing="1"/>
    </w:pPr>
  </w:style>
  <w:style w:type="paragraph" w:customStyle="1" w:styleId="place-context">
    <w:name w:val="place-context"/>
    <w:basedOn w:val="Normal"/>
    <w:qFormat/>
    <w:rsid w:val="001D410C"/>
    <w:pPr>
      <w:spacing w:beforeAutospacing="1" w:afterAutospacing="1"/>
    </w:pPr>
  </w:style>
  <w:style w:type="paragraph" w:customStyle="1" w:styleId="prominent-place">
    <w:name w:val="prominent-place"/>
    <w:basedOn w:val="Normal"/>
    <w:qFormat/>
    <w:rsid w:val="001D410C"/>
    <w:pPr>
      <w:spacing w:beforeAutospacing="1" w:afterAutospacing="1"/>
    </w:pPr>
  </w:style>
  <w:style w:type="paragraph" w:customStyle="1" w:styleId="main-date">
    <w:name w:val="main-date"/>
    <w:basedOn w:val="Normal"/>
    <w:qFormat/>
    <w:rsid w:val="001D410C"/>
    <w:pPr>
      <w:spacing w:beforeAutospacing="1" w:afterAutospacing="1"/>
    </w:pPr>
  </w:style>
  <w:style w:type="paragraph" w:customStyle="1" w:styleId="first">
    <w:name w:val="first"/>
    <w:basedOn w:val="Normal"/>
    <w:qFormat/>
    <w:rsid w:val="001D410C"/>
    <w:pPr>
      <w:spacing w:beforeAutospacing="1" w:afterAutospacing="1"/>
    </w:pPr>
  </w:style>
  <w:style w:type="paragraph" w:customStyle="1" w:styleId="number">
    <w:name w:val="number"/>
    <w:basedOn w:val="Normal"/>
    <w:qFormat/>
    <w:rsid w:val="001D410C"/>
    <w:pPr>
      <w:spacing w:beforeAutospacing="1" w:afterAutospacing="1"/>
    </w:pPr>
  </w:style>
  <w:style w:type="paragraph" w:customStyle="1" w:styleId="oembedall-user-gravatar32">
    <w:name w:val="oembedall-user-gravatar32"/>
    <w:basedOn w:val="Normal"/>
    <w:qFormat/>
    <w:rsid w:val="001D410C"/>
    <w:pPr>
      <w:spacing w:beforeAutospacing="1" w:afterAutospacing="1"/>
    </w:pPr>
  </w:style>
  <w:style w:type="paragraph" w:customStyle="1" w:styleId="oembedall-user-details">
    <w:name w:val="oembedall-user-details"/>
    <w:basedOn w:val="Normal"/>
    <w:qFormat/>
    <w:rsid w:val="001D410C"/>
    <w:pPr>
      <w:spacing w:beforeAutospacing="1" w:afterAutospacing="1"/>
    </w:pPr>
  </w:style>
  <w:style w:type="paragraph" w:customStyle="1" w:styleId="sub-place">
    <w:name w:val="sub-place"/>
    <w:basedOn w:val="Normal"/>
    <w:qFormat/>
    <w:rsid w:val="001D410C"/>
    <w:pPr>
      <w:spacing w:beforeAutospacing="1" w:afterAutospacing="1"/>
    </w:pPr>
  </w:style>
  <w:style w:type="paragraph" w:customStyle="1" w:styleId="oembedall-body1">
    <w:name w:val="oembedall-body1"/>
    <w:basedOn w:val="Normal"/>
    <w:qFormat/>
    <w:rsid w:val="001D410C"/>
    <w:pPr>
      <w:pBdr>
        <w:top w:val="single" w:sz="6" w:space="4" w:color="EEEEEE"/>
      </w:pBdr>
      <w:spacing w:before="120" w:afterAutospacing="1"/>
      <w:ind w:left="-150"/>
    </w:pPr>
  </w:style>
  <w:style w:type="paragraph" w:customStyle="1" w:styleId="oembedall-description1">
    <w:name w:val="oembedall-description1"/>
    <w:basedOn w:val="Normal"/>
    <w:qFormat/>
    <w:rsid w:val="001D410C"/>
    <w:pPr>
      <w:spacing w:after="45"/>
    </w:pPr>
    <w:rPr>
      <w:color w:val="444444"/>
      <w:sz w:val="18"/>
      <w:szCs w:val="18"/>
    </w:rPr>
  </w:style>
  <w:style w:type="paragraph" w:customStyle="1" w:styleId="oembedall-updated-at1">
    <w:name w:val="oembedall-updated-at1"/>
    <w:basedOn w:val="Normal"/>
    <w:qFormat/>
    <w:rsid w:val="001D410C"/>
    <w:rPr>
      <w:color w:val="888888"/>
      <w:sz w:val="17"/>
      <w:szCs w:val="17"/>
    </w:rPr>
  </w:style>
  <w:style w:type="paragraph" w:customStyle="1" w:styleId="oembedall-reputation-score1">
    <w:name w:val="oembedall-reputation-score1"/>
    <w:basedOn w:val="Normal"/>
    <w:qFormat/>
    <w:rsid w:val="001D410C"/>
    <w:pPr>
      <w:spacing w:beforeAutospacing="1" w:afterAutospacing="1"/>
      <w:ind w:right="30"/>
    </w:pPr>
    <w:rPr>
      <w:b/>
      <w:bCs/>
      <w:color w:val="444444"/>
      <w:sz w:val="29"/>
      <w:szCs w:val="29"/>
    </w:rPr>
  </w:style>
  <w:style w:type="paragraph" w:customStyle="1" w:styleId="oembedall-user-info1">
    <w:name w:val="oembedall-user-info1"/>
    <w:basedOn w:val="Normal"/>
    <w:qFormat/>
    <w:rsid w:val="001D410C"/>
    <w:pPr>
      <w:spacing w:beforeAutospacing="1" w:afterAutospacing="1"/>
    </w:pPr>
  </w:style>
  <w:style w:type="paragraph" w:customStyle="1" w:styleId="oembedall-user-gravatar321">
    <w:name w:val="oembedall-user-gravatar321"/>
    <w:basedOn w:val="Normal"/>
    <w:qFormat/>
    <w:rsid w:val="001D410C"/>
    <w:pPr>
      <w:spacing w:beforeAutospacing="1" w:afterAutospacing="1"/>
    </w:pPr>
  </w:style>
  <w:style w:type="paragraph" w:customStyle="1" w:styleId="oembedall-user-details1">
    <w:name w:val="oembedall-user-details1"/>
    <w:basedOn w:val="Normal"/>
    <w:qFormat/>
    <w:rsid w:val="001D410C"/>
    <w:pPr>
      <w:spacing w:beforeAutospacing="1" w:afterAutospacing="1"/>
      <w:ind w:left="75"/>
    </w:pPr>
  </w:style>
  <w:style w:type="paragraph" w:customStyle="1" w:styleId="oembedall-question-hyperlink1">
    <w:name w:val="oembedall-question-hyperlink1"/>
    <w:basedOn w:val="Normal"/>
    <w:qFormat/>
    <w:rsid w:val="001D410C"/>
    <w:pPr>
      <w:spacing w:beforeAutospacing="1" w:afterAutospacing="1"/>
    </w:pPr>
    <w:rPr>
      <w:b/>
      <w:bCs/>
    </w:rPr>
  </w:style>
  <w:style w:type="paragraph" w:customStyle="1" w:styleId="oembedall-stats1">
    <w:name w:val="oembedall-stats1"/>
    <w:basedOn w:val="Normal"/>
    <w:qFormat/>
    <w:rsid w:val="001D410C"/>
    <w:pPr>
      <w:shd w:val="clear" w:color="auto" w:fill="EEEEEE"/>
      <w:ind w:left="105"/>
    </w:pPr>
  </w:style>
  <w:style w:type="paragraph" w:customStyle="1" w:styleId="oembedall-statscontainer1">
    <w:name w:val="oembedall-statscontainer1"/>
    <w:basedOn w:val="Normal"/>
    <w:qFormat/>
    <w:rsid w:val="001D410C"/>
    <w:pPr>
      <w:spacing w:beforeAutospacing="1" w:afterAutospacing="1"/>
      <w:ind w:right="120"/>
    </w:pPr>
  </w:style>
  <w:style w:type="paragraph" w:customStyle="1" w:styleId="oembedall-votes1">
    <w:name w:val="oembedall-votes1"/>
    <w:basedOn w:val="Normal"/>
    <w:qFormat/>
    <w:rsid w:val="001D410C"/>
    <w:pPr>
      <w:spacing w:beforeAutospacing="1" w:afterAutospacing="1"/>
      <w:jc w:val="center"/>
    </w:pPr>
    <w:rPr>
      <w:color w:val="555555"/>
    </w:rPr>
  </w:style>
  <w:style w:type="paragraph" w:customStyle="1" w:styleId="oembedall-vote-count-post1">
    <w:name w:val="oembedall-vote-count-post1"/>
    <w:basedOn w:val="Normal"/>
    <w:qFormat/>
    <w:rsid w:val="001D410C"/>
    <w:pPr>
      <w:spacing w:beforeAutospacing="1" w:afterAutospacing="1"/>
    </w:pPr>
    <w:rPr>
      <w:b/>
      <w:bCs/>
      <w:color w:val="808185"/>
      <w:sz w:val="58"/>
      <w:szCs w:val="58"/>
    </w:rPr>
  </w:style>
  <w:style w:type="paragraph" w:customStyle="1" w:styleId="oembedall-views1">
    <w:name w:val="oembedall-views1"/>
    <w:basedOn w:val="Normal"/>
    <w:qFormat/>
    <w:rsid w:val="001D410C"/>
    <w:pPr>
      <w:spacing w:beforeAutospacing="1" w:afterAutospacing="1"/>
      <w:jc w:val="center"/>
    </w:pPr>
    <w:rPr>
      <w:color w:val="999999"/>
    </w:rPr>
  </w:style>
  <w:style w:type="paragraph" w:customStyle="1" w:styleId="oembedall-status1">
    <w:name w:val="oembedall-status1"/>
    <w:basedOn w:val="Normal"/>
    <w:qFormat/>
    <w:rsid w:val="001D410C"/>
    <w:pPr>
      <w:shd w:val="clear" w:color="auto" w:fill="75845C"/>
      <w:spacing w:afterAutospacing="1"/>
      <w:jc w:val="center"/>
    </w:pPr>
    <w:rPr>
      <w:color w:val="FFFFFF"/>
    </w:rPr>
  </w:style>
  <w:style w:type="paragraph" w:customStyle="1" w:styleId="oembedall-summary1">
    <w:name w:val="oembedall-summary1"/>
    <w:basedOn w:val="Normal"/>
    <w:qFormat/>
    <w:rsid w:val="001D410C"/>
    <w:pPr>
      <w:spacing w:beforeAutospacing="1" w:afterAutospacing="1"/>
    </w:pPr>
  </w:style>
  <w:style w:type="paragraph" w:customStyle="1" w:styleId="oembedall-excerpt1">
    <w:name w:val="oembedall-excerpt1"/>
    <w:basedOn w:val="Normal"/>
    <w:qFormat/>
    <w:rsid w:val="001D410C"/>
  </w:style>
  <w:style w:type="paragraph" w:customStyle="1" w:styleId="oembedall-tags1">
    <w:name w:val="oembedall-tags1"/>
    <w:basedOn w:val="Normal"/>
    <w:qFormat/>
    <w:rsid w:val="001D410C"/>
    <w:pPr>
      <w:spacing w:beforeAutospacing="1" w:afterAutospacing="1" w:line="270" w:lineRule="atLeast"/>
    </w:pPr>
  </w:style>
  <w:style w:type="paragraph" w:customStyle="1" w:styleId="oembedall-post-tag1">
    <w:name w:val="oembedall-post-tag1"/>
    <w:basedOn w:val="Normal"/>
    <w:qFormat/>
    <w:rsid w:val="001D410C"/>
    <w:pPr>
      <w:pBdr>
        <w:bottom w:val="single" w:sz="6" w:space="2" w:color="3E6D8E"/>
        <w:right w:val="single" w:sz="6" w:space="3" w:color="7F9FB6"/>
      </w:pBdr>
      <w:shd w:val="clear" w:color="auto" w:fill="E0EAF1"/>
      <w:spacing w:before="30" w:after="30" w:line="480" w:lineRule="auto"/>
      <w:ind w:right="30"/>
    </w:pPr>
    <w:rPr>
      <w:color w:val="3E6D8E"/>
      <w:sz w:val="22"/>
      <w:szCs w:val="22"/>
    </w:rPr>
  </w:style>
  <w:style w:type="paragraph" w:customStyle="1" w:styleId="oembedall-post-tag2">
    <w:name w:val="oembedall-post-tag2"/>
    <w:basedOn w:val="Normal"/>
    <w:qFormat/>
    <w:rsid w:val="001D410C"/>
    <w:pPr>
      <w:pBdr>
        <w:bottom w:val="single" w:sz="6" w:space="2" w:color="37607D"/>
        <w:right w:val="single" w:sz="6" w:space="3" w:color="37607D"/>
      </w:pBdr>
      <w:shd w:val="clear" w:color="auto" w:fill="3E6D8E"/>
      <w:spacing w:before="30" w:after="30" w:line="480" w:lineRule="auto"/>
      <w:ind w:right="30"/>
    </w:pPr>
    <w:rPr>
      <w:color w:val="E0EAF1"/>
      <w:sz w:val="22"/>
      <w:szCs w:val="22"/>
    </w:rPr>
  </w:style>
  <w:style w:type="paragraph" w:customStyle="1" w:styleId="oembedall-statsarrow1">
    <w:name w:val="oembedall-statsarrow1"/>
    <w:basedOn w:val="Normal"/>
    <w:qFormat/>
    <w:rsid w:val="001D410C"/>
    <w:pPr>
      <w:spacing w:before="180" w:afterAutospacing="1"/>
    </w:pPr>
  </w:style>
  <w:style w:type="paragraph" w:customStyle="1" w:styleId="contents1">
    <w:name w:val="contents1"/>
    <w:basedOn w:val="Normal"/>
    <w:qFormat/>
    <w:rsid w:val="001D410C"/>
    <w:pPr>
      <w:spacing w:beforeAutospacing="1" w:afterAutospacing="1"/>
    </w:pPr>
  </w:style>
  <w:style w:type="paragraph" w:customStyle="1" w:styleId="tagline1">
    <w:name w:val="tagline1"/>
    <w:basedOn w:val="Normal"/>
    <w:qFormat/>
    <w:rsid w:val="001D410C"/>
    <w:pPr>
      <w:spacing w:beforeAutospacing="1" w:afterAutospacing="1"/>
    </w:pPr>
    <w:rPr>
      <w:sz w:val="36"/>
      <w:szCs w:val="36"/>
    </w:rPr>
  </w:style>
  <w:style w:type="paragraph" w:customStyle="1" w:styleId="wrapper1">
    <w:name w:val="wrapper1"/>
    <w:basedOn w:val="Normal"/>
    <w:qFormat/>
    <w:rsid w:val="001D410C"/>
    <w:pPr>
      <w:spacing w:beforeAutospacing="1" w:afterAutospacing="1"/>
    </w:pPr>
  </w:style>
  <w:style w:type="paragraph" w:customStyle="1" w:styleId="split1">
    <w:name w:val="split1"/>
    <w:basedOn w:val="Normal"/>
    <w:qFormat/>
    <w:rsid w:val="001D410C"/>
    <w:pPr>
      <w:spacing w:beforeAutospacing="1" w:afterAutospacing="1"/>
    </w:pPr>
  </w:style>
  <w:style w:type="paragraph" w:customStyle="1" w:styleId="place-context1">
    <w:name w:val="place-context1"/>
    <w:basedOn w:val="Normal"/>
    <w:qFormat/>
    <w:rsid w:val="001D410C"/>
    <w:pPr>
      <w:spacing w:beforeAutospacing="1" w:afterAutospacing="1"/>
    </w:pPr>
    <w:rPr>
      <w:sz w:val="21"/>
      <w:szCs w:val="21"/>
    </w:rPr>
  </w:style>
  <w:style w:type="paragraph" w:customStyle="1" w:styleId="sub-place1">
    <w:name w:val="sub-place1"/>
    <w:basedOn w:val="Normal"/>
    <w:qFormat/>
    <w:rsid w:val="001D410C"/>
    <w:pPr>
      <w:spacing w:beforeAutospacing="1" w:afterAutospacing="1"/>
    </w:pPr>
  </w:style>
  <w:style w:type="paragraph" w:customStyle="1" w:styleId="prominent-place1">
    <w:name w:val="prominent-place1"/>
    <w:basedOn w:val="Normal"/>
    <w:qFormat/>
    <w:rsid w:val="001D410C"/>
    <w:pPr>
      <w:spacing w:beforeAutospacing="1" w:afterAutospacing="1" w:line="264" w:lineRule="atLeast"/>
    </w:pPr>
    <w:rPr>
      <w:sz w:val="27"/>
      <w:szCs w:val="27"/>
    </w:rPr>
  </w:style>
  <w:style w:type="paragraph" w:customStyle="1" w:styleId="main-date1">
    <w:name w:val="main-date1"/>
    <w:basedOn w:val="Normal"/>
    <w:qFormat/>
    <w:rsid w:val="001D410C"/>
    <w:pPr>
      <w:spacing w:beforeAutospacing="1" w:afterAutospacing="1"/>
    </w:pPr>
    <w:rPr>
      <w:b/>
      <w:bCs/>
      <w:color w:val="8CB4E0"/>
    </w:rPr>
  </w:style>
  <w:style w:type="paragraph" w:customStyle="1" w:styleId="first1">
    <w:name w:val="first1"/>
    <w:basedOn w:val="Normal"/>
    <w:qFormat/>
    <w:rsid w:val="001D410C"/>
    <w:pPr>
      <w:ind w:left="244"/>
    </w:pPr>
  </w:style>
  <w:style w:type="paragraph" w:customStyle="1" w:styleId="label1">
    <w:name w:val="label1"/>
    <w:basedOn w:val="Normal"/>
    <w:qFormat/>
    <w:rsid w:val="001D410C"/>
    <w:pPr>
      <w:spacing w:beforeAutospacing="1" w:afterAutospacing="1"/>
    </w:pPr>
    <w:rPr>
      <w:color w:val="333333"/>
    </w:rPr>
  </w:style>
  <w:style w:type="paragraph" w:customStyle="1" w:styleId="title10">
    <w:name w:val="title1"/>
    <w:basedOn w:val="Normal"/>
    <w:qFormat/>
    <w:rsid w:val="001D410C"/>
    <w:pPr>
      <w:spacing w:beforeAutospacing="1" w:afterAutospacing="1"/>
    </w:pPr>
  </w:style>
  <w:style w:type="paragraph" w:customStyle="1" w:styleId="number1">
    <w:name w:val="number1"/>
    <w:basedOn w:val="Normal"/>
    <w:qFormat/>
    <w:rsid w:val="001D410C"/>
    <w:pPr>
      <w:shd w:val="clear" w:color="auto" w:fill="FFFFFF"/>
    </w:pPr>
    <w:rPr>
      <w:vanish/>
    </w:rPr>
  </w:style>
  <w:style w:type="paragraph" w:customStyle="1" w:styleId="hljs-header1">
    <w:name w:val="hljs-header1"/>
    <w:basedOn w:val="Normal"/>
    <w:qFormat/>
    <w:rsid w:val="001D410C"/>
    <w:pPr>
      <w:spacing w:beforeAutospacing="1" w:afterAutospacing="1"/>
    </w:pPr>
    <w:rPr>
      <w:color w:val="93A1A1"/>
    </w:rPr>
  </w:style>
  <w:style w:type="paragraph" w:customStyle="1" w:styleId="hljs-string1">
    <w:name w:val="hljs-string1"/>
    <w:basedOn w:val="Normal"/>
    <w:qFormat/>
    <w:rsid w:val="001D410C"/>
    <w:pPr>
      <w:spacing w:beforeAutospacing="1" w:afterAutospacing="1"/>
    </w:pPr>
    <w:rPr>
      <w:color w:val="93A1A1"/>
    </w:rPr>
  </w:style>
  <w:style w:type="paragraph" w:customStyle="1" w:styleId="hljs-tag1">
    <w:name w:val="hljs-tag1"/>
    <w:basedOn w:val="Normal"/>
    <w:qFormat/>
    <w:rsid w:val="001D410C"/>
    <w:pPr>
      <w:spacing w:beforeAutospacing="1" w:afterAutospacing="1"/>
    </w:pPr>
    <w:rPr>
      <w:color w:val="859900"/>
    </w:rPr>
  </w:style>
  <w:style w:type="paragraph" w:customStyle="1" w:styleId="hljs-title1">
    <w:name w:val="hljs-title1"/>
    <w:basedOn w:val="Normal"/>
    <w:qFormat/>
    <w:rsid w:val="001D410C"/>
    <w:pPr>
      <w:spacing w:beforeAutospacing="1" w:afterAutospacing="1"/>
    </w:pPr>
    <w:rPr>
      <w:color w:val="859900"/>
    </w:rPr>
  </w:style>
  <w:style w:type="paragraph" w:customStyle="1" w:styleId="hljs-value1">
    <w:name w:val="hljs-value1"/>
    <w:basedOn w:val="Normal"/>
    <w:qFormat/>
    <w:rsid w:val="001D410C"/>
    <w:pPr>
      <w:spacing w:beforeAutospacing="1" w:afterAutospacing="1"/>
    </w:pPr>
    <w:rPr>
      <w:color w:val="2AA198"/>
    </w:rPr>
  </w:style>
  <w:style w:type="paragraph" w:customStyle="1" w:styleId="hljs-value2">
    <w:name w:val="hljs-value2"/>
    <w:basedOn w:val="Normal"/>
    <w:qFormat/>
    <w:rsid w:val="001D410C"/>
    <w:pPr>
      <w:spacing w:beforeAutospacing="1" w:afterAutospacing="1"/>
    </w:pPr>
    <w:rPr>
      <w:color w:val="2AA198"/>
    </w:rPr>
  </w:style>
  <w:style w:type="paragraph" w:customStyle="1" w:styleId="hljs-formula1">
    <w:name w:val="hljs-formula1"/>
    <w:basedOn w:val="Normal"/>
    <w:qFormat/>
    <w:rsid w:val="001D410C"/>
    <w:pPr>
      <w:shd w:val="clear" w:color="auto" w:fill="EEE8D5"/>
      <w:spacing w:beforeAutospacing="1" w:afterAutospacing="1"/>
    </w:pPr>
    <w:rPr>
      <w:color w:val="2AA198"/>
    </w:rPr>
  </w:style>
  <w:style w:type="paragraph" w:customStyle="1" w:styleId="hljs-function1">
    <w:name w:val="hljs-function1"/>
    <w:basedOn w:val="Normal"/>
    <w:qFormat/>
    <w:rsid w:val="001D410C"/>
    <w:pPr>
      <w:spacing w:beforeAutospacing="1" w:afterAutospacing="1"/>
    </w:pPr>
    <w:rPr>
      <w:color w:val="268BD2"/>
    </w:rPr>
  </w:style>
  <w:style w:type="paragraph" w:customStyle="1" w:styleId="hljs-literal1">
    <w:name w:val="hljs-literal1"/>
    <w:basedOn w:val="Normal"/>
    <w:qFormat/>
    <w:rsid w:val="001D410C"/>
    <w:pPr>
      <w:spacing w:beforeAutospacing="1" w:afterAutospacing="1"/>
    </w:pPr>
    <w:rPr>
      <w:color w:val="268BD2"/>
    </w:rPr>
  </w:style>
  <w:style w:type="paragraph" w:customStyle="1" w:styleId="hljs-title2">
    <w:name w:val="hljs-title2"/>
    <w:basedOn w:val="Normal"/>
    <w:qFormat/>
    <w:rsid w:val="001D410C"/>
    <w:pPr>
      <w:spacing w:beforeAutospacing="1" w:afterAutospacing="1"/>
    </w:pPr>
    <w:rPr>
      <w:color w:val="B58900"/>
    </w:rPr>
  </w:style>
  <w:style w:type="paragraph" w:customStyle="1" w:styleId="hljs-body1">
    <w:name w:val="hljs-body1"/>
    <w:basedOn w:val="Normal"/>
    <w:qFormat/>
    <w:rsid w:val="001D410C"/>
    <w:pPr>
      <w:spacing w:beforeAutospacing="1" w:afterAutospacing="1"/>
    </w:pPr>
    <w:rPr>
      <w:color w:val="B58900"/>
    </w:rPr>
  </w:style>
  <w:style w:type="paragraph" w:customStyle="1" w:styleId="hljs-number1">
    <w:name w:val="hljs-number1"/>
    <w:basedOn w:val="Normal"/>
    <w:qFormat/>
    <w:rsid w:val="001D410C"/>
    <w:pPr>
      <w:spacing w:beforeAutospacing="1" w:afterAutospacing="1"/>
    </w:pPr>
    <w:rPr>
      <w:color w:val="B58900"/>
    </w:rPr>
  </w:style>
  <w:style w:type="paragraph" w:customStyle="1" w:styleId="hljs-pseudo1">
    <w:name w:val="hljs-pseudo1"/>
    <w:basedOn w:val="Normal"/>
    <w:qFormat/>
    <w:rsid w:val="001D410C"/>
    <w:pPr>
      <w:spacing w:beforeAutospacing="1" w:afterAutospacing="1"/>
    </w:pPr>
    <w:rPr>
      <w:color w:val="CB4B16"/>
    </w:rPr>
  </w:style>
  <w:style w:type="paragraph" w:customStyle="1" w:styleId="hljs-change1">
    <w:name w:val="hljs-change1"/>
    <w:basedOn w:val="Normal"/>
    <w:qFormat/>
    <w:rsid w:val="001D410C"/>
    <w:pPr>
      <w:spacing w:beforeAutospacing="1" w:afterAutospacing="1"/>
    </w:pPr>
    <w:rPr>
      <w:color w:val="CB4B16"/>
    </w:rPr>
  </w:style>
  <w:style w:type="paragraph" w:customStyle="1" w:styleId="hljs-keyword1">
    <w:name w:val="hljs-keyword1"/>
    <w:basedOn w:val="Normal"/>
    <w:qFormat/>
    <w:rsid w:val="001D410C"/>
    <w:pPr>
      <w:spacing w:beforeAutospacing="1" w:afterAutospacing="1"/>
    </w:pPr>
    <w:rPr>
      <w:color w:val="CB4B16"/>
    </w:rPr>
  </w:style>
  <w:style w:type="paragraph" w:customStyle="1" w:styleId="hljs-string2">
    <w:name w:val="hljs-string2"/>
    <w:basedOn w:val="Normal"/>
    <w:qFormat/>
    <w:rsid w:val="001D410C"/>
    <w:pPr>
      <w:spacing w:beforeAutospacing="1" w:afterAutospacing="1"/>
    </w:pPr>
    <w:rPr>
      <w:color w:val="CB4B16"/>
    </w:rPr>
  </w:style>
  <w:style w:type="paragraph" w:customStyle="1" w:styleId="mathjaxmenuarrow1">
    <w:name w:val="mathjax_menuarrow1"/>
    <w:basedOn w:val="Normal"/>
    <w:qFormat/>
    <w:rsid w:val="001D410C"/>
    <w:pPr>
      <w:spacing w:beforeAutospacing="1" w:afterAutospacing="1"/>
    </w:pPr>
    <w:rPr>
      <w:color w:val="FFFFFF"/>
    </w:rPr>
  </w:style>
  <w:style w:type="paragraph" w:customStyle="1" w:styleId="toc">
    <w:name w:val="toc"/>
    <w:basedOn w:val="Normal"/>
    <w:qFormat/>
    <w:rsid w:val="001D410C"/>
    <w:pPr>
      <w:spacing w:beforeAutospacing="1" w:afterAutospacing="1"/>
    </w:pPr>
  </w:style>
  <w:style w:type="paragraph" w:styleId="BalloonText">
    <w:name w:val="Balloon Text"/>
    <w:basedOn w:val="Normal"/>
    <w:link w:val="BalloonTextChar"/>
    <w:uiPriority w:val="99"/>
    <w:semiHidden/>
    <w:unhideWhenUsed/>
    <w:qFormat/>
    <w:rsid w:val="001D410C"/>
    <w:rPr>
      <w:rFonts w:ascii="Tahoma" w:hAnsi="Tahoma" w:cs="Tahoma"/>
      <w:sz w:val="16"/>
      <w:szCs w:val="16"/>
    </w:rPr>
  </w:style>
  <w:style w:type="paragraph" w:styleId="CommentText">
    <w:name w:val="annotation text"/>
    <w:basedOn w:val="Normal"/>
    <w:link w:val="CommentTextChar"/>
    <w:uiPriority w:val="99"/>
    <w:semiHidden/>
    <w:unhideWhenUsed/>
    <w:qFormat/>
    <w:rsid w:val="004E3897"/>
  </w:style>
  <w:style w:type="paragraph" w:styleId="CommentSubject">
    <w:name w:val="annotation subject"/>
    <w:basedOn w:val="CommentText"/>
    <w:link w:val="CommentSubjectChar"/>
    <w:uiPriority w:val="99"/>
    <w:semiHidden/>
    <w:unhideWhenUsed/>
    <w:qFormat/>
    <w:rsid w:val="004E3897"/>
    <w:rPr>
      <w:b/>
      <w:bCs/>
    </w:rPr>
  </w:style>
  <w:style w:type="paragraph" w:styleId="Revision">
    <w:name w:val="Revision"/>
    <w:uiPriority w:val="99"/>
    <w:semiHidden/>
    <w:qFormat/>
    <w:rsid w:val="006D0B9C"/>
    <w:rPr>
      <w:rFonts w:ascii="Times New Roman" w:eastAsia="Times New Roman" w:hAnsi="Times New Roman" w:cs="Times New Roman"/>
      <w:color w:val="00000A"/>
    </w:rPr>
  </w:style>
  <w:style w:type="paragraph" w:styleId="TOC1">
    <w:name w:val="toc 1"/>
    <w:basedOn w:val="Normal"/>
    <w:next w:val="Normal"/>
    <w:autoRedefine/>
    <w:uiPriority w:val="39"/>
    <w:unhideWhenUsed/>
    <w:rsid w:val="0089724B"/>
    <w:pPr>
      <w:tabs>
        <w:tab w:val="right" w:leader="dot" w:pos="9350"/>
      </w:tabs>
      <w:spacing w:after="100"/>
    </w:pPr>
  </w:style>
  <w:style w:type="paragraph" w:styleId="TOC2">
    <w:name w:val="toc 2"/>
    <w:basedOn w:val="Normal"/>
    <w:next w:val="Normal"/>
    <w:autoRedefine/>
    <w:uiPriority w:val="39"/>
    <w:unhideWhenUsed/>
    <w:rsid w:val="00464E4B"/>
    <w:pPr>
      <w:spacing w:after="100"/>
      <w:ind w:left="200"/>
    </w:pPr>
  </w:style>
  <w:style w:type="paragraph" w:styleId="TOC3">
    <w:name w:val="toc 3"/>
    <w:basedOn w:val="Normal"/>
    <w:next w:val="Normal"/>
    <w:autoRedefine/>
    <w:uiPriority w:val="39"/>
    <w:unhideWhenUsed/>
    <w:rsid w:val="00464E4B"/>
    <w:pPr>
      <w:spacing w:after="100"/>
      <w:ind w:left="400"/>
    </w:pPr>
  </w:style>
  <w:style w:type="numbering" w:styleId="111111">
    <w:name w:val="Outline List 2"/>
    <w:semiHidden/>
    <w:qFormat/>
    <w:rsid w:val="00C8599D"/>
  </w:style>
  <w:style w:type="numbering" w:styleId="1ai">
    <w:name w:val="Outline List 1"/>
    <w:semiHidden/>
    <w:qFormat/>
    <w:rsid w:val="00C8599D"/>
  </w:style>
  <w:style w:type="numbering" w:styleId="ArticleSection">
    <w:name w:val="Outline List 3"/>
    <w:semiHidden/>
    <w:qFormat/>
    <w:rsid w:val="00C8599D"/>
  </w:style>
  <w:style w:type="table" w:styleId="Table3Deffects1">
    <w:name w:val="Table 3D effects 1"/>
    <w:basedOn w:val="TableNormal"/>
    <w:semiHidden/>
    <w:rsid w:val="00C8599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8599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8599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8599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8599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8599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8599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8599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rPr>
      <w:tblPr/>
      <w:tcPr>
        <w:tcBorders>
          <w:tl2br w:val="none" w:sz="0" w:space="0" w:color="auto"/>
          <w:tr2bl w:val="none" w:sz="0" w:space="0" w:color="auto"/>
        </w:tcBorders>
        <w:shd w:val="solid" w:color="000000" w:fill="FFFFFF"/>
      </w:tcPr>
    </w:tblStyle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styleId="TableColorful2">
    <w:name w:val="Table Colorful 2"/>
    <w:basedOn w:val="TableNormal"/>
    <w:semiHidden/>
    <w:rsid w:val="00C8599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styleId="TableColorful3">
    <w:name w:val="Table Colorful 3"/>
    <w:basedOn w:val="TableNormal"/>
    <w:semiHidden/>
    <w:rsid w:val="00C8599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8599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8599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8599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8599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8599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8599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8599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C859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8599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rPr>
      <w:tblPr/>
      <w:tcPr>
        <w:tcBorders>
          <w:tl2br w:val="none" w:sz="0" w:space="0" w:color="auto"/>
          <w:tr2bl w:val="none" w:sz="0" w:space="0" w:color="auto"/>
        </w:tcBorders>
      </w:tcPr>
    </w:tblStylePr>
    <w:tblStylePr w:type="lastCol">
      <w:rPr>
        <w:i/>
      </w:rPr>
      <w:tblPr/>
      <w:tcPr>
        <w:tcBorders>
          <w:tl2br w:val="none" w:sz="0" w:space="0" w:color="auto"/>
          <w:tr2bl w:val="none" w:sz="0" w:space="0" w:color="auto"/>
        </w:tcBorders>
      </w:tcPr>
    </w:tblStylePr>
  </w:style>
  <w:style w:type="table" w:styleId="TableGrid2">
    <w:name w:val="Table Grid 2"/>
    <w:basedOn w:val="TableNormal"/>
    <w:semiHidden/>
    <w:rsid w:val="00C8599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8599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8599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8599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8599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8599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8599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8599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8599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8599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styleId="TableList4">
    <w:name w:val="Table List 4"/>
    <w:basedOn w:val="TableNormal"/>
    <w:semiHidden/>
    <w:rsid w:val="00C8599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8599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8599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8599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8599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8599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8599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8599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8599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8599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8599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859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8599D"/>
    <w:tblPr>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8599D"/>
    <w:tblPr>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8599D"/>
    <w:tblPr>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character" w:styleId="Hyperlink">
    <w:name w:val="Hyperlink"/>
    <w:basedOn w:val="DefaultParagraphFont"/>
    <w:uiPriority w:val="99"/>
    <w:unhideWhenUsed/>
    <w:rsid w:val="002516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microsoft.com/office/2011/relationships/commentsExtended" Target="commentsExtended.xml"/><Relationship Id="rId8" Type="http://schemas.openxmlformats.org/officeDocument/2006/relationships/fontTable" Target="fontTable.xml"/><Relationship Id="rId9" Type="http://schemas.microsoft.com/office/2011/relationships/people" Target="peop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857E9-5D27-B743-80EE-D60D841F3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1654</TotalTime>
  <Pages>39</Pages>
  <Words>10404</Words>
  <Characters>59304</Characters>
  <Application>Microsoft Macintosh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Liz2</dc:creator>
  <cp:lastModifiedBy>Carol Nichols</cp:lastModifiedBy>
  <cp:revision>106</cp:revision>
  <dcterms:created xsi:type="dcterms:W3CDTF">2017-11-08T00:38:00Z</dcterms:created>
  <dcterms:modified xsi:type="dcterms:W3CDTF">2017-11-21T21:05:00Z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