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comments.xml" ContentType="application/vnd.openxmlformats-officedocument.wordprocessingml.comments+xml"/>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p>
      <w:pPr>
        <w:pStyle w:val="Contents11"/>
        <w:tabs>
          <w:tab w:val="right" w:pos="9360" w:leader="dot"/>
        </w:tabs>
        <w:rPr/>
      </w:pPr>
      <w:r>
        <w:fldChar w:fldCharType="begin"/>
      </w:r>
      <w:r>
        <w:instrText> TOC \z \o "1-3" \t "HeadA,1,HeadB,2,HeadC,3" \h</w:instrText>
      </w:r>
      <w:r>
        <w:fldChar w:fldCharType="separate"/>
      </w:r>
      <w:hyperlink w:anchor="__RefHeading___Toc8713_1631704520">
        <w:r>
          <w:rPr>
            <w:webHidden/>
            <w:rStyle w:val="IndexLink"/>
            <w:vanish w:val="false"/>
          </w:rPr>
          <w:t>mod and the Filesystem</w:t>
          <w:tab/>
          <w:t>2</w:t>
        </w:r>
      </w:hyperlink>
    </w:p>
    <w:p>
      <w:pPr>
        <w:pStyle w:val="Contents2"/>
        <w:tabs>
          <w:tab w:val="right" w:pos="9360" w:leader="dot"/>
        </w:tabs>
        <w:rPr/>
      </w:pPr>
      <w:hyperlink w:anchor="__RefHeading___Toc8715_1631704520">
        <w:r>
          <w:rPr>
            <w:webHidden/>
            <w:rStyle w:val="IndexLink"/>
            <w:vanish w:val="false"/>
          </w:rPr>
          <w:t>Module Definitions</w:t>
          <w:tab/>
          <w:t>3</w:t>
        </w:r>
      </w:hyperlink>
    </w:p>
    <w:p>
      <w:pPr>
        <w:pStyle w:val="Contents2"/>
        <w:tabs>
          <w:tab w:val="right" w:pos="9360" w:leader="dot"/>
        </w:tabs>
        <w:rPr/>
      </w:pPr>
      <w:hyperlink w:anchor="__RefHeading___Toc8717_1631704520">
        <w:r>
          <w:rPr>
            <w:webHidden/>
            <w:rStyle w:val="IndexLink"/>
            <w:vanish w:val="false"/>
          </w:rPr>
          <w:t>Moving Modules to Other Files</w:t>
          <w:tab/>
          <w:t>5</w:t>
        </w:r>
      </w:hyperlink>
    </w:p>
    <w:p>
      <w:pPr>
        <w:pStyle w:val="Contents2"/>
        <w:tabs>
          <w:tab w:val="right" w:pos="9360" w:leader="dot"/>
        </w:tabs>
        <w:rPr/>
      </w:pPr>
      <w:hyperlink w:anchor="__RefHeading___Toc8719_1631704520">
        <w:r>
          <w:rPr>
            <w:webHidden/>
            <w:rStyle w:val="IndexLink"/>
            <w:vanish w:val="false"/>
          </w:rPr>
          <w:t>Rules of Module File Ssystems</w:t>
          <w:tab/>
          <w:t>11</w:t>
        </w:r>
      </w:hyperlink>
    </w:p>
    <w:p>
      <w:pPr>
        <w:pStyle w:val="Contents11"/>
        <w:tabs>
          <w:tab w:val="right" w:pos="9360" w:leader="dot"/>
        </w:tabs>
        <w:rPr/>
      </w:pPr>
      <w:hyperlink w:anchor="__RefHeading___Toc8721_1631704520">
        <w:r>
          <w:rPr>
            <w:webHidden/>
            <w:rStyle w:val="IndexLink"/>
            <w:vanish w:val="false"/>
          </w:rPr>
          <w:t>Controlling Visibility with pub</w:t>
          <w:tab/>
          <w:t>12</w:t>
        </w:r>
      </w:hyperlink>
    </w:p>
    <w:p>
      <w:pPr>
        <w:pStyle w:val="Contents2"/>
        <w:tabs>
          <w:tab w:val="right" w:pos="9360" w:leader="dot"/>
        </w:tabs>
        <w:rPr/>
      </w:pPr>
      <w:hyperlink w:anchor="__RefHeading___Toc8723_1631704520">
        <w:r>
          <w:rPr>
            <w:webHidden/>
            <w:rStyle w:val="IndexLink"/>
            <w:vanish w:val="false"/>
          </w:rPr>
          <w:t>Making a Function Public</w:t>
          <w:tab/>
          <w:t>14</w:t>
        </w:r>
      </w:hyperlink>
    </w:p>
    <w:p>
      <w:pPr>
        <w:pStyle w:val="Contents2"/>
        <w:tabs>
          <w:tab w:val="right" w:pos="9360" w:leader="dot"/>
        </w:tabs>
        <w:rPr/>
      </w:pPr>
      <w:hyperlink w:anchor="__RefHeading___Toc8725_1631704520">
        <w:r>
          <w:rPr>
            <w:webHidden/>
            <w:rStyle w:val="IndexLink"/>
            <w:vanish w:val="false"/>
          </w:rPr>
          <w:t>Privacy Rules</w:t>
          <w:tab/>
          <w:t>16</w:t>
        </w:r>
      </w:hyperlink>
    </w:p>
    <w:p>
      <w:pPr>
        <w:pStyle w:val="Contents2"/>
        <w:tabs>
          <w:tab w:val="right" w:pos="9360" w:leader="dot"/>
        </w:tabs>
        <w:rPr/>
      </w:pPr>
      <w:hyperlink w:anchor="__RefHeading___Toc8727_1631704520">
        <w:r>
          <w:rPr>
            <w:webHidden/>
            <w:rStyle w:val="IndexLink"/>
            <w:vanish w:val="false"/>
          </w:rPr>
          <w:t>Privacy Examples</w:t>
          <w:tab/>
          <w:t>16</w:t>
        </w:r>
      </w:hyperlink>
    </w:p>
    <w:p>
      <w:pPr>
        <w:pStyle w:val="Contents3"/>
        <w:tabs>
          <w:tab w:val="right" w:pos="9360" w:leader="dot"/>
        </w:tabs>
        <w:rPr/>
      </w:pPr>
      <w:hyperlink w:anchor="__RefHeading___Toc8729_1631704520">
        <w:r>
          <w:rPr>
            <w:webHidden/>
            <w:rStyle w:val="IndexLink"/>
            <w:vanish w:val="false"/>
          </w:rPr>
          <w:t>Looking at the Errors</w:t>
          <w:tab/>
          <w:t>17</w:t>
        </w:r>
      </w:hyperlink>
    </w:p>
    <w:p>
      <w:pPr>
        <w:pStyle w:val="Contents3"/>
        <w:tabs>
          <w:tab w:val="right" w:pos="9360" w:leader="dot"/>
        </w:tabs>
        <w:rPr/>
      </w:pPr>
      <w:hyperlink w:anchor="__RefHeading___Toc8731_1631704520">
        <w:r>
          <w:rPr>
            <w:webHidden/>
            <w:rStyle w:val="IndexLink"/>
            <w:vanish w:val="false"/>
          </w:rPr>
          <w:t>Fixing the Errors</w:t>
          <w:tab/>
          <w:t>17</w:t>
        </w:r>
      </w:hyperlink>
    </w:p>
    <w:p>
      <w:pPr>
        <w:pStyle w:val="Contents11"/>
        <w:tabs>
          <w:tab w:val="right" w:pos="9360" w:leader="dot"/>
        </w:tabs>
        <w:rPr/>
      </w:pPr>
      <w:hyperlink w:anchor="__RefHeading___Toc8733_1631704520">
        <w:r>
          <w:rPr>
            <w:webHidden/>
            <w:rStyle w:val="IndexLink"/>
            <w:vanish w:val="false"/>
          </w:rPr>
          <w:t>Importing Names</w:t>
          <w:tab/>
          <w:t>18</w:t>
        </w:r>
      </w:hyperlink>
    </w:p>
    <w:p>
      <w:pPr>
        <w:pStyle w:val="Contents2"/>
        <w:tabs>
          <w:tab w:val="right" w:pos="9360" w:leader="dot"/>
        </w:tabs>
        <w:rPr/>
      </w:pPr>
      <w:hyperlink w:anchor="__RefHeading___Toc8735_1631704520">
        <w:r>
          <w:rPr>
            <w:webHidden/>
            <w:rStyle w:val="IndexLink"/>
            <w:vanish w:val="false"/>
          </w:rPr>
          <w:t>Concise Imports with use</w:t>
          <w:tab/>
          <w:t>18</w:t>
        </w:r>
      </w:hyperlink>
    </w:p>
    <w:p>
      <w:pPr>
        <w:pStyle w:val="Contents2"/>
        <w:tabs>
          <w:tab w:val="right" w:pos="9360" w:leader="dot"/>
        </w:tabs>
        <w:rPr/>
      </w:pPr>
      <w:hyperlink w:anchor="__RefHeading___Toc8737_1631704520">
        <w:r>
          <w:rPr>
            <w:webHidden/>
            <w:rStyle w:val="IndexLink"/>
            <w:vanish w:val="false"/>
          </w:rPr>
          <w:t>Glob Imports with *</w:t>
          <w:tab/>
          <w:t>20</w:t>
        </w:r>
      </w:hyperlink>
    </w:p>
    <w:p>
      <w:pPr>
        <w:pStyle w:val="Contents2"/>
        <w:tabs>
          <w:tab w:val="right" w:pos="9360" w:leader="dot"/>
        </w:tabs>
        <w:rPr/>
      </w:pPr>
      <w:hyperlink w:anchor="__RefHeading___Toc8739_1631704520">
        <w:r>
          <w:rPr>
            <w:webHidden/>
            <w:rStyle w:val="IndexLink"/>
            <w:vanish w:val="false"/>
          </w:rPr>
          <w:t>Using super to Access a Parent Module</w:t>
          <w:tab/>
          <w:t>21</w:t>
        </w:r>
      </w:hyperlink>
    </w:p>
    <w:p>
      <w:pPr>
        <w:pStyle w:val="Contents11"/>
        <w:tabs>
          <w:tab w:val="right" w:pos="9360" w:leader="dot"/>
        </w:tabs>
        <w:rPr/>
      </w:pPr>
      <w:hyperlink w:anchor="__RefHeading___Toc8741_1631704520">
        <w:r>
          <w:rPr>
            <w:webHidden/>
            <w:rStyle w:val="IndexLink"/>
            <w:vanish w:val="false"/>
          </w:rPr>
          <w:t>Summary</w:t>
          <w:tab/>
          <w:t>23</w:t>
        </w:r>
      </w:hyperlink>
      <w:r>
        <w:fldChar w:fldCharType="end"/>
      </w:r>
    </w:p>
    <w:p>
      <w:pPr>
        <w:pStyle w:val="ChapterStart"/>
        <w:rPr/>
      </w:pPr>
      <w:r>
        <w:rPr/>
        <w:t>Chapter 7</w:t>
      </w:r>
    </w:p>
    <w:p>
      <w:pPr>
        <w:pStyle w:val="ChapterTitle"/>
        <w:rPr/>
      </w:pPr>
      <w:ins w:id="0" w:author="Carol Nichols" w:date="2017-06-01T11:28:00Z">
        <w:r>
          <w:rPr/>
          <w:t xml:space="preserve">Using </w:t>
        </w:r>
      </w:ins>
      <w:commentRangeStart w:id="0"/>
      <w:r>
        <w:rPr/>
        <w:t>Modules</w:t>
      </w:r>
      <w:ins w:id="1" w:author="Carol Nichols" w:date="2017-06-01T11:28:00Z">
        <w:r>
          <w:rPr/>
          <w:t xml:space="preserve"> to Reuse and Organize Code</w:t>
        </w:r>
      </w:ins>
      <w:r>
        <w:rPr/>
      </w:r>
      <w:commentRangeEnd w:id="0"/>
      <w:r>
        <w:commentReference w:id="0"/>
      </w:r>
      <w:r>
        <w:rPr/>
        <w:commentReference w:id="1"/>
      </w:r>
    </w:p>
    <w:p>
      <w:pPr>
        <w:pStyle w:val="1stPara"/>
        <w:pPrChange w:id="0" w:author="AnneMarieW" w:date="2017-03-31T14:04:00Z"/>
        <w:rPr/>
      </w:pPr>
      <w:r>
        <w:rPr>
          <w:rFonts w:eastAsia="Microsoft YaHei"/>
        </w:rPr>
        <w:t xml:space="preserve">When you start writing programs in Rust, your code might live solely in the </w:t>
      </w:r>
      <w:r>
        <w:rPr>
          <w:rStyle w:val="Literal"/>
        </w:rPr>
        <w:t>main</w:t>
      </w:r>
      <w:r>
        <w:rPr>
          <w:rFonts w:eastAsia="Microsoft YaHei"/>
        </w:rPr>
        <w:t xml:space="preserve"> function. As your code grows, you’ll eventually move functionality </w:t>
      </w:r>
      <w:del w:id="2" w:author="AnneMarieW" w:date="2017-03-30T13:28:00Z">
        <w:r>
          <w:rPr>
            <w:rFonts w:eastAsia="Microsoft YaHei"/>
          </w:rPr>
          <w:delText xml:space="preserve">out </w:delText>
        </w:r>
      </w:del>
      <w:r>
        <w:rPr>
          <w:rFonts w:eastAsia="Microsoft YaHei"/>
        </w:rPr>
        <w:t>into other functions</w:t>
      </w:r>
      <w:del w:id="3" w:author="AnneMarieW" w:date="2017-03-30T13:28:00Z">
        <w:r>
          <w:rPr>
            <w:rFonts w:eastAsia="Microsoft YaHei"/>
          </w:rPr>
          <w:delText>, both</w:delText>
        </w:r>
      </w:del>
      <w:r>
        <w:rPr>
          <w:rFonts w:eastAsia="Microsoft YaHei"/>
        </w:rPr>
        <w:t xml:space="preserve"> for re</w:t>
      </w:r>
      <w:del w:id="4" w:author="AnneMarieW" w:date="2017-03-30T13:28:00Z">
        <w:r>
          <w:rPr>
            <w:rFonts w:eastAsia="Microsoft YaHei"/>
          </w:rPr>
          <w:delText>-</w:delText>
        </w:r>
      </w:del>
      <w:r>
        <w:rPr>
          <w:rFonts w:eastAsia="Microsoft YaHei"/>
        </w:rPr>
        <w:t>use and</w:t>
      </w:r>
      <w:del w:id="5" w:author="AnneMarieW" w:date="2017-03-30T13:28:00Z">
        <w:r>
          <w:rPr>
            <w:rFonts w:eastAsia="Microsoft YaHei"/>
          </w:rPr>
          <w:delText xml:space="preserve"> for</w:delText>
        </w:r>
      </w:del>
      <w:r>
        <w:rPr>
          <w:rFonts w:eastAsia="Microsoft YaHei"/>
        </w:rPr>
        <w:t xml:space="preserve"> better organization. By splitting your code </w:t>
      </w:r>
      <w:del w:id="6" w:author="AnneMarieW" w:date="2017-03-30T13:28:00Z">
        <w:r>
          <w:rPr>
            <w:rFonts w:eastAsia="Microsoft YaHei"/>
          </w:rPr>
          <w:delText xml:space="preserve">up </w:delText>
        </w:r>
      </w:del>
      <w:r>
        <w:rPr>
          <w:rFonts w:eastAsia="Microsoft YaHei"/>
        </w:rPr>
        <w:t xml:space="preserve">into smaller chunks, each chunk is easier to understand on its own. But what happens if you </w:t>
      </w:r>
      <w:del w:id="7" w:author="AnneMarieW" w:date="2017-03-30T13:29:00Z">
        <w:r>
          <w:rPr>
            <w:rFonts w:eastAsia="Microsoft YaHei"/>
          </w:rPr>
          <w:delText xml:space="preserve">find yourself with </w:delText>
        </w:r>
      </w:del>
      <w:r>
        <w:rPr>
          <w:rFonts w:eastAsia="Microsoft YaHei"/>
        </w:rPr>
        <w:t xml:space="preserve">have too many functions? Rust has a module system that </w:t>
      </w:r>
      <w:del w:id="8" w:author="Carol Nichols" w:date="2017-06-06T13:18:00Z">
        <w:r>
          <w:rPr>
            <w:rFonts w:eastAsia="Microsoft YaHei"/>
          </w:rPr>
          <w:delText>handles</w:delText>
        </w:r>
      </w:del>
      <w:del w:id="9" w:author="Carol Nichols" w:date="2017-06-06T13:09:00Z">
        <w:r>
          <w:rPr>
            <w:rFonts w:eastAsia="Microsoft YaHei"/>
          </w:rPr>
          <w:delText>enables</w:delText>
        </w:r>
      </w:del>
      <w:del w:id="10" w:author="Carol Nichols" w:date="2017-06-06T13:18:00Z">
        <w:r>
          <w:rPr>
            <w:rFonts w:eastAsia="Microsoft YaHei"/>
          </w:rPr>
          <w:delText xml:space="preserve"> </w:delText>
        </w:r>
      </w:del>
      <w:del w:id="11" w:author="Carol Nichols" w:date="2017-06-06T13:09:00Z">
        <w:r>
          <w:rPr>
            <w:rFonts w:eastAsia="Microsoft YaHei"/>
          </w:rPr>
          <w:delText xml:space="preserve">the </w:delText>
        </w:r>
      </w:del>
      <w:del w:id="12" w:author="Carol Nichols" w:date="2017-06-06T13:18:00Z">
        <w:r>
          <w:rPr>
            <w:rFonts w:eastAsia="Microsoft YaHei"/>
          </w:rPr>
          <w:delText>the problem of wanting to re-use</w:delText>
        </w:r>
      </w:del>
      <w:del w:id="13" w:author="Carol Nichols" w:date="2017-06-06T13:09:00Z">
        <w:r>
          <w:rPr>
            <w:rFonts w:eastAsia="Microsoft YaHei"/>
          </w:rPr>
          <w:delText>ingnge of</w:delText>
        </w:r>
      </w:del>
      <w:del w:id="14" w:author="Carol Nichols" w:date="2017-06-06T13:18:00Z">
        <w:r>
          <w:rPr>
            <w:rFonts w:eastAsia="Microsoft YaHei"/>
          </w:rPr>
          <w:delText xml:space="preserve"> code while keeping your code</w:delText>
        </w:r>
      </w:del>
      <w:del w:id="15" w:author="Carol Nichols" w:date="2017-06-06T13:10:00Z">
        <w:r>
          <w:rPr>
            <w:rFonts w:eastAsia="Microsoft YaHei"/>
          </w:rPr>
          <w:delText>in an</w:delText>
        </w:r>
      </w:del>
      <w:del w:id="16" w:author="Carol Nichols" w:date="2017-06-06T13:18:00Z">
        <w:r>
          <w:rPr>
            <w:rFonts w:eastAsia="Microsoft YaHei"/>
          </w:rPr>
          <w:delText xml:space="preserve"> organized</w:delText>
        </w:r>
      </w:del>
      <w:del w:id="17" w:author="Carol Nichols" w:date="2017-06-06T13:10:00Z">
        <w:r>
          <w:rPr>
            <w:rFonts w:eastAsia="Microsoft YaHei"/>
          </w:rPr>
          <w:delText xml:space="preserve"> fashion</w:delText>
        </w:r>
      </w:del>
      <w:del w:id="18" w:author="Carol Nichols" w:date="2017-06-06T13:18:00Z">
        <w:r>
          <w:rPr>
            <w:rFonts w:eastAsia="Microsoft YaHei"/>
          </w:rPr>
          <w:delText>.</w:delText>
        </w:r>
      </w:del>
      <w:ins w:id="19" w:author="Carol Nichols" w:date="2017-06-06T13:18:00Z">
        <w:r>
          <w:rPr>
            <w:rFonts w:eastAsia="Microsoft YaHei"/>
          </w:rPr>
          <w:t>enables the reuse of code in an organized fashion.</w:t>
        </w:r>
      </w:ins>
    </w:p>
    <w:p>
      <w:pPr>
        <w:pStyle w:val="Body"/>
        <w:rPr>
          <w:rFonts w:eastAsia="Microsoft YaHei"/>
        </w:rPr>
      </w:pPr>
      <w:r>
        <w:rPr>
          <w:rFonts w:eastAsia="Microsoft YaHei"/>
        </w:rPr>
        <w:t>In the same way that you extract lines of code into a function, you can extract functions (and other code</w:t>
      </w:r>
      <w:ins w:id="20" w:author="AnneMarieW" w:date="2017-03-30T13:29:00Z">
        <w:r>
          <w:rPr>
            <w:rFonts w:eastAsia="Microsoft YaHei"/>
          </w:rPr>
          <w:t>,</w:t>
        </w:r>
      </w:ins>
      <w:r>
        <w:rPr>
          <w:rFonts w:eastAsia="Microsoft YaHei"/>
        </w:rPr>
        <w:t xml:space="preserve"> like structs and enums</w:t>
      </w:r>
      <w:del w:id="21" w:author="AnneMarieW" w:date="2017-03-30T13:29:00Z">
        <w:r>
          <w:rPr>
            <w:rFonts w:eastAsia="Microsoft YaHei"/>
          </w:rPr>
          <w:delText xml:space="preserve"> too</w:delText>
        </w:r>
      </w:del>
      <w:r>
        <w:rPr>
          <w:rFonts w:eastAsia="Microsoft YaHei"/>
        </w:rPr>
        <w:t xml:space="preserve">) into different modules. A </w:t>
      </w:r>
      <w:r>
        <w:rPr>
          <w:rStyle w:val="EmphasisItalic"/>
          <w:rFonts w:eastAsia="Microsoft YaHei"/>
        </w:rPr>
        <w:t>module</w:t>
      </w:r>
      <w:r>
        <w:rPr>
          <w:rFonts w:eastAsia="Microsoft YaHei"/>
        </w:rPr>
        <w:t xml:space="preserve"> is a namespace that contains definitions of functions or types, and you can choose whether those definitions are visible outside their module (public) or not (private). Here’s an overview of how modules work:</w:t>
      </w:r>
    </w:p>
    <w:p>
      <w:pPr>
        <w:pStyle w:val="BulletA"/>
        <w:rPr/>
      </w:pPr>
      <w:del w:id="22" w:author="Carol Nichols" w:date="2017-06-06T12:58:00Z">
        <w:r>
          <w:rPr>
            <w:rFonts w:eastAsia="Microsoft YaHei"/>
          </w:rPr>
          <w:delText xml:space="preserve">You declare a new module </w:delText>
        </w:r>
      </w:del>
      <w:del w:id="23" w:author="AnneMarieW" w:date="2017-03-30T13:30:00Z">
        <w:r>
          <w:rPr>
            <w:rFonts w:eastAsia="Microsoft YaHei"/>
          </w:rPr>
          <w:delText>with</w:delText>
        </w:r>
      </w:del>
      <w:del w:id="24" w:author="Carol Nichols" w:date="2017-06-06T12:58:00Z">
        <w:r>
          <w:rPr>
            <w:rFonts w:eastAsia="Microsoft YaHei"/>
          </w:rPr>
          <w:delText>using t</w:delText>
        </w:r>
      </w:del>
      <w:ins w:id="25" w:author="Carol Nichols" w:date="2017-06-06T12:58:00Z">
        <w:r>
          <w:rPr>
            <w:rFonts w:eastAsia="Microsoft YaHei"/>
          </w:rPr>
          <w:t>T</w:t>
        </w:r>
      </w:ins>
      <w:r>
        <w:rPr>
          <w:rFonts w:eastAsia="Microsoft YaHei"/>
        </w:rPr>
        <w:t xml:space="preserve">he </w:t>
      </w:r>
      <w:del w:id="26" w:author="Carol Nichols" w:date="2017-06-06T12:58:00Z">
        <w:r>
          <w:rPr>
            <w:rFonts w:eastAsia="Microsoft YaHei"/>
          </w:rPr>
          <w:delText xml:space="preserve">keyword </w:delText>
        </w:r>
      </w:del>
      <w:r>
        <w:rPr>
          <w:rStyle w:val="Literal"/>
        </w:rPr>
        <w:t>mod</w:t>
      </w:r>
      <w:ins w:id="27" w:author="Carol Nichols" w:date="2017-06-06T12:58:00Z">
        <w:r>
          <w:rPr/>
          <w:t xml:space="preserve"> </w:t>
        </w:r>
      </w:ins>
      <w:ins w:id="28" w:author="Carol Nichols" w:date="2017-06-06T12:58:00Z">
        <w:r>
          <w:rPr>
            <w:rFonts w:eastAsia="Microsoft YaHei"/>
          </w:rPr>
          <w:t>keyword declares a new module</w:t>
        </w:r>
      </w:ins>
      <w:ins w:id="29" w:author="AnneMarieW" w:date="2017-03-30T13:30:00Z">
        <w:r>
          <w:rPr>
            <w:rFonts w:eastAsia="Microsoft YaHei"/>
          </w:rPr>
          <w:t>.</w:t>
        </w:r>
      </w:ins>
      <w:ins w:id="30" w:author="Carol Nichols" w:date="2017-06-06T12:58:00Z">
        <w:r>
          <w:rPr>
            <w:rFonts w:eastAsia="Microsoft YaHei"/>
          </w:rPr>
          <w:t xml:space="preserve"> Code within the module appears either immediately following this declaration within curly braces or in </w:t>
        </w:r>
      </w:ins>
      <w:ins w:id="31" w:author="Carol Nichols" w:date="2017-06-06T12:59:00Z">
        <w:r>
          <w:rPr>
            <w:rFonts w:eastAsia="Microsoft YaHei"/>
          </w:rPr>
          <w:t>another file.</w:t>
        </w:r>
      </w:ins>
    </w:p>
    <w:p>
      <w:pPr>
        <w:pStyle w:val="BulletB"/>
        <w:rPr/>
      </w:pPr>
      <w:r>
        <w:rPr>
          <w:rFonts w:eastAsia="Microsoft YaHei"/>
        </w:rPr>
        <w:t xml:space="preserve">By default, </w:t>
      </w:r>
      <w:del w:id="32" w:author="Carol Nichols" w:date="2017-06-01T11:31:00Z">
        <w:r>
          <w:rPr>
            <w:rFonts w:eastAsia="Microsoft YaHei"/>
          </w:rPr>
          <w:delText>everything</w:delText>
        </w:r>
      </w:del>
      <w:r>
        <w:rPr>
          <w:rFonts w:eastAsia="Microsoft YaHei"/>
        </w:rPr>
        <w:commentReference w:id="2"/>
      </w:r>
      <w:r>
        <w:rPr>
          <w:rFonts w:eastAsia="Microsoft YaHei"/>
        </w:rPr>
        <w:commentReference w:id="3"/>
      </w:r>
      <w:ins w:id="33" w:author="Carol Nichols" w:date="2017-06-01T11:31:00Z">
        <w:r>
          <w:rPr>
            <w:rFonts w:eastAsia="Microsoft YaHei"/>
          </w:rPr>
          <w:t>functions, types, constants, and modules are</w:t>
        </w:r>
      </w:ins>
      <w:del w:id="34" w:author="Carol Nichols" w:date="2017-06-01T11:31:00Z">
        <w:r>
          <w:rPr>
            <w:rFonts w:eastAsia="Microsoft YaHei"/>
          </w:rPr>
          <w:delText xml:space="preserve"> is set as</w:delText>
        </w:r>
      </w:del>
      <w:r>
        <w:rPr>
          <w:rFonts w:eastAsia="Microsoft YaHei"/>
        </w:rPr>
        <w:t xml:space="preserve"> private</w:t>
      </w:r>
      <w:del w:id="35" w:author="Carol Nichols" w:date="2017-06-01T11:31:00Z">
        <w:r>
          <w:rPr>
            <w:rFonts w:eastAsia="Microsoft YaHei"/>
          </w:rPr>
          <w:delText xml:space="preserve"> (including modules)</w:delText>
        </w:r>
      </w:del>
      <w:r>
        <w:rPr>
          <w:rFonts w:eastAsia="Microsoft YaHei"/>
        </w:rPr>
        <w:t xml:space="preserve">. </w:t>
      </w:r>
      <w:del w:id="36" w:author="Carol Nichols" w:date="2017-06-06T12:59:00Z">
        <w:r>
          <w:rPr>
            <w:rFonts w:eastAsia="Microsoft YaHei"/>
          </w:rPr>
          <w:delText>You can use t</w:delText>
        </w:r>
      </w:del>
      <w:ins w:id="37" w:author="Carol Nichols" w:date="2017-06-06T12:59:00Z">
        <w:r>
          <w:rPr>
            <w:rFonts w:eastAsia="Microsoft YaHei"/>
          </w:rPr>
          <w:t>T</w:t>
        </w:r>
      </w:ins>
      <w:r>
        <w:rPr>
          <w:rFonts w:eastAsia="Microsoft YaHei"/>
        </w:rPr>
        <w:t xml:space="preserve">he </w:t>
      </w:r>
      <w:r>
        <w:rPr>
          <w:rStyle w:val="Literal"/>
        </w:rPr>
        <w:t>pub</w:t>
      </w:r>
      <w:r>
        <w:rPr>
          <w:rFonts w:eastAsia="Microsoft YaHei"/>
        </w:rPr>
        <w:t xml:space="preserve"> keyword </w:t>
      </w:r>
      <w:del w:id="38" w:author="Carol Nichols" w:date="2017-06-06T12:59:00Z">
        <w:r>
          <w:rPr>
            <w:rFonts w:eastAsia="Microsoft YaHei"/>
          </w:rPr>
          <w:delText>to</w:delText>
        </w:r>
      </w:del>
      <w:ins w:id="39" w:author="Carol Nichols" w:date="2017-06-06T12:59:00Z">
        <w:r>
          <w:rPr>
            <w:rFonts w:eastAsia="Microsoft YaHei"/>
          </w:rPr>
          <w:t>makes</w:t>
        </w:r>
      </w:ins>
      <w:del w:id="40" w:author="Carol Nichols" w:date="2017-06-06T12:59:00Z">
        <w:r>
          <w:rPr>
            <w:rFonts w:eastAsia="Microsoft YaHei"/>
          </w:rPr>
          <w:delText xml:space="preserve"> make</w:delText>
        </w:r>
      </w:del>
      <w:r>
        <w:rPr>
          <w:rFonts w:eastAsia="Microsoft YaHei"/>
        </w:rPr>
        <w:t xml:space="preserve"> a</w:t>
      </w:r>
      <w:del w:id="41" w:author="Carol Nichols" w:date="2017-06-01T11:32:00Z">
        <w:r>
          <w:rPr>
            <w:rFonts w:eastAsia="Microsoft YaHei"/>
          </w:rPr>
          <w:delText xml:space="preserve"> module</w:delText>
        </w:r>
      </w:del>
      <w:ins w:id="42" w:author="Carol Nichols" w:date="2017-06-01T11:32:00Z">
        <w:r>
          <w:rPr>
            <w:rFonts w:eastAsia="Microsoft YaHei"/>
          </w:rPr>
          <w:t>n item</w:t>
        </w:r>
      </w:ins>
      <w:r>
        <w:rPr>
          <w:rFonts w:eastAsia="Microsoft YaHei"/>
        </w:rPr>
        <w:t xml:space="preserve"> public and therefore visible outside </w:t>
      </w:r>
      <w:del w:id="43" w:author="AnneMarieW" w:date="2017-03-30T13:31:00Z">
        <w:r>
          <w:rPr>
            <w:rFonts w:eastAsia="Microsoft YaHei"/>
          </w:rPr>
          <w:delText xml:space="preserve">of </w:delText>
        </w:r>
      </w:del>
      <w:r>
        <w:rPr>
          <w:rFonts w:eastAsia="Microsoft YaHei"/>
        </w:rPr>
        <w:t>its namespace.</w:t>
      </w:r>
    </w:p>
    <w:p>
      <w:pPr>
        <w:pStyle w:val="BulletC"/>
        <w:rPr/>
      </w:pPr>
      <w:r>
        <w:rPr>
          <w:rFonts w:eastAsia="Microsoft YaHei"/>
        </w:rPr>
        <w:t xml:space="preserve">The </w:t>
      </w:r>
      <w:r>
        <w:rPr>
          <w:rStyle w:val="Literal"/>
        </w:rPr>
        <w:t>use</w:t>
      </w:r>
      <w:r>
        <w:rPr>
          <w:rFonts w:eastAsia="Microsoft YaHei"/>
        </w:rPr>
        <w:t xml:space="preserve"> keyword </w:t>
      </w:r>
      <w:del w:id="44" w:author="Carol Nichols" w:date="2017-06-06T12:59:00Z">
        <w:r>
          <w:rPr>
            <w:rFonts w:eastAsia="Microsoft YaHei"/>
          </w:rPr>
          <w:delText xml:space="preserve">allows you to </w:delText>
        </w:r>
      </w:del>
      <w:r>
        <w:rPr>
          <w:rFonts w:eastAsia="Microsoft YaHei"/>
        </w:rPr>
        <w:t>bring</w:t>
      </w:r>
      <w:ins w:id="45" w:author="Carol Nichols" w:date="2017-06-06T12:59:00Z">
        <w:r>
          <w:rPr>
            <w:rFonts w:eastAsia="Microsoft YaHei"/>
          </w:rPr>
          <w:t>s</w:t>
        </w:r>
      </w:ins>
      <w:r>
        <w:rPr>
          <w:rFonts w:eastAsia="Microsoft YaHei"/>
        </w:rPr>
        <w:t xml:space="preserve"> modules, or the definitions inside modules, into scope so </w:t>
      </w:r>
      <w:del w:id="46" w:author="AnneMarieW" w:date="2017-03-30T13:31:00Z">
        <w:r>
          <w:rPr>
            <w:rFonts w:eastAsia="Microsoft YaHei"/>
          </w:rPr>
          <w:delText xml:space="preserve">that </w:delText>
        </w:r>
      </w:del>
      <w:r>
        <w:rPr>
          <w:rFonts w:eastAsia="Microsoft YaHei"/>
        </w:rPr>
        <w:t>it’s easier to refer to them.</w:t>
      </w:r>
    </w:p>
    <w:p>
      <w:pPr>
        <w:pStyle w:val="Body"/>
        <w:rPr>
          <w:rFonts w:eastAsia="Microsoft YaHei"/>
        </w:rPr>
      </w:pPr>
      <w:r>
        <w:rPr>
          <w:rFonts w:eastAsia="Microsoft YaHei"/>
        </w:rPr>
        <w:t xml:space="preserve">We’ll </w:t>
      </w:r>
      <w:del w:id="47" w:author="AnneMarieW" w:date="2017-03-30T13:32:00Z">
        <w:r>
          <w:rPr>
            <w:rFonts w:eastAsia="Microsoft YaHei"/>
          </w:rPr>
          <w:delText xml:space="preserve">take a </w:delText>
        </w:r>
      </w:del>
      <w:r>
        <w:rPr>
          <w:rFonts w:eastAsia="Microsoft YaHei"/>
        </w:rPr>
        <w:t xml:space="preserve">look at each of these parts </w:t>
      </w:r>
      <w:del w:id="48" w:author="AnneMarieW" w:date="2017-03-30T13:32:00Z">
        <w:r>
          <w:rPr>
            <w:rFonts w:eastAsia="Microsoft YaHei"/>
          </w:rPr>
          <w:delText>and</w:delText>
        </w:r>
      </w:del>
      <w:ins w:id="49" w:author="AnneMarieW" w:date="2017-03-30T13:32:00Z">
        <w:r>
          <w:rPr>
            <w:rFonts w:eastAsia="Microsoft YaHei"/>
          </w:rPr>
          <w:t>to</w:t>
        </w:r>
      </w:ins>
      <w:r>
        <w:rPr>
          <w:rFonts w:eastAsia="Microsoft YaHei"/>
        </w:rPr>
        <w:t xml:space="preserve"> see how they fit into the whole.</w:t>
      </w:r>
    </w:p>
    <w:p>
      <w:pPr>
        <w:pStyle w:val="HeadA"/>
        <w:rPr>
          <w:sz w:val="36"/>
          <w:szCs w:val="36"/>
        </w:rPr>
      </w:pPr>
      <w:bookmarkStart w:id="0" w:name="_Toc478551195"/>
      <w:bookmarkStart w:id="1" w:name="`mod`-and-the-filesystem"/>
      <w:bookmarkStart w:id="2" w:name="__RefHeading___Toc8713_1631704520"/>
      <w:bookmarkEnd w:id="1"/>
      <w:bookmarkEnd w:id="2"/>
      <w:r>
        <w:rPr>
          <w:rStyle w:val="Literal"/>
          <w:rPrChange w:id="0" w:author="Carol Nichols" w:date="2017-06-01T11:33:00Z"/>
        </w:rPr>
        <w:t>mod</w:t>
      </w:r>
      <w:bookmarkEnd w:id="0"/>
      <w:r>
        <w:rPr/>
        <w:t xml:space="preserve"> and the Filesystem</w:t>
      </w:r>
    </w:p>
    <w:p>
      <w:pPr>
        <w:pStyle w:val="BodyFirst"/>
        <w:rPr/>
      </w:pPr>
      <w:r>
        <w:rPr>
          <w:rFonts w:eastAsia="Microsoft YaHei"/>
        </w:rPr>
        <w:t>We’ll start our module example by making a new project with Cargo, but instead of creating a binary crate, we’</w:t>
      </w:r>
      <w:del w:id="51" w:author="AnneMarieW" w:date="2017-03-30T13:32:00Z">
        <w:r>
          <w:rPr>
            <w:rFonts w:eastAsia="Microsoft YaHei"/>
          </w:rPr>
          <w:delText>re going to</w:delText>
        </w:r>
      </w:del>
      <w:ins w:id="52" w:author="AnneMarieW" w:date="2017-03-30T13:32:00Z">
        <w:r>
          <w:rPr>
            <w:rFonts w:eastAsia="Microsoft YaHei"/>
          </w:rPr>
          <w:t>ll</w:t>
        </w:r>
      </w:ins>
      <w:r>
        <w:rPr>
          <w:rFonts w:eastAsia="Microsoft YaHei"/>
        </w:rPr>
        <w:t xml:space="preserve"> make a library crate: a project that other people can pull into their projects as a dependency. </w:t>
      </w:r>
      <w:del w:id="53" w:author="AnneMarieW" w:date="2017-03-30T13:32:00Z">
        <w:r>
          <w:rPr>
            <w:rFonts w:eastAsia="Microsoft YaHei"/>
          </w:rPr>
          <w:delText>We</w:delText>
        </w:r>
      </w:del>
      <w:del w:id="54" w:author="Carol Nichols" w:date="2017-06-01T11:36:00Z">
        <w:r>
          <w:rPr>
            <w:rFonts w:eastAsia="Microsoft YaHei"/>
          </w:rPr>
          <w:delText>You saw this with t</w:delText>
        </w:r>
      </w:del>
      <w:ins w:id="55" w:author="Carol Nichols" w:date="2017-06-01T11:36:00Z">
        <w:r>
          <w:rPr>
            <w:rFonts w:eastAsia="Microsoft YaHei"/>
          </w:rPr>
          <w:t>For example, t</w:t>
        </w:r>
      </w:ins>
      <w:r>
        <w:rPr>
          <w:rFonts w:eastAsia="Microsoft YaHei"/>
        </w:rPr>
        <w:t xml:space="preserve">he </w:t>
      </w:r>
      <w:r>
        <w:rPr>
          <w:rStyle w:val="Literal"/>
        </w:rPr>
        <w:t>rand</w:t>
      </w:r>
      <w:r>
        <w:rPr>
          <w:rFonts w:eastAsia="Microsoft YaHei"/>
        </w:rPr>
        <w:t xml:space="preserve"> crate in Chapter 2</w:t>
      </w:r>
      <w:ins w:id="56" w:author="Carol Nichols" w:date="2017-06-01T11:36:00Z">
        <w:r>
          <w:rPr>
            <w:rFonts w:eastAsia="Microsoft YaHei"/>
          </w:rPr>
          <w:t xml:space="preserve"> is a library crate that we used as a dependency in the guessing game project</w:t>
        </w:r>
      </w:ins>
      <w:r>
        <w:rPr>
          <w:rFonts w:eastAsia="Microsoft YaHei"/>
        </w:rPr>
        <w:t>.</w:t>
      </w:r>
    </w:p>
    <w:p>
      <w:pPr>
        <w:pStyle w:val="ProductionDirective"/>
        <w:rPr/>
      </w:pPr>
      <w:ins w:id="57" w:author="Carol Nichols" w:date="2017-06-01T11:41:00Z">
        <w:bookmarkStart w:id="3" w:name="__DdeLink__2275_1631704520"/>
        <w:bookmarkEnd w:id="3"/>
        <w:r>
          <w:rPr>
            <w:rFonts w:eastAsia="Microsoft YaHei"/>
          </w:rPr>
          <w:t>Prod: Check xref</w:t>
        </w:r>
      </w:ins>
    </w:p>
    <w:p>
      <w:pPr>
        <w:pStyle w:val="Body"/>
        <w:rPr/>
      </w:pPr>
      <w:r>
        <w:rPr>
          <w:rFonts w:eastAsia="Microsoft YaHei"/>
        </w:rPr>
        <w:t>We’ll create a skeleton of a library that provides some general networking functionality; we’</w:t>
      </w:r>
      <w:del w:id="58" w:author="AnneMarieW" w:date="2017-03-30T13:33:00Z">
        <w:r>
          <w:rPr>
            <w:rFonts w:eastAsia="Microsoft YaHei"/>
          </w:rPr>
          <w:delText>re going to</w:delText>
        </w:r>
      </w:del>
      <w:ins w:id="59" w:author="AnneMarieW" w:date="2017-03-30T13:33:00Z">
        <w:r>
          <w:rPr>
            <w:rFonts w:eastAsia="Microsoft YaHei"/>
          </w:rPr>
          <w:t>ll</w:t>
        </w:r>
      </w:ins>
      <w:r>
        <w:rPr>
          <w:rFonts w:eastAsia="Microsoft YaHei"/>
        </w:rPr>
        <w:t xml:space="preserve"> concentrate on the organization of the modules and functions</w:t>
      </w:r>
      <w:del w:id="60" w:author="AnneMarieW" w:date="2017-03-30T13:33:00Z">
        <w:r>
          <w:rPr>
            <w:rFonts w:eastAsia="Microsoft YaHei"/>
          </w:rPr>
          <w:delText>,</w:delText>
        </w:r>
      </w:del>
      <w:r>
        <w:rPr>
          <w:rFonts w:eastAsia="Microsoft YaHei"/>
        </w:rPr>
        <w:t xml:space="preserve"> but </w:t>
      </w:r>
      <w:del w:id="61" w:author="janelle" w:date="2017-05-16T12:40:00Z">
        <w:r>
          <w:rPr>
            <w:rFonts w:eastAsia="Microsoft YaHei"/>
          </w:rPr>
          <w:delText xml:space="preserve">not </w:delText>
        </w:r>
      </w:del>
      <w:ins w:id="62" w:author="janelle" w:date="2017-05-16T12:40:00Z">
        <w:r>
          <w:rPr>
            <w:rFonts w:eastAsia="Microsoft YaHei"/>
          </w:rPr>
          <w:t xml:space="preserve">we won’t </w:t>
        </w:r>
      </w:ins>
      <w:r>
        <w:rPr>
          <w:rFonts w:eastAsia="Microsoft YaHei"/>
        </w:rPr>
        <w:t xml:space="preserve">worry about what code goes in the function bodies. We’ll call our library </w:t>
      </w:r>
      <w:r>
        <w:rPr>
          <w:rStyle w:val="Literal"/>
        </w:rPr>
        <w:t>communicator</w:t>
      </w:r>
      <w:r>
        <w:rPr>
          <w:rFonts w:eastAsia="Microsoft YaHei"/>
        </w:rPr>
        <w:t xml:space="preserve">. By default, </w:t>
      </w:r>
      <w:ins w:id="63" w:author="AnneMarieW" w:date="2017-03-30T13:33:00Z">
        <w:r>
          <w:rPr>
            <w:rFonts w:eastAsia="Microsoft YaHei"/>
          </w:rPr>
          <w:t>C</w:t>
        </w:r>
      </w:ins>
      <w:del w:id="64" w:author="AnneMarieW" w:date="2017-03-30T13:33:00Z">
        <w:r>
          <w:rPr>
            <w:rFonts w:eastAsia="Microsoft YaHei"/>
          </w:rPr>
          <w:delText>c</w:delText>
        </w:r>
      </w:del>
      <w:r>
        <w:rPr>
          <w:rFonts w:eastAsia="Microsoft YaHei"/>
        </w:rPr>
        <w:t>argo will create a library unless another type of project is specified</w:t>
      </w:r>
      <w:ins w:id="65" w:author="AnneMarieW" w:date="2017-03-30T13:34:00Z">
        <w:r>
          <w:rPr>
            <w:rFonts w:eastAsia="Microsoft YaHei"/>
          </w:rPr>
          <w:t>:</w:t>
        </w:r>
      </w:ins>
      <w:del w:id="66" w:author="AnneMarieW" w:date="2017-03-30T13:34:00Z">
        <w:r>
          <w:rPr>
            <w:rFonts w:eastAsia="Microsoft YaHei"/>
          </w:rPr>
          <w:delText>, so</w:delText>
        </w:r>
      </w:del>
      <w:r>
        <w:rPr>
          <w:rFonts w:eastAsia="Microsoft YaHei"/>
        </w:rPr>
        <w:t xml:space="preserve"> if we </w:t>
      </w:r>
      <w:ins w:id="67" w:author="AnneMarieW" w:date="2017-03-30T13:34:00Z">
        <w:r>
          <w:rPr>
            <w:rFonts w:eastAsia="Microsoft YaHei"/>
          </w:rPr>
          <w:t xml:space="preserve">omit </w:t>
        </w:r>
      </w:ins>
      <w:del w:id="68" w:author="AnneMarieW" w:date="2017-03-30T13:34:00Z">
        <w:r>
          <w:rPr>
            <w:rFonts w:eastAsia="Microsoft YaHei"/>
          </w:rPr>
          <w:delText xml:space="preserve">leave off </w:delText>
        </w:r>
      </w:del>
      <w:r>
        <w:rPr>
          <w:rFonts w:eastAsia="Microsoft YaHei"/>
        </w:rPr>
        <w:t xml:space="preserve">the </w:t>
      </w:r>
      <w:r>
        <w:rPr>
          <w:rStyle w:val="Literal"/>
        </w:rPr>
        <w:t>--bin</w:t>
      </w:r>
      <w:r>
        <w:rPr>
          <w:rFonts w:eastAsia="Microsoft YaHei"/>
        </w:rPr>
        <w:t xml:space="preserve"> option that </w:t>
      </w:r>
      <w:commentRangeStart w:id="4"/>
      <w:r>
        <w:rPr>
          <w:rFonts w:eastAsia="Microsoft YaHei"/>
        </w:rPr>
        <w:t xml:space="preserve">we’ve been using </w:t>
      </w:r>
      <w:del w:id="69" w:author="Carol Nichols" w:date="2017-06-01T11:34:00Z">
        <w:r>
          <w:rPr>
            <w:rFonts w:eastAsia="Microsoft YaHei"/>
          </w:rPr>
          <w:delText>so far</w:delText>
        </w:r>
      </w:del>
      <w:ins w:id="70" w:author="Carol Nichols" w:date="2017-06-01T11:34:00Z">
        <w:r>
          <w:rPr>
            <w:rFonts w:eastAsia="Microsoft YaHei"/>
          </w:rPr>
          <w:t>in all of the chapters</w:t>
        </w:r>
      </w:ins>
      <w:ins w:id="71" w:author="Carol Nichols" w:date="2017-06-01T11:35:00Z">
        <w:r>
          <w:rPr>
            <w:rFonts w:eastAsia="Microsoft YaHei"/>
          </w:rPr>
          <w:t xml:space="preserve"> preceding this one</w:t>
        </w:r>
      </w:ins>
      <w:r>
        <w:rPr>
          <w:rFonts w:eastAsia="Microsoft YaHei"/>
        </w:rPr>
      </w:r>
      <w:commentRangeEnd w:id="4"/>
      <w:r>
        <w:commentReference w:id="4"/>
      </w:r>
      <w:r>
        <w:rPr>
          <w:rFonts w:eastAsia="Microsoft YaHei"/>
        </w:rPr>
        <w:commentReference w:id="5"/>
      </w:r>
      <w:ins w:id="72" w:author="AnneMarieW" w:date="2017-03-30T13:34:00Z">
        <w:r>
          <w:rPr>
            <w:rFonts w:eastAsia="Microsoft YaHei"/>
          </w:rPr>
          <w:t>,</w:t>
        </w:r>
      </w:ins>
      <w:r>
        <w:rPr>
          <w:rFonts w:eastAsia="Microsoft YaHei"/>
        </w:rPr>
        <w:t xml:space="preserve"> our project will be a library:</w:t>
      </w:r>
    </w:p>
    <w:p>
      <w:pPr>
        <w:pStyle w:val="CodeA"/>
        <w:rPr/>
      </w:pPr>
      <w:r>
        <w:rPr/>
        <w:t>$ cargo new communicator</w:t>
      </w:r>
    </w:p>
    <w:p>
      <w:pPr>
        <w:pStyle w:val="CodeC"/>
        <w:rPr/>
      </w:pPr>
      <w:r>
        <w:rPr/>
        <w:t>$ cd communicator</w:t>
      </w:r>
    </w:p>
    <w:p>
      <w:pPr>
        <w:pStyle w:val="Body"/>
        <w:rPr>
          <w:rFonts w:eastAsia="Microsoft YaHei"/>
        </w:rPr>
      </w:pPr>
      <w:r>
        <w:rPr>
          <w:rFonts w:eastAsia="Microsoft YaHei"/>
        </w:rPr>
        <w:t xml:space="preserve">Notice that Cargo generated </w:t>
      </w:r>
      <w:r>
        <w:rPr>
          <w:rStyle w:val="EmphasisItalic"/>
          <w:rFonts w:eastAsia="Microsoft YaHei"/>
        </w:rPr>
        <w:t>src/lib.rs</w:t>
      </w:r>
      <w:r>
        <w:rPr>
          <w:rFonts w:eastAsia="Microsoft YaHei"/>
        </w:rPr>
        <w:t xml:space="preserve"> instead of </w:t>
      </w:r>
      <w:r>
        <w:rPr>
          <w:rStyle w:val="EmphasisItalic"/>
          <w:rFonts w:eastAsia="Microsoft YaHei"/>
        </w:rPr>
        <w:t>src/main.rs</w:t>
      </w:r>
      <w:r>
        <w:rPr>
          <w:rFonts w:eastAsia="Microsoft YaHei"/>
        </w:rPr>
        <w:t xml:space="preserve">. Inside </w:t>
      </w:r>
      <w:r>
        <w:rPr>
          <w:rStyle w:val="EmphasisItalic"/>
          <w:rFonts w:eastAsia="Microsoft YaHei"/>
        </w:rPr>
        <w:t>src/lib.rs</w:t>
      </w:r>
      <w:r>
        <w:rPr>
          <w:rFonts w:eastAsia="Microsoft YaHei"/>
        </w:rPr>
        <w:t xml:space="preserve"> we’ll find th</w:t>
      </w:r>
      <w:del w:id="73" w:author="AnneMarieW" w:date="2017-03-30T13:35:00Z">
        <w:r>
          <w:rPr>
            <w:rFonts w:eastAsia="Microsoft YaHei"/>
          </w:rPr>
          <w:delText>is</w:delText>
        </w:r>
      </w:del>
      <w:ins w:id="74" w:author="AnneMarieW" w:date="2017-03-30T13:35:00Z">
        <w:r>
          <w:rPr>
            <w:rFonts w:eastAsia="Microsoft YaHei"/>
          </w:rPr>
          <w:t>e following</w:t>
        </w:r>
      </w:ins>
      <w:r>
        <w:rPr>
          <w:rFonts w:eastAsia="Microsoft YaHei"/>
        </w:rPr>
        <w:t>:</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w:t>
      </w:r>
    </w:p>
    <w:p>
      <w:pPr>
        <w:pStyle w:val="CodeC"/>
        <w:rPr/>
      </w:pPr>
      <w:r>
        <w:rPr/>
        <w:t>}</w:t>
      </w:r>
    </w:p>
    <w:p>
      <w:pPr>
        <w:pStyle w:val="Body"/>
        <w:rPr/>
      </w:pPr>
      <w:r>
        <w:rPr>
          <w:rFonts w:eastAsia="Microsoft YaHei"/>
        </w:rPr>
        <w:t xml:space="preserve">Cargo creates an empty test to help us get our library started, rather than the “Hello, world!” binary that we get </w:t>
      </w:r>
      <w:ins w:id="75" w:author="AnneMarieW" w:date="2017-03-30T13:36:00Z">
        <w:r>
          <w:rPr>
            <w:rFonts w:eastAsia="Microsoft YaHei"/>
          </w:rPr>
          <w:t>when we use</w:t>
        </w:r>
      </w:ins>
      <w:del w:id="76" w:author="AnneMarieW" w:date="2017-03-30T13:36:00Z">
        <w:r>
          <w:rPr>
            <w:rFonts w:eastAsia="Microsoft YaHei"/>
          </w:rPr>
          <w:delText>with</w:delText>
        </w:r>
      </w:del>
      <w:r>
        <w:rPr>
          <w:rFonts w:eastAsia="Microsoft YaHei"/>
        </w:rPr>
        <w:t xml:space="preserve"> the </w:t>
      </w:r>
      <w:r>
        <w:rPr>
          <w:rStyle w:val="Literal"/>
        </w:rPr>
        <w:t>--bin</w:t>
      </w:r>
      <w:r>
        <w:rPr>
          <w:rFonts w:eastAsia="Microsoft YaHei"/>
        </w:rPr>
        <w:t xml:space="preserve"> option. We’ll look at the </w:t>
      </w:r>
      <w:r>
        <w:rPr>
          <w:rStyle w:val="Literal"/>
        </w:rPr>
        <w:t>#[]</w:t>
      </w:r>
      <w:r>
        <w:rPr>
          <w:rFonts w:eastAsia="Microsoft YaHei"/>
        </w:rPr>
        <w:t xml:space="preserve"> and </w:t>
      </w:r>
      <w:r>
        <w:rPr>
          <w:rStyle w:val="Literal"/>
        </w:rPr>
        <w:t>mod tests</w:t>
      </w:r>
      <w:r>
        <w:rPr>
          <w:rFonts w:eastAsia="Microsoft YaHei"/>
        </w:rPr>
        <w:t xml:space="preserve"> syntax</w:t>
      </w:r>
      <w:ins w:id="77" w:author="Carol Nichols" w:date="2017-06-01T11:39:00Z">
        <w:r>
          <w:rPr>
            <w:rFonts w:eastAsia="Microsoft YaHei"/>
          </w:rPr>
          <w:t xml:space="preserve"> in the “Using </w:t>
        </w:r>
      </w:ins>
      <w:ins w:id="78" w:author="Carol Nichols" w:date="2017-06-01T11:39:00Z">
        <w:r>
          <w:rPr>
            <w:rStyle w:val="Literal"/>
            <w:rFonts w:eastAsia="Microsoft YaHei"/>
          </w:rPr>
          <w:t>super</w:t>
        </w:r>
      </w:ins>
      <w:ins w:id="79" w:author="Carol Nichols" w:date="2017-06-01T11:39:00Z">
        <w:r>
          <w:rPr>
            <w:rFonts w:eastAsia="Microsoft YaHei"/>
          </w:rPr>
          <w:t xml:space="preserve"> to Access a Parent Module” section</w:t>
        </w:r>
      </w:ins>
      <w:r>
        <w:rPr>
          <w:rFonts w:eastAsia="Microsoft YaHei"/>
        </w:rPr>
        <w:t xml:space="preserve"> </w:t>
      </w:r>
      <w:del w:id="80" w:author="Carol Nichols" w:date="2017-06-01T11:40:00Z">
        <w:r>
          <w:rPr>
            <w:rFonts w:eastAsia="Microsoft YaHei"/>
          </w:rPr>
          <w:delText xml:space="preserve">a little </w:delText>
        </w:r>
      </w:del>
      <w:commentRangeStart w:id="6"/>
      <w:r>
        <w:rPr>
          <w:rFonts w:eastAsia="Microsoft YaHei"/>
        </w:rPr>
        <w:t>later</w:t>
      </w:r>
      <w:ins w:id="81" w:author="Carol Nichols" w:date="2017-06-01T11:40:00Z">
        <w:r>
          <w:rPr>
            <w:rFonts w:eastAsia="Microsoft YaHei"/>
          </w:rPr>
          <w:t xml:space="preserve"> in this chapter</w:t>
        </w:r>
      </w:ins>
      <w:r>
        <w:rPr>
          <w:rFonts w:eastAsia="Microsoft YaHei"/>
        </w:rPr>
      </w:r>
      <w:commentRangeEnd w:id="6"/>
      <w:r>
        <w:commentReference w:id="6"/>
      </w:r>
      <w:r>
        <w:rPr>
          <w:rFonts w:eastAsia="Microsoft YaHei"/>
        </w:rPr>
        <w:commentReference w:id="7"/>
      </w:r>
      <w:r>
        <w:rPr>
          <w:rFonts w:eastAsia="Microsoft YaHei"/>
        </w:rPr>
        <w:t>, but for now</w:t>
      </w:r>
      <w:ins w:id="82" w:author="AnneMarieW" w:date="2017-03-30T13:37:00Z">
        <w:r>
          <w:rPr>
            <w:rFonts w:eastAsia="Microsoft YaHei"/>
          </w:rPr>
          <w:t>,</w:t>
        </w:r>
      </w:ins>
      <w:del w:id="83" w:author="Carol Nichols" w:date="2017-06-01T11:41:00Z">
        <w:r>
          <w:rPr>
            <w:rFonts w:eastAsia="Microsoft YaHei"/>
          </w:rPr>
          <w:delText xml:space="preserve"> </w:delText>
        </w:r>
      </w:del>
      <w:del w:id="84" w:author="AnneMarieW" w:date="2017-03-30T13:37:00Z">
        <w:r>
          <w:rPr>
            <w:rFonts w:eastAsia="Microsoft YaHei"/>
          </w:rPr>
          <w:delText xml:space="preserve">just </w:delText>
        </w:r>
      </w:del>
      <w:del w:id="85" w:author="Carol Nichols" w:date="2017-06-01T11:41:00Z">
        <w:r>
          <w:rPr>
            <w:rFonts w:eastAsia="Microsoft YaHei"/>
          </w:rPr>
          <w:delText xml:space="preserve">make sure </w:delText>
        </w:r>
      </w:del>
      <w:del w:id="86" w:author="AnneMarieW" w:date="2017-03-30T13:37:00Z">
        <w:r>
          <w:rPr>
            <w:rFonts w:eastAsia="Microsoft YaHei"/>
          </w:rPr>
          <w:delText>to</w:delText>
        </w:r>
      </w:del>
      <w:del w:id="87" w:author="Carol Nichols" w:date="2017-06-01T11:41:00Z">
        <w:r>
          <w:rPr>
            <w:rFonts w:eastAsia="Microsoft YaHei"/>
          </w:rPr>
          <w:delText>you</w:delText>
        </w:r>
      </w:del>
      <w:r>
        <w:rPr>
          <w:rFonts w:eastAsia="Microsoft YaHei"/>
        </w:rPr>
        <w:t xml:space="preserve"> leave</w:t>
      </w:r>
      <w:commentRangeStart w:id="8"/>
      <w:r>
        <w:rPr>
          <w:rFonts w:eastAsia="Microsoft YaHei"/>
        </w:rPr>
        <w:t xml:space="preserve"> </w:t>
      </w:r>
      <w:del w:id="88" w:author="Carol Nichols" w:date="2017-06-01T11:41:00Z">
        <w:r>
          <w:rPr>
            <w:rFonts w:eastAsia="Microsoft YaHei"/>
          </w:rPr>
          <w:delText>it</w:delText>
        </w:r>
      </w:del>
      <w:ins w:id="89" w:author="Carol Nichols" w:date="2017-06-01T11:41:00Z">
        <w:r>
          <w:rPr>
            <w:rFonts w:eastAsia="Microsoft YaHei"/>
          </w:rPr>
          <w:t>this code</w:t>
        </w:r>
      </w:ins>
      <w:r>
        <w:rPr>
          <w:rFonts w:eastAsia="Microsoft YaHei"/>
        </w:rPr>
      </w:r>
      <w:commentRangeEnd w:id="8"/>
      <w:r>
        <w:commentReference w:id="8"/>
      </w:r>
      <w:r>
        <w:rPr>
          <w:rFonts w:eastAsia="Microsoft YaHei"/>
        </w:rPr>
        <w:commentReference w:id="9"/>
      </w:r>
      <w:r>
        <w:rPr>
          <w:rFonts w:eastAsia="Microsoft YaHei"/>
        </w:rPr>
        <w:t xml:space="preserve"> </w:t>
      </w:r>
      <w:del w:id="90" w:author="Carol Nichols" w:date="2017-06-01T11:41:00Z">
        <w:r>
          <w:rPr>
            <w:rFonts w:eastAsia="Microsoft YaHei"/>
          </w:rPr>
          <w:delText>in</w:delText>
        </w:r>
      </w:del>
      <w:ins w:id="91" w:author="Carol Nichols" w:date="2017-06-01T11:41:00Z">
        <w:r>
          <w:rPr>
            <w:rFonts w:eastAsia="Microsoft YaHei"/>
          </w:rPr>
          <w:t xml:space="preserve">at the </w:t>
        </w:r>
      </w:ins>
      <w:ins w:id="92" w:author="Carol Nichols" w:date="2017-06-01T11:42:00Z">
        <w:r>
          <w:rPr>
            <w:rFonts w:eastAsia="Microsoft YaHei"/>
          </w:rPr>
          <w:t>bottom of</w:t>
        </w:r>
      </w:ins>
      <w:r>
        <w:rPr>
          <w:rFonts w:eastAsia="Microsoft YaHei"/>
        </w:rPr>
        <w:t xml:space="preserve"> </w:t>
      </w:r>
      <w:del w:id="93" w:author="AnneMarieW" w:date="2017-03-30T13:36:00Z">
        <w:r>
          <w:rPr>
            <w:rFonts w:eastAsia="Microsoft YaHei"/>
          </w:rPr>
          <w:delText xml:space="preserve">your </w:delText>
        </w:r>
      </w:del>
      <w:r>
        <w:rPr>
          <w:rStyle w:val="EmphasisItalic"/>
          <w:rFonts w:eastAsia="Microsoft YaHei"/>
        </w:rPr>
        <w:t>src/lib.rs</w:t>
      </w:r>
      <w:r>
        <w:rPr>
          <w:rFonts w:eastAsia="Microsoft YaHei"/>
        </w:rPr>
        <w:t>.</w:t>
      </w:r>
    </w:p>
    <w:p>
      <w:pPr>
        <w:pStyle w:val="ProductionDirective"/>
        <w:rPr/>
      </w:pPr>
      <w:ins w:id="94" w:author="Carol Nichols" w:date="2017-06-01T11:41:00Z">
        <w:r>
          <w:rPr>
            <w:rFonts w:eastAsia="Microsoft YaHei"/>
          </w:rPr>
          <w:t>Prod: Check xref</w:t>
        </w:r>
      </w:ins>
    </w:p>
    <w:p>
      <w:pPr>
        <w:pStyle w:val="Body"/>
        <w:rPr>
          <w:rFonts w:eastAsia="Microsoft YaHei"/>
        </w:rPr>
      </w:pPr>
      <w:del w:id="95" w:author="AnneMarieW" w:date="2017-03-30T13:37:00Z">
        <w:r>
          <w:rPr>
            <w:rFonts w:eastAsia="Microsoft YaHei"/>
          </w:rPr>
          <w:delText>Sinc</w:delText>
        </w:r>
      </w:del>
      <w:ins w:id="96" w:author="AnneMarieW" w:date="2017-03-30T13:37:00Z">
        <w:r>
          <w:rPr>
            <w:rFonts w:eastAsia="Microsoft YaHei"/>
          </w:rPr>
          <w:t>Becaus</w:t>
        </w:r>
      </w:ins>
      <w:r>
        <w:rPr>
          <w:rFonts w:eastAsia="Microsoft YaHei"/>
        </w:rPr>
        <w:t xml:space="preserve">e we don’t have a </w:t>
      </w:r>
      <w:r>
        <w:rPr>
          <w:rStyle w:val="EmphasisItalic"/>
          <w:rFonts w:eastAsia="Microsoft YaHei"/>
        </w:rPr>
        <w:t>src/main.rs</w:t>
      </w:r>
      <w:ins w:id="97" w:author="AnneMarieW" w:date="2017-03-30T13:44:00Z">
        <w:r>
          <w:rPr>
            <w:rFonts w:eastAsia="Microsoft YaHei"/>
          </w:rPr>
          <w:t xml:space="preserve"> file</w:t>
        </w:r>
      </w:ins>
      <w:r>
        <w:rPr>
          <w:rFonts w:eastAsia="Microsoft YaHei"/>
        </w:rPr>
        <w:t xml:space="preserve">, there’s nothing for Cargo to execute with the </w:t>
      </w:r>
      <w:r>
        <w:rPr>
          <w:rStyle w:val="Literal"/>
        </w:rPr>
        <w:t>cargo run</w:t>
      </w:r>
      <w:r>
        <w:rPr>
          <w:rFonts w:eastAsia="Microsoft YaHei"/>
        </w:rPr>
        <w:t xml:space="preserve"> command. Therefore, we</w:t>
      </w:r>
      <w:del w:id="98" w:author="AnneMarieW" w:date="2017-03-30T13:38:00Z">
        <w:r>
          <w:rPr>
            <w:rFonts w:eastAsia="Microsoft YaHei"/>
          </w:rPr>
          <w:delText xml:space="preserve"> wi</w:delText>
        </w:r>
      </w:del>
      <w:ins w:id="99" w:author="AnneMarieW" w:date="2017-03-30T13:38:00Z">
        <w:r>
          <w:rPr>
            <w:rFonts w:eastAsia="Microsoft YaHei"/>
          </w:rPr>
          <w:t>’</w:t>
        </w:r>
      </w:ins>
      <w:r>
        <w:rPr>
          <w:rFonts w:eastAsia="Microsoft YaHei"/>
        </w:rPr>
        <w:t xml:space="preserve">ll </w:t>
      </w:r>
      <w:del w:id="100" w:author="AnneMarieW" w:date="2017-03-30T13:38:00Z">
        <w:r>
          <w:rPr>
            <w:rFonts w:eastAsia="Microsoft YaHei"/>
          </w:rPr>
          <w:delText xml:space="preserve">be </w:delText>
        </w:r>
      </w:del>
      <w:r>
        <w:rPr>
          <w:rFonts w:eastAsia="Microsoft YaHei"/>
        </w:rPr>
        <w:t>us</w:t>
      </w:r>
      <w:ins w:id="101" w:author="AnneMarieW" w:date="2017-03-30T13:38:00Z">
        <w:r>
          <w:rPr>
            <w:rFonts w:eastAsia="Microsoft YaHei"/>
          </w:rPr>
          <w:t>e</w:t>
        </w:r>
      </w:ins>
      <w:del w:id="102" w:author="AnneMarieW" w:date="2017-03-30T13:38:00Z">
        <w:r>
          <w:rPr>
            <w:rFonts w:eastAsia="Microsoft YaHei"/>
          </w:rPr>
          <w:delText>ing</w:delText>
        </w:r>
      </w:del>
      <w:r>
        <w:rPr>
          <w:rFonts w:eastAsia="Microsoft YaHei"/>
        </w:rPr>
        <w:t xml:space="preserve"> the </w:t>
      </w:r>
      <w:r>
        <w:rPr>
          <w:rStyle w:val="Literal"/>
        </w:rPr>
        <w:t>cargo build</w:t>
      </w:r>
      <w:r>
        <w:rPr>
          <w:rFonts w:eastAsia="Microsoft YaHei"/>
        </w:rPr>
        <w:t xml:space="preserve"> command to</w:t>
      </w:r>
      <w:del w:id="103" w:author="AnneMarieW" w:date="2017-03-30T13:38:00Z">
        <w:r>
          <w:rPr>
            <w:rFonts w:eastAsia="Microsoft YaHei"/>
          </w:rPr>
          <w:delText xml:space="preserve"> only</w:delText>
        </w:r>
      </w:del>
      <w:r>
        <w:rPr>
          <w:rFonts w:eastAsia="Microsoft YaHei"/>
        </w:rPr>
        <w:t xml:space="preserve"> compile our library crate’s code.</w:t>
      </w:r>
    </w:p>
    <w:p>
      <w:pPr>
        <w:pStyle w:val="Body"/>
        <w:rPr>
          <w:rFonts w:eastAsia="Microsoft YaHei"/>
        </w:rPr>
      </w:pPr>
      <w:r>
        <w:rPr>
          <w:rFonts w:eastAsia="Microsoft YaHei"/>
        </w:rPr>
        <w:t>We’</w:t>
      </w:r>
      <w:del w:id="104" w:author="AnneMarieW" w:date="2017-03-30T13:39:00Z">
        <w:r>
          <w:rPr>
            <w:rFonts w:eastAsia="Microsoft YaHei"/>
          </w:rPr>
          <w:delText>re going to</w:delText>
        </w:r>
      </w:del>
      <w:ins w:id="105" w:author="AnneMarieW" w:date="2017-03-30T13:39:00Z">
        <w:r>
          <w:rPr>
            <w:rFonts w:eastAsia="Microsoft YaHei"/>
          </w:rPr>
          <w:t>ll</w:t>
        </w:r>
      </w:ins>
      <w:r>
        <w:rPr>
          <w:rFonts w:eastAsia="Microsoft YaHei"/>
        </w:rPr>
        <w:t xml:space="preserve"> look at different options for organizing your library’s code </w:t>
      </w:r>
      <w:del w:id="106" w:author="AnneMarieW" w:date="2017-03-30T13:39:00Z">
        <w:r>
          <w:rPr>
            <w:rFonts w:eastAsia="Microsoft YaHei"/>
          </w:rPr>
          <w:delText>which</w:delText>
        </w:r>
      </w:del>
      <w:ins w:id="107" w:author="AnneMarieW" w:date="2017-03-30T13:39:00Z">
        <w:r>
          <w:rPr>
            <w:rFonts w:eastAsia="Microsoft YaHei"/>
          </w:rPr>
          <w:t>that</w:t>
        </w:r>
      </w:ins>
      <w:r>
        <w:rPr>
          <w:rFonts w:eastAsia="Microsoft YaHei"/>
        </w:rPr>
        <w:t xml:space="preserve"> will be suitable in a variety of situations, depending on the intent</w:t>
      </w:r>
      <w:del w:id="108" w:author="AnneMarieW" w:date="2017-03-30T13:40:00Z">
        <w:r>
          <w:rPr>
            <w:rFonts w:eastAsia="Microsoft YaHei"/>
          </w:rPr>
          <w:delText>ions you have for your</w:delText>
        </w:r>
      </w:del>
      <w:ins w:id="109" w:author="AnneMarieW" w:date="2017-03-30T13:40:00Z">
        <w:r>
          <w:rPr>
            <w:rFonts w:eastAsia="Microsoft YaHei"/>
          </w:rPr>
          <w:t xml:space="preserve"> of the</w:t>
        </w:r>
      </w:ins>
      <w:r>
        <w:rPr>
          <w:rFonts w:eastAsia="Microsoft YaHei"/>
        </w:rPr>
        <w:t xml:space="preserve"> code.</w:t>
      </w:r>
    </w:p>
    <w:p>
      <w:pPr>
        <w:pStyle w:val="HeadB"/>
        <w:rPr>
          <w:sz w:val="27"/>
          <w:szCs w:val="27"/>
        </w:rPr>
      </w:pPr>
      <w:bookmarkStart w:id="4" w:name="module-definitions"/>
      <w:bookmarkStart w:id="5" w:name="_Toc478551196"/>
      <w:bookmarkStart w:id="6" w:name="__RefHeading___Toc8715_1631704520"/>
      <w:bookmarkEnd w:id="4"/>
      <w:bookmarkEnd w:id="5"/>
      <w:bookmarkEnd w:id="6"/>
      <w:r>
        <w:rPr/>
        <w:t>Module Definitions</w:t>
      </w:r>
    </w:p>
    <w:p>
      <w:pPr>
        <w:pStyle w:val="BodyFirst"/>
        <w:rPr/>
      </w:pPr>
      <w:r>
        <w:rPr>
          <w:rFonts w:eastAsia="Microsoft YaHei"/>
        </w:rPr>
        <w:t xml:space="preserve">For our </w:t>
      </w:r>
      <w:r>
        <w:rPr>
          <w:rStyle w:val="Literal"/>
        </w:rPr>
        <w:t>communicator</w:t>
      </w:r>
      <w:r>
        <w:rPr>
          <w:rFonts w:eastAsia="Microsoft YaHei"/>
        </w:rPr>
        <w:t xml:space="preserve"> networking library, we’</w:t>
      </w:r>
      <w:del w:id="110" w:author="AnneMarieW" w:date="2017-03-30T13:40:00Z">
        <w:r>
          <w:rPr>
            <w:rFonts w:eastAsia="Microsoft YaHei"/>
          </w:rPr>
          <w:delText>re</w:delText>
        </w:r>
      </w:del>
      <w:ins w:id="111" w:author="AnneMarieW" w:date="2017-03-30T13:40:00Z">
        <w:r>
          <w:rPr>
            <w:rFonts w:eastAsia="Microsoft YaHei"/>
          </w:rPr>
          <w:t>ll</w:t>
        </w:r>
      </w:ins>
      <w:r>
        <w:rPr>
          <w:rFonts w:eastAsia="Microsoft YaHei"/>
        </w:rPr>
        <w:t xml:space="preserve"> first</w:t>
      </w:r>
      <w:del w:id="112" w:author="AnneMarieW" w:date="2017-03-30T13:40:00Z">
        <w:r>
          <w:rPr>
            <w:rFonts w:eastAsia="Microsoft YaHei"/>
          </w:rPr>
          <w:delText xml:space="preserve"> going to</w:delText>
        </w:r>
      </w:del>
      <w:r>
        <w:rPr>
          <w:rFonts w:eastAsia="Microsoft YaHei"/>
        </w:rPr>
        <w:t xml:space="preserve"> define a module named </w:t>
      </w:r>
      <w:r>
        <w:rPr>
          <w:rStyle w:val="Literal"/>
        </w:rPr>
        <w:t>network</w:t>
      </w:r>
      <w:r>
        <w:rPr>
          <w:rFonts w:eastAsia="Microsoft YaHei"/>
        </w:rPr>
        <w:t xml:space="preserve"> that contains the definition of a function called </w:t>
      </w:r>
      <w:r>
        <w:rPr>
          <w:rStyle w:val="Literal"/>
        </w:rPr>
        <w:t>connect</w:t>
      </w:r>
      <w:r>
        <w:rPr>
          <w:rFonts w:eastAsia="Microsoft YaHei"/>
        </w:rPr>
        <w:t xml:space="preserve">. Every module definition in Rust starts with the </w:t>
      </w:r>
      <w:r>
        <w:rPr>
          <w:rStyle w:val="Literal"/>
        </w:rPr>
        <w:t>mod</w:t>
      </w:r>
      <w:r>
        <w:rPr>
          <w:rFonts w:eastAsia="Microsoft YaHei"/>
        </w:rPr>
        <w:t xml:space="preserve"> keyword. Add this code to the beginning of the </w:t>
      </w:r>
      <w:r>
        <w:rPr>
          <w:rStyle w:val="EmphasisItalic"/>
          <w:rFonts w:eastAsia="Microsoft YaHei"/>
        </w:rPr>
        <w:t>src/lib.rs</w:t>
      </w:r>
      <w:r>
        <w:rPr>
          <w:rFonts w:eastAsia="Microsoft YaHei"/>
        </w:rPr>
        <w:t xml:space="preserve"> file, above the test code:</w:t>
      </w:r>
    </w:p>
    <w:p>
      <w:pPr>
        <w:pStyle w:val="ProductionDirective"/>
        <w:rPr>
          <w:rFonts w:eastAsia="Microsoft YaHei"/>
        </w:rPr>
      </w:pPr>
      <w:r>
        <w:rPr>
          <w:rFonts w:eastAsia="Microsoft YaHei"/>
        </w:rPr>
        <w:t>Filename: src/lib.rs</w:t>
      </w:r>
    </w:p>
    <w:p>
      <w:pPr>
        <w:pStyle w:val="CodeA"/>
        <w:rPr/>
      </w:pPr>
      <w:r>
        <w:rPr/>
        <w:t>mod network {</w:t>
      </w:r>
    </w:p>
    <w:p>
      <w:pPr>
        <w:pStyle w:val="CodeB"/>
        <w:rPr/>
      </w:pPr>
      <w:r>
        <w:rPr/>
        <w:t xml:space="preserve">    </w:t>
      </w:r>
      <w:r>
        <w:rPr/>
        <w:t>fn connect() {</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After the </w:t>
      </w:r>
      <w:r>
        <w:rPr>
          <w:rStyle w:val="Literal"/>
        </w:rPr>
        <w:t>mod</w:t>
      </w:r>
      <w:r>
        <w:rPr>
          <w:rFonts w:eastAsia="Microsoft YaHei"/>
        </w:rPr>
        <w:t xml:space="preserve"> keyword, we put the name of the module, </w:t>
      </w:r>
      <w:r>
        <w:rPr>
          <w:rStyle w:val="Literal"/>
        </w:rPr>
        <w:t>network</w:t>
      </w:r>
      <w:r>
        <w:rPr>
          <w:rFonts w:eastAsia="Microsoft YaHei"/>
        </w:rPr>
        <w:t xml:space="preserve">, </w:t>
      </w:r>
      <w:ins w:id="113" w:author="AnneMarieW" w:date="2017-03-30T13:41:00Z">
        <w:r>
          <w:rPr>
            <w:rFonts w:eastAsia="Microsoft YaHei"/>
          </w:rPr>
          <w:t xml:space="preserve">and </w:t>
        </w:r>
      </w:ins>
      <w:r>
        <w:rPr>
          <w:rFonts w:eastAsia="Microsoft YaHei"/>
        </w:rPr>
        <w:t xml:space="preserve">then a block of code in curly braces. Everything inside this block is inside the namespace </w:t>
      </w:r>
      <w:r>
        <w:rPr>
          <w:rStyle w:val="Literal"/>
        </w:rPr>
        <w:t>network</w:t>
      </w:r>
      <w:r>
        <w:rPr>
          <w:rFonts w:eastAsia="Microsoft YaHei"/>
        </w:rPr>
        <w:t xml:space="preserve">. In this case, we have a single function, </w:t>
      </w:r>
      <w:r>
        <w:rPr>
          <w:rStyle w:val="Literal"/>
        </w:rPr>
        <w:t>connect</w:t>
      </w:r>
      <w:r>
        <w:rPr>
          <w:rFonts w:eastAsia="Microsoft YaHei"/>
        </w:rPr>
        <w:t xml:space="preserve">. If we wanted to call this function from a script outside the </w:t>
      </w:r>
      <w:r>
        <w:rPr>
          <w:rStyle w:val="Literal"/>
        </w:rPr>
        <w:t>network</w:t>
      </w:r>
      <w:r>
        <w:rPr>
          <w:rFonts w:eastAsia="Microsoft YaHei"/>
        </w:rPr>
        <w:t xml:space="preserve"> module, we would need to specify the module and use the namespace syntax </w:t>
      </w:r>
      <w:r>
        <w:rPr>
          <w:rStyle w:val="Literal"/>
        </w:rPr>
        <w:t>::</w:t>
      </w:r>
      <w:r>
        <w:rPr>
          <w:rFonts w:eastAsia="Microsoft YaHei"/>
        </w:rPr>
        <w:t xml:space="preserve">, like so: </w:t>
      </w:r>
      <w:r>
        <w:rPr>
          <w:rStyle w:val="Literal"/>
        </w:rPr>
        <w:t>network::connect()</w:t>
      </w:r>
      <w:del w:id="114" w:author="AnneMarieW" w:date="2017-03-30T13:41:00Z">
        <w:r>
          <w:rPr>
            <w:rStyle w:val="Literal"/>
            <w:rFonts w:eastAsia="Microsoft YaHei"/>
          </w:rPr>
          <w:delText>,</w:delText>
        </w:r>
      </w:del>
      <w:r>
        <w:rPr>
          <w:rFonts w:eastAsia="Microsoft YaHei"/>
        </w:rPr>
        <w:t xml:space="preserve"> rather than just </w:t>
      </w:r>
      <w:r>
        <w:rPr>
          <w:rStyle w:val="Literal"/>
        </w:rPr>
        <w:t>connect()</w:t>
      </w:r>
      <w:r>
        <w:rPr>
          <w:rFonts w:eastAsia="Microsoft YaHei"/>
        </w:rPr>
        <w:t>.</w:t>
      </w:r>
    </w:p>
    <w:p>
      <w:pPr>
        <w:pStyle w:val="Body"/>
        <w:rPr/>
      </w:pPr>
      <w:r>
        <w:rPr>
          <w:rFonts w:eastAsia="Microsoft YaHei"/>
        </w:rPr>
        <w:t>We can also have multiple modules, side</w:t>
      </w:r>
      <w:ins w:id="115" w:author="AnneMarieW" w:date="2017-03-30T13:41:00Z">
        <w:r>
          <w:rPr>
            <w:rFonts w:eastAsia="Microsoft YaHei"/>
          </w:rPr>
          <w:t xml:space="preserve"> </w:t>
        </w:r>
      </w:ins>
      <w:del w:id="116" w:author="AnneMarieW" w:date="2017-03-30T13:41:00Z">
        <w:r>
          <w:rPr>
            <w:rFonts w:eastAsia="Microsoft YaHei"/>
          </w:rPr>
          <w:delText>-</w:delText>
        </w:r>
      </w:del>
      <w:r>
        <w:rPr>
          <w:rFonts w:eastAsia="Microsoft YaHei"/>
        </w:rPr>
        <w:t>by</w:t>
      </w:r>
      <w:ins w:id="117" w:author="AnneMarieW" w:date="2017-03-30T13:41:00Z">
        <w:r>
          <w:rPr>
            <w:rFonts w:eastAsia="Microsoft YaHei"/>
          </w:rPr>
          <w:t xml:space="preserve"> </w:t>
        </w:r>
      </w:ins>
      <w:del w:id="118" w:author="AnneMarieW" w:date="2017-03-30T13:41:00Z">
        <w:r>
          <w:rPr>
            <w:rFonts w:eastAsia="Microsoft YaHei"/>
          </w:rPr>
          <w:delText>-</w:delText>
        </w:r>
      </w:del>
      <w:r>
        <w:rPr>
          <w:rFonts w:eastAsia="Microsoft YaHei"/>
        </w:rPr>
        <w:t xml:space="preserve">side, in the same </w:t>
      </w:r>
      <w:r>
        <w:rPr>
          <w:rStyle w:val="EmphasisItalic"/>
          <w:rFonts w:eastAsia="Microsoft YaHei"/>
        </w:rPr>
        <w:t>src/lib.rs</w:t>
      </w:r>
      <w:r>
        <w:rPr>
          <w:rFonts w:eastAsia="Microsoft YaHei"/>
        </w:rPr>
        <w:t xml:space="preserve"> file. For example, to </w:t>
      </w:r>
      <w:ins w:id="119" w:author="AnneMarieW" w:date="2017-03-30T13:42:00Z">
        <w:r>
          <w:rPr>
            <w:rFonts w:eastAsia="Microsoft YaHei"/>
          </w:rPr>
          <w:t xml:space="preserve">also </w:t>
        </w:r>
      </w:ins>
      <w:r>
        <w:rPr>
          <w:rFonts w:eastAsia="Microsoft YaHei"/>
        </w:rPr>
        <w:t xml:space="preserve">have a </w:t>
      </w:r>
      <w:r>
        <w:rPr>
          <w:rStyle w:val="Literal"/>
        </w:rPr>
        <w:t>client</w:t>
      </w:r>
      <w:r>
        <w:rPr>
          <w:rFonts w:eastAsia="Microsoft YaHei"/>
        </w:rPr>
        <w:t xml:space="preserve"> module</w:t>
      </w:r>
      <w:del w:id="120" w:author="AnneMarieW" w:date="2017-03-30T13:42:00Z">
        <w:r>
          <w:rPr>
            <w:rFonts w:eastAsia="Microsoft YaHei"/>
          </w:rPr>
          <w:delText xml:space="preserve"> too,</w:delText>
        </w:r>
      </w:del>
      <w:r>
        <w:rPr>
          <w:rFonts w:eastAsia="Microsoft YaHei"/>
        </w:rPr>
        <w:t xml:space="preserve"> that</w:t>
      </w:r>
      <w:del w:id="121" w:author="AnneMarieW" w:date="2017-03-30T13:43:00Z">
        <w:r>
          <w:rPr>
            <w:rFonts w:eastAsia="Microsoft YaHei"/>
          </w:rPr>
          <w:delText xml:space="preserve"> also</w:delText>
        </w:r>
      </w:del>
      <w:r>
        <w:rPr>
          <w:rFonts w:eastAsia="Microsoft YaHei"/>
        </w:rPr>
        <w:t xml:space="preserve"> has a function named </w:t>
      </w:r>
      <w:r>
        <w:rPr>
          <w:rStyle w:val="Literal"/>
        </w:rPr>
        <w:t>connect</w:t>
      </w:r>
      <w:ins w:id="122" w:author="AnneMarieW" w:date="2017-03-30T13:43:00Z">
        <w:r>
          <w:rPr>
            <w:rFonts w:eastAsia="Microsoft YaHei"/>
          </w:rPr>
          <w:t xml:space="preserve"> as well</w:t>
        </w:r>
      </w:ins>
      <w:r>
        <w:rPr>
          <w:rFonts w:eastAsia="Microsoft YaHei"/>
        </w:rPr>
        <w:t>, we can add</w:t>
      </w:r>
      <w:del w:id="123" w:author="AnneMarieW" w:date="2017-03-30T13:43:00Z">
        <w:r>
          <w:rPr>
            <w:rFonts w:eastAsia="Microsoft YaHei"/>
          </w:rPr>
          <w:delText xml:space="preserve"> </w:delText>
        </w:r>
      </w:del>
      <w:r>
        <w:rPr>
          <w:rFonts w:eastAsia="Microsoft YaHei"/>
        </w:rPr>
        <w:t xml:space="preserve"> it as shown in Listing 7-1:</w:t>
      </w:r>
    </w:p>
    <w:p>
      <w:pPr>
        <w:pStyle w:val="ProductionDirective"/>
        <w:rPr>
          <w:rFonts w:eastAsia="Microsoft YaHei"/>
        </w:rPr>
      </w:pPr>
      <w:r>
        <w:rPr>
          <w:rFonts w:eastAsia="Microsoft YaHei"/>
        </w:rPr>
        <w:t>Filename: src/lib.rs</w:t>
      </w:r>
    </w:p>
    <w:p>
      <w:pPr>
        <w:pStyle w:val="CodeA"/>
        <w:rPr/>
      </w:pPr>
      <w:r>
        <w:rPr/>
        <w:t>mod network {</w:t>
      </w:r>
    </w:p>
    <w:p>
      <w:pPr>
        <w:pStyle w:val="CodeB"/>
        <w:rPr/>
      </w:pPr>
      <w:r>
        <w:rPr/>
        <w:t xml:space="preserve">    </w:t>
      </w:r>
      <w:r>
        <w:rPr/>
        <w:t>fn connect() {</w:t>
      </w:r>
    </w:p>
    <w:p>
      <w:pPr>
        <w:pStyle w:val="CodeB"/>
        <w:rPr/>
      </w:pPr>
      <w:r>
        <w:rPr/>
        <w:t xml:space="preserve">    </w:t>
      </w:r>
      <w:r>
        <w:rPr/>
        <w:t>}</w:t>
      </w:r>
    </w:p>
    <w:p>
      <w:pPr>
        <w:pStyle w:val="CodeB"/>
        <w:rPr/>
      </w:pPr>
      <w:r>
        <w:rPr/>
        <w:t>}</w:t>
      </w:r>
    </w:p>
    <w:p>
      <w:pPr>
        <w:pStyle w:val="CodeB"/>
        <w:rPr/>
      </w:pPr>
      <w:r>
        <w:rPr/>
      </w:r>
    </w:p>
    <w:p>
      <w:pPr>
        <w:pStyle w:val="CodeB"/>
        <w:rPr/>
      </w:pPr>
      <w:r>
        <w:rPr/>
        <w:t>mod client {</w:t>
      </w:r>
    </w:p>
    <w:p>
      <w:pPr>
        <w:pStyle w:val="CodeB"/>
        <w:rPr/>
      </w:pPr>
      <w:r>
        <w:rPr/>
        <w:t xml:space="preserve">    </w:t>
      </w:r>
      <w:r>
        <w:rPr/>
        <w:t>fn connect() {</w:t>
      </w:r>
    </w:p>
    <w:p>
      <w:pPr>
        <w:pStyle w:val="CodeB"/>
        <w:rPr/>
      </w:pPr>
      <w:r>
        <w:rPr/>
        <w:t xml:space="preserve">    </w:t>
      </w:r>
      <w:r>
        <w:rPr/>
        <w:t>}</w:t>
      </w:r>
    </w:p>
    <w:p>
      <w:pPr>
        <w:pStyle w:val="CodeC"/>
        <w:rPr/>
      </w:pPr>
      <w:r>
        <w:rPr/>
        <w:t>}</w:t>
      </w:r>
    </w:p>
    <w:p>
      <w:pPr>
        <w:pStyle w:val="Caption1"/>
        <w:rPr/>
      </w:pPr>
      <w:r>
        <w:rPr/>
        <w:t xml:space="preserve">Listing 7-1: The </w:t>
      </w:r>
      <w:r>
        <w:rPr>
          <w:rStyle w:val="LiteralCaption"/>
        </w:rPr>
        <w:t>network</w:t>
      </w:r>
      <w:r>
        <w:rPr/>
        <w:t xml:space="preserve"> module and the </w:t>
      </w:r>
      <w:r>
        <w:rPr>
          <w:rStyle w:val="LiteralCaption"/>
        </w:rPr>
        <w:t>client</w:t>
      </w:r>
      <w:r>
        <w:rPr/>
        <w:t xml:space="preserve"> module</w:t>
      </w:r>
      <w:del w:id="124" w:author="Carol Nichols" w:date="2017-06-01T11:45:00Z">
        <w:r>
          <w:rPr/>
          <w:delText xml:space="preserve"> are</w:delText>
        </w:r>
      </w:del>
      <w:ins w:id="125" w:author="AnneMarieW" w:date="2017-03-30T13:44:00Z">
        <w:r>
          <w:rPr/>
          <w:t xml:space="preserve"> </w:t>
        </w:r>
      </w:ins>
      <w:r>
        <w:rPr/>
        <w:t>defined side</w:t>
      </w:r>
      <w:del w:id="126" w:author="AnneMarieW" w:date="2017-03-30T13:44:00Z">
        <w:r>
          <w:rPr/>
          <w:delText>-</w:delText>
        </w:r>
      </w:del>
      <w:ins w:id="127" w:author="AnneMarieW" w:date="2017-03-30T13:44:00Z">
        <w:r>
          <w:rPr/>
          <w:t xml:space="preserve"> </w:t>
        </w:r>
      </w:ins>
      <w:r>
        <w:rPr/>
        <w:t>by</w:t>
      </w:r>
      <w:del w:id="128" w:author="AnneMarieW" w:date="2017-03-30T13:44:00Z">
        <w:r>
          <w:rPr/>
          <w:delText>-</w:delText>
        </w:r>
      </w:del>
      <w:ins w:id="129" w:author="AnneMarieW" w:date="2017-03-30T13:44:00Z">
        <w:r>
          <w:rPr/>
          <w:t xml:space="preserve"> </w:t>
        </w:r>
      </w:ins>
      <w:r>
        <w:rPr/>
        <w:t xml:space="preserve">side in </w:t>
      </w:r>
      <w:r>
        <w:rPr>
          <w:rStyle w:val="EmphasisRevCaption"/>
        </w:rPr>
        <w:t>src/lib.rs</w:t>
      </w:r>
      <w:del w:id="130" w:author="Carol Nichols" w:date="2017-06-01T16:38:00Z">
        <w:r>
          <w:rPr>
            <w:rStyle w:val="EmphasisRevCaption"/>
          </w:rPr>
          <w:delText>.</w:delText>
        </w:r>
      </w:del>
    </w:p>
    <w:p>
      <w:pPr>
        <w:pStyle w:val="Body"/>
        <w:rPr>
          <w:rFonts w:eastAsia="Microsoft YaHei"/>
        </w:rPr>
      </w:pPr>
      <w:r>
        <w:rPr>
          <w:rFonts w:eastAsia="Microsoft YaHei"/>
        </w:rPr>
        <w:t xml:space="preserve">Now we have a </w:t>
      </w:r>
      <w:r>
        <w:rPr>
          <w:rStyle w:val="Literal"/>
        </w:rPr>
        <w:t>network::connect</w:t>
      </w:r>
      <w:r>
        <w:rPr>
          <w:rFonts w:eastAsia="Microsoft YaHei"/>
        </w:rPr>
        <w:t xml:space="preserve"> function and a </w:t>
      </w:r>
      <w:r>
        <w:rPr>
          <w:rStyle w:val="Literal"/>
        </w:rPr>
        <w:t>client::connect</w:t>
      </w:r>
      <w:r>
        <w:rPr>
          <w:rFonts w:eastAsia="Microsoft YaHei"/>
        </w:rPr>
        <w:t xml:space="preserve"> function. These can have completely different functionality, and the function names do not conflict with each other </w:t>
      </w:r>
      <w:del w:id="131" w:author="AnneMarieW" w:date="2017-03-30T13:46:00Z">
        <w:r>
          <w:rPr>
            <w:rFonts w:eastAsia="Microsoft YaHei"/>
          </w:rPr>
          <w:delText>sinc</w:delText>
        </w:r>
      </w:del>
      <w:ins w:id="132" w:author="AnneMarieW" w:date="2017-03-30T13:46:00Z">
        <w:r>
          <w:rPr>
            <w:rFonts w:eastAsia="Microsoft YaHei"/>
          </w:rPr>
          <w:t>becaus</w:t>
        </w:r>
      </w:ins>
      <w:r>
        <w:rPr>
          <w:rFonts w:eastAsia="Microsoft YaHei"/>
        </w:rPr>
        <w:t>e they’re in different modules.</w:t>
      </w:r>
    </w:p>
    <w:p>
      <w:pPr>
        <w:pStyle w:val="Body"/>
        <w:rPr/>
      </w:pPr>
      <w:del w:id="133" w:author="AnneMarieW" w:date="2017-03-30T13:46:00Z">
        <w:r>
          <w:rPr>
            <w:rFonts w:eastAsia="Microsoft YaHei"/>
          </w:rPr>
          <w:delText>While i</w:delText>
        </w:r>
      </w:del>
      <w:ins w:id="134" w:author="AnneMarieW" w:date="2017-03-30T13:46:00Z">
        <w:r>
          <w:rPr>
            <w:rFonts w:eastAsia="Microsoft YaHei"/>
          </w:rPr>
          <w:t>I</w:t>
        </w:r>
      </w:ins>
      <w:r>
        <w:rPr>
          <w:rFonts w:eastAsia="Microsoft YaHei"/>
        </w:rPr>
        <w:t xml:space="preserve">n this case, </w:t>
      </w:r>
      <w:ins w:id="135" w:author="AnneMarieW" w:date="2017-03-30T13:46:00Z">
        <w:r>
          <w:rPr>
            <w:rFonts w:eastAsia="Microsoft YaHei"/>
          </w:rPr>
          <w:t xml:space="preserve">because </w:t>
        </w:r>
      </w:ins>
      <w:r>
        <w:rPr>
          <w:rFonts w:eastAsia="Microsoft YaHei"/>
        </w:rPr>
        <w:t>we’re building a library,</w:t>
      </w:r>
      <w:del w:id="136" w:author="Carol Nichols" w:date="2017-06-06T13:01:00Z">
        <w:r>
          <w:rPr>
            <w:rFonts w:eastAsia="Microsoft YaHei"/>
          </w:rPr>
          <w:delText xml:space="preserve"> </w:delText>
        </w:r>
      </w:del>
      <w:ins w:id="137" w:author="Carol Nichols" w:date="2017-06-01T14:50:00Z">
        <w:r>
          <w:rPr>
            <w:rFonts w:eastAsia="Microsoft YaHei"/>
          </w:rPr>
          <w:t xml:space="preserve"> the file that serves as the entry point for building our library is </w:t>
        </w:r>
      </w:ins>
      <w:ins w:id="138" w:author="Carol Nichols" w:date="2017-06-01T14:50:00Z">
        <w:r>
          <w:rPr>
            <w:rStyle w:val="EmphasisItalic"/>
            <w:rFonts w:eastAsia="Microsoft YaHei"/>
          </w:rPr>
          <w:t>src/lib.rs</w:t>
        </w:r>
      </w:ins>
      <w:ins w:id="139" w:author="Carol Nichols" w:date="2017-06-01T14:50:00Z">
        <w:r>
          <w:rPr>
            <w:rFonts w:eastAsia="Microsoft YaHei"/>
          </w:rPr>
          <w:t>. However, in respect to creating modules</w:t>
        </w:r>
      </w:ins>
      <w:ins w:id="140" w:author="Carol Nichols" w:date="2017-06-01T14:51:00Z">
        <w:r>
          <w:rPr>
            <w:rFonts w:eastAsia="Microsoft YaHei"/>
          </w:rPr>
          <w:t xml:space="preserve">, </w:t>
        </w:r>
      </w:ins>
      <w:r>
        <w:rPr>
          <w:rFonts w:eastAsia="Microsoft YaHei"/>
        </w:rPr>
        <w:t>there</w:t>
      </w:r>
      <w:ins w:id="141" w:author="AnneMarieW" w:date="2017-03-30T13:47:00Z">
        <w:r>
          <w:rPr>
            <w:rFonts w:eastAsia="Microsoft YaHei"/>
          </w:rPr>
          <w:t>’</w:t>
        </w:r>
      </w:ins>
      <w:del w:id="142" w:author="AnneMarieW" w:date="2017-03-30T13:47:00Z">
        <w:r>
          <w:rPr>
            <w:rFonts w:eastAsia="Microsoft YaHei"/>
          </w:rPr>
          <w:delText>'</w:delText>
        </w:r>
      </w:del>
      <w:r>
        <w:rPr>
          <w:rFonts w:eastAsia="Microsoft YaHei"/>
        </w:rPr>
        <w:t xml:space="preserve">s nothing special about </w:t>
      </w:r>
      <w:r>
        <w:rPr>
          <w:rStyle w:val="EmphasisItalic"/>
          <w:rFonts w:eastAsia="Microsoft YaHei"/>
        </w:rPr>
        <w:t>src/lib.rs</w:t>
      </w:r>
      <w:r>
        <w:rPr>
          <w:rFonts w:eastAsia="Microsoft YaHei"/>
        </w:rPr>
        <w:t xml:space="preserve">. We could also </w:t>
      </w:r>
      <w:del w:id="143" w:author="AnneMarieW" w:date="2017-03-30T13:47:00Z">
        <w:r>
          <w:rPr>
            <w:rFonts w:eastAsia="Microsoft YaHei"/>
          </w:rPr>
          <w:delText xml:space="preserve">make </w:delText>
        </w:r>
      </w:del>
      <w:del w:id="144" w:author="Carol Nichols" w:date="2017-06-01T14:51:00Z">
        <w:r>
          <w:rPr>
            <w:rFonts w:eastAsia="Microsoft YaHei"/>
          </w:rPr>
          <w:delText>use</w:delText>
        </w:r>
      </w:del>
      <w:del w:id="145" w:author="AnneMarieW" w:date="2017-03-30T13:47:00Z">
        <w:r>
          <w:rPr>
            <w:rFonts w:eastAsia="Microsoft YaHei"/>
          </w:rPr>
          <w:delText xml:space="preserve"> of</w:delText>
        </w:r>
      </w:del>
      <w:ins w:id="146" w:author="Carol Nichols" w:date="2017-06-01T14:51:00Z">
        <w:r>
          <w:rPr>
            <w:rFonts w:eastAsia="Microsoft YaHei"/>
          </w:rPr>
          <w:t>create</w:t>
        </w:r>
      </w:ins>
      <w:r>
        <w:rPr>
          <w:rFonts w:eastAsia="Microsoft YaHei"/>
        </w:rPr>
        <w:t xml:space="preserve"> </w:t>
      </w:r>
      <w:del w:id="147" w:author="Carol Nichols" w:date="2017-06-01T14:51:00Z">
        <w:r>
          <w:rPr>
            <w:rFonts w:eastAsia="Microsoft YaHei"/>
          </w:rPr>
          <w:delText>sub</w:delText>
        </w:r>
      </w:del>
      <w:r>
        <w:rPr>
          <w:rFonts w:eastAsia="Microsoft YaHei"/>
        </w:rPr>
        <w:t xml:space="preserve">modules in </w:t>
      </w:r>
      <w:r>
        <w:rPr>
          <w:rStyle w:val="EmphasisItalic"/>
          <w:rFonts w:eastAsia="Microsoft YaHei"/>
        </w:rPr>
        <w:t>src/main.rs</w:t>
      </w:r>
      <w:del w:id="148" w:author="AnneMarieW" w:date="2017-03-30T13:47:00Z">
        <w:r>
          <w:rPr>
            <w:rStyle w:val="EmphasisItalic"/>
            <w:rFonts w:eastAsia="Microsoft YaHei"/>
          </w:rPr>
          <w:delText xml:space="preserve"> as well</w:delText>
        </w:r>
      </w:del>
      <w:ins w:id="149" w:author="Carol Nichols" w:date="2017-06-01T14:51:00Z">
        <w:r>
          <w:rPr>
            <w:rFonts w:eastAsia="Microsoft YaHei"/>
          </w:rPr>
          <w:t xml:space="preserve"> for a binary crate in the same way as we're creating modules in </w:t>
        </w:r>
      </w:ins>
      <w:ins w:id="150" w:author="Carol Nichols" w:date="2017-06-01T14:51:00Z">
        <w:r>
          <w:rPr>
            <w:rStyle w:val="EmphasisItalic"/>
            <w:rFonts w:eastAsia="Microsoft YaHei"/>
          </w:rPr>
          <w:t>src/lib.rs</w:t>
        </w:r>
      </w:ins>
      <w:ins w:id="151" w:author="Carol Nichols" w:date="2017-06-01T14:51:00Z">
        <w:r>
          <w:rPr>
            <w:rFonts w:eastAsia="Microsoft YaHei"/>
          </w:rPr>
          <w:t xml:space="preserve"> for </w:t>
        </w:r>
      </w:ins>
      <w:ins w:id="152" w:author="Carol Nichols" w:date="2017-06-06T13:01:00Z">
        <w:r>
          <w:rPr>
            <w:rFonts w:eastAsia="Microsoft YaHei"/>
          </w:rPr>
          <w:t>th</w:t>
        </w:r>
      </w:ins>
      <w:ins w:id="153" w:author="Carol Nichols" w:date="2017-06-01T14:52:00Z">
        <w:r>
          <w:rPr>
            <w:rFonts w:eastAsia="Microsoft YaHei"/>
          </w:rPr>
          <w:t>e library crate</w:t>
        </w:r>
      </w:ins>
      <w:r>
        <w:rPr>
          <w:rFonts w:eastAsia="Microsoft YaHei"/>
        </w:rPr>
        <w:t xml:space="preserve">. In fact, we can </w:t>
      </w:r>
      <w:del w:id="154" w:author="AnneMarieW" w:date="2017-03-30T13:47:00Z">
        <w:r>
          <w:rPr>
            <w:rFonts w:eastAsia="Microsoft YaHei"/>
          </w:rPr>
          <w:delText xml:space="preserve">also </w:delText>
        </w:r>
      </w:del>
      <w:r>
        <w:rPr>
          <w:rFonts w:eastAsia="Microsoft YaHei"/>
        </w:rPr>
        <w:t>put modules inside of modules</w:t>
      </w:r>
      <w:del w:id="155" w:author="AnneMarieW" w:date="2017-03-30T13:47:00Z">
        <w:r>
          <w:rPr>
            <w:rFonts w:eastAsia="Microsoft YaHei"/>
          </w:rPr>
          <w:delText>. This</w:delText>
        </w:r>
      </w:del>
      <w:ins w:id="156" w:author="AnneMarieW" w:date="2017-03-30T13:47:00Z">
        <w:r>
          <w:rPr>
            <w:rFonts w:eastAsia="Microsoft YaHei"/>
          </w:rPr>
          <w:t>, which</w:t>
        </w:r>
      </w:ins>
      <w:r>
        <w:rPr>
          <w:rFonts w:eastAsia="Microsoft YaHei"/>
        </w:rPr>
        <w:t xml:space="preserve"> can be useful as your modules grow to keep related functionality organized together and separate functionality apart. The choice of how you organize your code depends on how you think about the relationship between the parts of your code. For instance, the </w:t>
      </w:r>
      <w:r>
        <w:rPr>
          <w:rStyle w:val="Literal"/>
        </w:rPr>
        <w:t>client</w:t>
      </w:r>
      <w:r>
        <w:rPr>
          <w:rFonts w:eastAsia="Microsoft YaHei"/>
        </w:rPr>
        <w:t xml:space="preserve"> code and its </w:t>
      </w:r>
      <w:r>
        <w:rPr>
          <w:rStyle w:val="Literal"/>
        </w:rPr>
        <w:t>connect</w:t>
      </w:r>
      <w:r>
        <w:rPr>
          <w:rFonts w:eastAsia="Microsoft YaHei"/>
        </w:rPr>
        <w:t xml:space="preserve"> function might make more sense to users of our library if </w:t>
      </w:r>
      <w:del w:id="157" w:author="AnneMarieW" w:date="2017-03-30T13:48:00Z">
        <w:r>
          <w:rPr>
            <w:rFonts w:eastAsia="Microsoft YaHei"/>
          </w:rPr>
          <w:delText>it was</w:delText>
        </w:r>
      </w:del>
      <w:ins w:id="158" w:author="AnneMarieW" w:date="2017-03-30T13:48:00Z">
        <w:r>
          <w:rPr>
            <w:rFonts w:eastAsia="Microsoft YaHei"/>
          </w:rPr>
          <w:t>they were</w:t>
        </w:r>
      </w:ins>
      <w:r>
        <w:rPr>
          <w:rFonts w:eastAsia="Microsoft YaHei"/>
        </w:rPr>
        <w:t xml:space="preserve"> inside the </w:t>
      </w:r>
      <w:r>
        <w:rPr>
          <w:rStyle w:val="Literal"/>
        </w:rPr>
        <w:t>network</w:t>
      </w:r>
      <w:r>
        <w:rPr>
          <w:rFonts w:eastAsia="Microsoft YaHei"/>
        </w:rPr>
        <w:t xml:space="preserve"> namespace instead, </w:t>
      </w:r>
      <w:del w:id="159" w:author="AnneMarieW" w:date="2017-03-30T13:48:00Z">
        <w:r>
          <w:rPr>
            <w:rFonts w:eastAsia="Microsoft YaHei"/>
          </w:rPr>
          <w:delText>like</w:delText>
        </w:r>
      </w:del>
      <w:ins w:id="160" w:author="AnneMarieW" w:date="2017-03-30T13:48:00Z">
        <w:r>
          <w:rPr>
            <w:rFonts w:eastAsia="Microsoft YaHei"/>
          </w:rPr>
          <w:t>as</w:t>
        </w:r>
      </w:ins>
      <w:r>
        <w:rPr>
          <w:rFonts w:eastAsia="Microsoft YaHei"/>
        </w:rPr>
        <w:t xml:space="preserve"> in Listing 7-2:</w:t>
      </w:r>
    </w:p>
    <w:p>
      <w:pPr>
        <w:pStyle w:val="ProductionDirective"/>
        <w:rPr>
          <w:rFonts w:eastAsia="Microsoft YaHei"/>
        </w:rPr>
      </w:pPr>
      <w:r>
        <w:rPr>
          <w:rFonts w:eastAsia="Microsoft YaHei"/>
        </w:rPr>
        <w:t>Filename: src/lib.rs</w:t>
      </w:r>
    </w:p>
    <w:p>
      <w:pPr>
        <w:pStyle w:val="CodeA"/>
        <w:rPr/>
      </w:pPr>
      <w:r>
        <w:rPr/>
        <w:t>mod network {</w:t>
      </w:r>
    </w:p>
    <w:p>
      <w:pPr>
        <w:pStyle w:val="CodeB"/>
        <w:rPr/>
      </w:pPr>
      <w:r>
        <w:rPr/>
        <w:t xml:space="preserve">    </w:t>
      </w:r>
      <w:r>
        <w:rPr/>
        <w:t>fn connect() {</w:t>
      </w:r>
    </w:p>
    <w:p>
      <w:pPr>
        <w:pStyle w:val="CodeB"/>
        <w:rPr/>
      </w:pPr>
      <w:r>
        <w:rPr/>
        <w:t xml:space="preserve">    </w:t>
      </w:r>
      <w:r>
        <w:rPr/>
        <w:t>}</w:t>
      </w:r>
    </w:p>
    <w:p>
      <w:pPr>
        <w:pStyle w:val="CodeB"/>
        <w:rPr/>
      </w:pPr>
      <w:r>
        <w:rPr/>
      </w:r>
    </w:p>
    <w:p>
      <w:pPr>
        <w:pStyle w:val="CodeB"/>
        <w:rPr/>
      </w:pPr>
      <w:r>
        <w:rPr/>
        <w:t xml:space="preserve">    </w:t>
      </w:r>
      <w:r>
        <w:rPr/>
        <w:t>mod client {</w:t>
      </w:r>
    </w:p>
    <w:p>
      <w:pPr>
        <w:pStyle w:val="CodeB"/>
        <w:rPr/>
      </w:pPr>
      <w:r>
        <w:rPr/>
        <w:t xml:space="preserve">        </w:t>
      </w:r>
      <w:r>
        <w:rPr/>
        <w:t>fn connect() {</w:t>
      </w:r>
    </w:p>
    <w:p>
      <w:pPr>
        <w:pStyle w:val="CodeB"/>
        <w:rPr/>
      </w:pPr>
      <w:r>
        <w:rPr/>
        <w:t xml:space="preserve">        </w:t>
      </w:r>
      <w:r>
        <w:rPr/>
        <w:t>}</w:t>
      </w:r>
    </w:p>
    <w:p>
      <w:pPr>
        <w:pStyle w:val="CodeB"/>
        <w:rPr/>
      </w:pPr>
      <w:r>
        <w:rPr/>
        <w:t xml:space="preserve">    </w:t>
      </w:r>
      <w:r>
        <w:rPr/>
        <w:t>}</w:t>
      </w:r>
    </w:p>
    <w:p>
      <w:pPr>
        <w:pStyle w:val="CodeC"/>
        <w:rPr/>
      </w:pPr>
      <w:r>
        <w:rPr/>
        <w:t>}</w:t>
      </w:r>
    </w:p>
    <w:p>
      <w:pPr>
        <w:pStyle w:val="CodeC"/>
        <w:rPr/>
      </w:pPr>
      <w:r>
        <w:rPr/>
      </w:r>
    </w:p>
    <w:p>
      <w:pPr>
        <w:pStyle w:val="Caption1"/>
        <w:rPr/>
      </w:pPr>
      <w:r>
        <w:rPr/>
        <w:t xml:space="preserve">Listing 7-2: Moving the </w:t>
      </w:r>
      <w:r>
        <w:rPr>
          <w:rStyle w:val="LiteralCaption"/>
        </w:rPr>
        <w:t>client</w:t>
      </w:r>
      <w:r>
        <w:rPr/>
        <w:t xml:space="preserve"> module inside </w:t>
      </w:r>
      <w:del w:id="161" w:author="AnneMarieW" w:date="2017-03-30T13:49:00Z">
        <w:r>
          <w:rPr/>
          <w:delText xml:space="preserve">of </w:delText>
        </w:r>
      </w:del>
      <w:r>
        <w:rPr/>
        <w:t xml:space="preserve">the </w:t>
      </w:r>
      <w:r>
        <w:rPr>
          <w:rStyle w:val="LiteralCaption"/>
        </w:rPr>
        <w:t>network</w:t>
      </w:r>
      <w:r>
        <w:rPr/>
        <w:t xml:space="preserve"> module</w:t>
      </w:r>
    </w:p>
    <w:p>
      <w:pPr>
        <w:pStyle w:val="Body"/>
        <w:rPr/>
      </w:pPr>
      <w:r>
        <w:rPr>
          <w:rFonts w:eastAsia="Microsoft YaHei"/>
        </w:rPr>
        <w:t xml:space="preserve">In your </w:t>
      </w:r>
      <w:r>
        <w:rPr>
          <w:rStyle w:val="EmphasisItalic"/>
          <w:rFonts w:eastAsia="Microsoft YaHei"/>
        </w:rPr>
        <w:t>src/lib.rs</w:t>
      </w:r>
      <w:r>
        <w:rPr>
          <w:rFonts w:eastAsia="Microsoft YaHei"/>
        </w:rPr>
        <w:t xml:space="preserve"> file, replace the existing </w:t>
      </w:r>
      <w:r>
        <w:rPr>
          <w:rStyle w:val="Literal"/>
        </w:rPr>
        <w:t>mod network</w:t>
      </w:r>
      <w:r>
        <w:rPr>
          <w:rFonts w:eastAsia="Microsoft YaHei"/>
        </w:rPr>
        <w:t xml:space="preserve"> and </w:t>
      </w:r>
      <w:r>
        <w:rPr>
          <w:rStyle w:val="Literal"/>
        </w:rPr>
        <w:t>mod client</w:t>
      </w:r>
      <w:r>
        <w:rPr/>
        <w:t xml:space="preserve"> </w:t>
      </w:r>
      <w:r>
        <w:rPr>
          <w:rFonts w:eastAsia="Microsoft YaHei"/>
        </w:rPr>
        <w:t xml:space="preserve">definitions with </w:t>
      </w:r>
      <w:del w:id="162" w:author="janelle" w:date="2017-05-16T12:51:00Z">
        <w:r>
          <w:rPr>
            <w:rFonts w:eastAsia="Microsoft YaHei"/>
          </w:rPr>
          <w:delText>th</w:delText>
        </w:r>
      </w:del>
      <w:del w:id="163" w:author="AnneMarieW" w:date="2017-03-30T13:50:00Z">
        <w:r>
          <w:rPr>
            <w:rFonts w:eastAsia="Microsoft YaHei"/>
          </w:rPr>
          <w:delText>is one</w:delText>
        </w:r>
      </w:del>
      <w:del w:id="164" w:author="janelle" w:date="2017-05-16T12:51:00Z">
        <w:r>
          <w:rPr>
            <w:rFonts w:eastAsia="Microsoft YaHei"/>
          </w:rPr>
          <w:delText>ose</w:delText>
        </w:r>
      </w:del>
      <w:ins w:id="165" w:author="janelle" w:date="2017-05-16T12:51:00Z">
        <w:r>
          <w:rPr>
            <w:rFonts w:eastAsia="Microsoft YaHei"/>
          </w:rPr>
          <w:t>the ones</w:t>
        </w:r>
      </w:ins>
      <w:r>
        <w:rPr>
          <w:rFonts w:eastAsia="Microsoft YaHei"/>
        </w:rPr>
        <w:t xml:space="preserve"> </w:t>
      </w:r>
      <w:ins w:id="166" w:author="AnneMarieW" w:date="2017-03-30T13:50:00Z">
        <w:r>
          <w:rPr>
            <w:rFonts w:eastAsia="Microsoft YaHei"/>
          </w:rPr>
          <w:t>in Listing 7-2, which</w:t>
        </w:r>
      </w:ins>
      <w:del w:id="167" w:author="AnneMarieW" w:date="2017-03-30T13:50:00Z">
        <w:r>
          <w:rPr>
            <w:rFonts w:eastAsia="Microsoft YaHei"/>
          </w:rPr>
          <w:delText>that</w:delText>
        </w:r>
      </w:del>
      <w:r>
        <w:rPr>
          <w:rFonts w:eastAsia="Microsoft YaHei"/>
        </w:rPr>
        <w:t xml:space="preserve"> ha</w:t>
      </w:r>
      <w:ins w:id="168" w:author="janelle" w:date="2017-05-16T12:51:00Z">
        <w:r>
          <w:rPr>
            <w:rFonts w:eastAsia="Microsoft YaHei"/>
          </w:rPr>
          <w:t>ve</w:t>
        </w:r>
      </w:ins>
      <w:del w:id="169" w:author="janelle" w:date="2017-05-16T12:51:00Z">
        <w:r>
          <w:rPr>
            <w:rFonts w:eastAsia="Microsoft YaHei"/>
          </w:rPr>
          <w:delText>s</w:delText>
        </w:r>
      </w:del>
      <w:r>
        <w:rPr>
          <w:rFonts w:eastAsia="Microsoft YaHei"/>
        </w:rPr>
        <w:t xml:space="preserve"> the </w:t>
      </w:r>
      <w:r>
        <w:rPr>
          <w:rStyle w:val="Literal"/>
        </w:rPr>
        <w:t>client</w:t>
      </w:r>
      <w:r>
        <w:rPr>
          <w:rFonts w:eastAsia="Microsoft YaHei"/>
        </w:rPr>
        <w:t xml:space="preserve"> module as an inner module of </w:t>
      </w:r>
      <w:r>
        <w:rPr>
          <w:rStyle w:val="Literal"/>
        </w:rPr>
        <w:t>network</w:t>
      </w:r>
      <w:r>
        <w:rPr>
          <w:rFonts w:eastAsia="Microsoft YaHei"/>
        </w:rPr>
        <w:t>. Now</w:t>
      </w:r>
      <w:del w:id="170" w:author="Carol Nichols" w:date="2017-06-01T14:55:00Z">
        <w:r>
          <w:rPr>
            <w:rFonts w:eastAsia="Microsoft YaHei"/>
          </w:rPr>
          <w:delText xml:space="preserve"> that</w:delText>
        </w:r>
      </w:del>
      <w:ins w:id="171" w:author="janelle" w:date="2017-05-16T12:52:00Z">
        <w:r>
          <w:rPr>
            <w:rFonts w:eastAsia="Microsoft YaHei"/>
          </w:rPr>
          <w:t xml:space="preserve"> </w:t>
        </w:r>
      </w:ins>
      <w:r>
        <w:rPr>
          <w:rFonts w:eastAsia="Microsoft YaHei"/>
        </w:rPr>
        <w:t xml:space="preserve">we have the functions </w:t>
      </w:r>
      <w:r>
        <w:rPr>
          <w:rStyle w:val="Literal"/>
        </w:rPr>
        <w:t>network::connect</w:t>
      </w:r>
      <w:r>
        <w:rPr>
          <w:rFonts w:eastAsia="Microsoft YaHei"/>
        </w:rPr>
        <w:t xml:space="preserve"> and </w:t>
      </w:r>
      <w:r>
        <w:rPr>
          <w:rStyle w:val="Literal"/>
        </w:rPr>
        <w:t>network::client::connect</w:t>
      </w:r>
      <w:r>
        <w:rPr>
          <w:rFonts w:eastAsia="Microsoft YaHei"/>
        </w:rPr>
        <w:t xml:space="preserve">: again, the two functions named </w:t>
      </w:r>
      <w:r>
        <w:rPr>
          <w:rStyle w:val="Literal"/>
        </w:rPr>
        <w:t>connect</w:t>
      </w:r>
      <w:r>
        <w:rPr>
          <w:rFonts w:eastAsia="Microsoft YaHei"/>
        </w:rPr>
        <w:t xml:space="preserve"> don’t conflict with each other </w:t>
      </w:r>
      <w:del w:id="172" w:author="AnneMarieW" w:date="2017-03-30T13:51:00Z">
        <w:r>
          <w:rPr>
            <w:rFonts w:eastAsia="Microsoft YaHei"/>
          </w:rPr>
          <w:delText>sinc</w:delText>
        </w:r>
      </w:del>
      <w:ins w:id="173" w:author="AnneMarieW" w:date="2017-03-30T13:51:00Z">
        <w:r>
          <w:rPr>
            <w:rFonts w:eastAsia="Microsoft YaHei"/>
          </w:rPr>
          <w:t>becaus</w:t>
        </w:r>
      </w:ins>
      <w:r>
        <w:rPr>
          <w:rFonts w:eastAsia="Microsoft YaHei"/>
        </w:rPr>
        <w:t>e they’re in different namespaces.</w:t>
      </w:r>
    </w:p>
    <w:p>
      <w:pPr>
        <w:pStyle w:val="Body"/>
        <w:rPr/>
      </w:pPr>
      <w:r>
        <w:rPr>
          <w:rFonts w:eastAsia="Microsoft YaHei"/>
        </w:rPr>
        <w:t xml:space="preserve">In this way, modules form a hierarchy. The contents of </w:t>
      </w:r>
      <w:r>
        <w:rPr>
          <w:rStyle w:val="EmphasisItalic"/>
        </w:rPr>
        <w:t>src/lib.rs</w:t>
      </w:r>
      <w:r>
        <w:rPr>
          <w:rFonts w:eastAsia="Microsoft YaHei"/>
        </w:rPr>
        <w:t xml:space="preserve"> are at the topmost level, and the submodules are at lower levels. Here’s what the organization of our example </w:t>
      </w:r>
      <w:del w:id="174" w:author="AnneMarieW" w:date="2017-03-30T13:51:00Z">
        <w:r>
          <w:rPr>
            <w:rFonts w:eastAsia="Microsoft YaHei"/>
          </w:rPr>
          <w:delText>from</w:delText>
        </w:r>
      </w:del>
      <w:ins w:id="175" w:author="AnneMarieW" w:date="2017-03-30T13:51:00Z">
        <w:r>
          <w:rPr>
            <w:rFonts w:eastAsia="Microsoft YaHei"/>
          </w:rPr>
          <w:t>in</w:t>
        </w:r>
      </w:ins>
      <w:r>
        <w:rPr>
          <w:rFonts w:eastAsia="Microsoft YaHei"/>
        </w:rPr>
        <w:t xml:space="preserve"> Listing 7-1 looks like </w:t>
      </w:r>
      <w:commentRangeStart w:id="10"/>
      <w:r>
        <w:rPr>
          <w:rFonts w:eastAsia="Microsoft YaHei"/>
        </w:rPr>
        <w:t xml:space="preserve">when thought of </w:t>
      </w:r>
      <w:del w:id="176" w:author="Carol Nichols" w:date="2017-06-01T14:55:00Z">
        <w:r>
          <w:rPr>
            <w:rFonts w:eastAsia="Microsoft YaHei"/>
          </w:rPr>
          <w:delText>this</w:delText>
        </w:r>
      </w:del>
      <w:ins w:id="177" w:author="Carol Nichols" w:date="2017-06-01T14:55:00Z">
        <w:r>
          <w:rPr>
            <w:rFonts w:eastAsia="Microsoft YaHei"/>
          </w:rPr>
          <w:t>as a hierarchy</w:t>
        </w:r>
      </w:ins>
      <w:del w:id="178" w:author="Carol Nichols" w:date="2017-06-01T14:55:00Z">
        <w:r>
          <w:rPr>
            <w:rFonts w:eastAsia="Microsoft YaHei"/>
          </w:rPr>
          <w:delText xml:space="preserve"> way</w:delText>
        </w:r>
      </w:del>
      <w:r>
        <w:rPr>
          <w:rFonts w:eastAsia="Microsoft YaHei"/>
        </w:rPr>
      </w:r>
      <w:commentRangeEnd w:id="10"/>
      <w:r>
        <w:commentReference w:id="10"/>
      </w:r>
      <w:r>
        <w:rPr>
          <w:rFonts w:eastAsia="Microsoft YaHei"/>
        </w:rPr>
        <w:commentReference w:id="11"/>
      </w:r>
      <w:r>
        <w:rPr>
          <w:rFonts w:eastAsia="Microsoft YaHei"/>
        </w:rPr>
        <w:t>:</w:t>
      </w:r>
    </w:p>
    <w:p>
      <w:pPr>
        <w:pStyle w:val="CodeA"/>
        <w:rPr>
          <w:rStyle w:val="Literal"/>
        </w:rPr>
      </w:pPr>
      <w:commentRangeStart w:id="12"/>
      <w:r>
        <w:rPr>
          <w:rStyle w:val="Literal"/>
        </w:rPr>
        <w:t>communicator</w:t>
      </w:r>
    </w:p>
    <w:p>
      <w:pPr>
        <w:pStyle w:val="CodeB"/>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network</w:t>
      </w:r>
    </w:p>
    <w:p>
      <w:pPr>
        <w:pStyle w:val="CodeC"/>
        <w:rPr>
          <w:rStyle w:val="Literal"/>
        </w:rPr>
      </w:pPr>
      <w:r>
        <w:rPr>
          <w:rStyle w:val="Literal"/>
        </w:rPr>
        <w:t xml:space="preserve"> </w:t>
      </w:r>
      <w:r>
        <w:rPr>
          <w:rStyle w:val="Literal"/>
          <w:rFonts w:cs="Courier New" w:ascii="Courier New" w:hAnsi="Courier New"/>
        </w:rPr>
        <w:t>└──</w:t>
      </w:r>
      <w:r>
        <w:rPr>
          <w:rStyle w:val="Literal"/>
        </w:rPr>
        <w:t xml:space="preserve"> </w:t>
      </w:r>
      <w:r>
        <w:rPr>
          <w:rStyle w:val="Literal"/>
        </w:rPr>
        <w:t>client</w:t>
      </w:r>
    </w:p>
    <w:p>
      <w:pPr>
        <w:pStyle w:val="Body"/>
        <w:rPr/>
      </w:pPr>
      <w:r>
        <w:rPr/>
      </w:r>
      <w:commentRangeEnd w:id="12"/>
      <w:r>
        <w:commentReference w:id="12"/>
      </w:r>
      <w:r>
        <w:rPr/>
        <w:commentReference w:id="13"/>
      </w:r>
      <w:r>
        <w:rPr>
          <w:rFonts w:eastAsia="Microsoft YaHei"/>
        </w:rPr>
        <w:t>And here’s</w:t>
      </w:r>
      <w:commentRangeStart w:id="14"/>
      <w:r>
        <w:rPr>
          <w:rFonts w:eastAsia="Microsoft YaHei"/>
        </w:rPr>
        <w:t xml:space="preserve"> the </w:t>
      </w:r>
      <w:ins w:id="179" w:author="Carol Nichols" w:date="2017-06-01T14:56:00Z">
        <w:r>
          <w:rPr>
            <w:rFonts w:eastAsia="Microsoft YaHei"/>
          </w:rPr>
          <w:t xml:space="preserve">hierarchy corresponding to the </w:t>
        </w:r>
      </w:ins>
      <w:r>
        <w:rPr>
          <w:rFonts w:eastAsia="Microsoft YaHei"/>
        </w:rPr>
        <w:t>example</w:t>
      </w:r>
      <w:r>
        <w:rPr>
          <w:rFonts w:eastAsia="Microsoft YaHei"/>
        </w:rPr>
      </w:r>
      <w:commentRangeEnd w:id="14"/>
      <w:r>
        <w:commentReference w:id="14"/>
      </w:r>
      <w:r>
        <w:rPr>
          <w:rFonts w:eastAsia="Microsoft YaHei"/>
        </w:rPr>
        <w:commentReference w:id="15"/>
      </w:r>
      <w:r>
        <w:rPr>
          <w:rFonts w:eastAsia="Microsoft YaHei"/>
        </w:rPr>
        <w:t xml:space="preserve"> </w:t>
      </w:r>
      <w:del w:id="180" w:author="AnneMarieW" w:date="2017-03-30T13:54:00Z">
        <w:r>
          <w:rPr>
            <w:rFonts w:eastAsia="Microsoft YaHei"/>
          </w:rPr>
          <w:delText>from</w:delText>
        </w:r>
      </w:del>
      <w:ins w:id="181" w:author="AnneMarieW" w:date="2017-03-30T13:54:00Z">
        <w:r>
          <w:rPr>
            <w:rFonts w:eastAsia="Microsoft YaHei"/>
          </w:rPr>
          <w:t>in</w:t>
        </w:r>
      </w:ins>
      <w:r>
        <w:rPr>
          <w:rFonts w:eastAsia="Microsoft YaHei"/>
        </w:rPr>
        <w:t xml:space="preserve"> Listing 7-2:</w:t>
      </w:r>
    </w:p>
    <w:p>
      <w:pPr>
        <w:pStyle w:val="CodeA"/>
        <w:rPr>
          <w:rStyle w:val="Literal"/>
          <w:highlight w:val="yellow"/>
        </w:rPr>
      </w:pPr>
      <w:r>
        <w:rPr>
          <w:rStyle w:val="Literal"/>
        </w:rPr>
        <w:t>communicator</w:t>
      </w:r>
    </w:p>
    <w:p>
      <w:pPr>
        <w:pStyle w:val="CodeB"/>
        <w:rPr>
          <w:rStyle w:val="Literal"/>
          <w:highlight w:val="yellow"/>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network</w:t>
      </w:r>
    </w:p>
    <w:p>
      <w:pPr>
        <w:pStyle w:val="CodeC"/>
        <w:rPr>
          <w:rStyle w:val="Literal"/>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client</w:t>
      </w:r>
    </w:p>
    <w:p>
      <w:pPr>
        <w:pStyle w:val="Body"/>
        <w:rPr/>
      </w:pPr>
      <w:del w:id="182" w:author="Carol Nichols" w:date="2017-06-01T14:56:00Z">
        <w:r>
          <w:rPr>
            <w:rFonts w:eastAsia="Microsoft YaHei"/>
          </w:rPr>
          <w:delText xml:space="preserve">You can see </w:delText>
        </w:r>
      </w:del>
      <w:del w:id="183" w:author="AnneMarieW" w:date="2017-03-30T13:55:00Z">
        <w:r>
          <w:rPr>
            <w:rFonts w:eastAsia="Microsoft YaHei"/>
          </w:rPr>
          <w:delText xml:space="preserve">that </w:delText>
        </w:r>
      </w:del>
      <w:del w:id="184" w:author="Carol Nichols" w:date="2017-06-01T14:56:00Z">
        <w:r>
          <w:rPr>
            <w:rFonts w:eastAsia="Microsoft YaHei"/>
          </w:rPr>
          <w:delText>i</w:delText>
        </w:r>
      </w:del>
      <w:ins w:id="185" w:author="Carol Nichols" w:date="2017-06-01T14:56:00Z">
        <w:r>
          <w:rPr>
            <w:rFonts w:eastAsia="Microsoft YaHei"/>
          </w:rPr>
          <w:t>The hierarchy sho</w:t>
        </w:r>
      </w:ins>
      <w:ins w:id="186" w:author="Carol Nichols" w:date="2017-06-01T14:57:00Z">
        <w:r>
          <w:rPr>
            <w:rFonts w:eastAsia="Microsoft YaHei"/>
          </w:rPr>
          <w:t>ws that i</w:t>
        </w:r>
      </w:ins>
      <w:r>
        <w:rPr>
          <w:rFonts w:eastAsia="Microsoft YaHei"/>
        </w:rPr>
        <w:t>n Listing 7-2</w:t>
      </w:r>
      <w:del w:id="187" w:author="AnneMarieW" w:date="2017-03-30T13:55:00Z">
        <w:r>
          <w:rPr>
            <w:rFonts w:eastAsia="Microsoft YaHei"/>
          </w:rPr>
          <w:delText>,</w:delText>
        </w:r>
      </w:del>
      <w:del w:id="188" w:author="Carol Nichols" w:date="2017-06-01T14:57:00Z">
        <w:r>
          <w:rPr>
            <w:rFonts w:eastAsia="Microsoft YaHei"/>
          </w:rPr>
          <w:delText xml:space="preserve"> that</w:delText>
        </w:r>
      </w:del>
      <w:ins w:id="189" w:author="Carol Nichols" w:date="2017-06-01T14:57:00Z">
        <w:r>
          <w:rPr>
            <w:rFonts w:eastAsia="Microsoft YaHei"/>
          </w:rPr>
          <w:t>,</w:t>
        </w:r>
      </w:ins>
      <w:r>
        <w:rPr>
          <w:rFonts w:eastAsia="Microsoft YaHei"/>
        </w:rPr>
        <w:t xml:space="preserve"> </w:t>
      </w:r>
      <w:r>
        <w:rPr>
          <w:rStyle w:val="Literal"/>
        </w:rPr>
        <w:t>client</w:t>
      </w:r>
      <w:r>
        <w:rPr>
          <w:rFonts w:eastAsia="Microsoft YaHei"/>
        </w:rPr>
        <w:t xml:space="preserve"> is a child of the </w:t>
      </w:r>
      <w:r>
        <w:rPr>
          <w:rStyle w:val="Literal"/>
        </w:rPr>
        <w:t>network</w:t>
      </w:r>
      <w:r>
        <w:rPr>
          <w:rFonts w:eastAsia="Microsoft YaHei"/>
        </w:rPr>
        <w:t xml:space="preserve"> module</w:t>
      </w:r>
      <w:del w:id="190" w:author="AnneMarieW" w:date="2017-03-30T13:54:00Z">
        <w:r>
          <w:rPr>
            <w:rFonts w:eastAsia="Microsoft YaHei"/>
          </w:rPr>
          <w:delText>,</w:delText>
        </w:r>
      </w:del>
      <w:r>
        <w:rPr>
          <w:rFonts w:eastAsia="Microsoft YaHei"/>
        </w:rPr>
        <w:t xml:space="preserve"> rather than a sibling. More complicated projects can have </w:t>
      </w:r>
      <w:del w:id="191" w:author="AnneMarieW" w:date="2017-03-30T13:55:00Z">
        <w:r>
          <w:rPr>
            <w:rFonts w:eastAsia="Microsoft YaHei"/>
          </w:rPr>
          <w:delText xml:space="preserve">a lot of </w:delText>
        </w:r>
      </w:del>
      <w:ins w:id="192" w:author="AnneMarieW" w:date="2017-03-30T13:55:00Z">
        <w:r>
          <w:rPr>
            <w:rFonts w:eastAsia="Microsoft YaHei"/>
          </w:rPr>
          <w:t xml:space="preserve">many </w:t>
        </w:r>
      </w:ins>
      <w:r>
        <w:rPr>
          <w:rFonts w:eastAsia="Microsoft YaHei"/>
        </w:rPr>
        <w:t>modules, and they’ll need to be organized logically in order to keep track of them. What “logically” means in your project is up to you and depends on how you and</w:t>
      </w:r>
      <w:del w:id="193" w:author="AnneMarieW" w:date="2017-03-30T13:56:00Z">
        <w:r>
          <w:rPr>
            <w:rFonts w:eastAsia="Microsoft YaHei"/>
          </w:rPr>
          <w:delText xml:space="preserve"> users</w:delText>
        </w:r>
      </w:del>
      <w:r>
        <w:rPr>
          <w:rFonts w:eastAsia="Microsoft YaHei"/>
        </w:rPr>
        <w:t xml:space="preserve"> </w:t>
      </w:r>
      <w:del w:id="194" w:author="AnneMarieW" w:date="2017-03-30T13:56:00Z">
        <w:r>
          <w:rPr>
            <w:rFonts w:eastAsia="Microsoft YaHei"/>
          </w:rPr>
          <w:delText xml:space="preserve">of </w:delText>
        </w:r>
      </w:del>
      <w:r>
        <w:rPr>
          <w:rFonts w:eastAsia="Microsoft YaHei"/>
        </w:rPr>
        <w:t>your library</w:t>
      </w:r>
      <w:ins w:id="195" w:author="AnneMarieW" w:date="2017-03-30T13:56:00Z">
        <w:r>
          <w:rPr>
            <w:rFonts w:eastAsia="Microsoft YaHei"/>
          </w:rPr>
          <w:t>’s users</w:t>
        </w:r>
      </w:ins>
      <w:r>
        <w:rPr>
          <w:rFonts w:eastAsia="Microsoft YaHei"/>
        </w:rPr>
        <w:t xml:space="preserve"> think about your project’s domain. Use the techniques</w:t>
      </w:r>
      <w:del w:id="196" w:author="AnneMarieW" w:date="2017-03-30T13:55:00Z">
        <w:r>
          <w:rPr>
            <w:rFonts w:eastAsia="Microsoft YaHei"/>
          </w:rPr>
          <w:delText xml:space="preserve"> we’ve</w:delText>
        </w:r>
      </w:del>
      <w:r>
        <w:rPr>
          <w:rFonts w:eastAsia="Microsoft YaHei"/>
        </w:rPr>
        <w:t xml:space="preserve"> shown here to create side-by-side modules and nested modules in whatever structure you would like.</w:t>
      </w:r>
    </w:p>
    <w:p>
      <w:pPr>
        <w:pStyle w:val="HeadB"/>
        <w:rPr>
          <w:sz w:val="27"/>
          <w:szCs w:val="27"/>
        </w:rPr>
      </w:pPr>
      <w:bookmarkStart w:id="7" w:name="moving-modules-to-other-files"/>
      <w:bookmarkStart w:id="8" w:name="_Toc478551197"/>
      <w:bookmarkStart w:id="9" w:name="__RefHeading___Toc8717_1631704520"/>
      <w:bookmarkEnd w:id="7"/>
      <w:bookmarkEnd w:id="8"/>
      <w:bookmarkEnd w:id="9"/>
      <w:r>
        <w:rPr/>
        <w:t>Moving Modules to Other Files</w:t>
      </w:r>
    </w:p>
    <w:p>
      <w:pPr>
        <w:pStyle w:val="BodyFirst"/>
        <w:rPr/>
      </w:pPr>
      <w:r>
        <w:rPr>
          <w:rFonts w:eastAsia="Microsoft YaHei"/>
        </w:rPr>
        <w:t>Modules form a hierarchical structure, much like another structure in computing that you’re used to: file</w:t>
      </w:r>
      <w:del w:id="197" w:author="AnneMarieW" w:date="2017-03-31T14:03:00Z">
        <w:r>
          <w:rPr>
            <w:rFonts w:eastAsia="Microsoft YaHei"/>
          </w:rPr>
          <w:delText xml:space="preserve"> </w:delText>
        </w:r>
      </w:del>
      <w:r>
        <w:rPr>
          <w:rFonts w:eastAsia="Microsoft YaHei"/>
        </w:rPr>
        <w:t xml:space="preserve">systems! We can use Rust’s module system along with multiple files to split </w:t>
      </w:r>
      <w:ins w:id="198" w:author="AnneMarieW" w:date="2017-03-30T14:28:00Z">
        <w:r>
          <w:rPr>
            <w:rFonts w:eastAsia="Microsoft YaHei"/>
          </w:rPr>
          <w:t xml:space="preserve">up </w:t>
        </w:r>
      </w:ins>
      <w:r>
        <w:rPr>
          <w:rFonts w:eastAsia="Microsoft YaHei"/>
        </w:rPr>
        <w:t xml:space="preserve">Rust projects </w:t>
      </w:r>
      <w:del w:id="199" w:author="AnneMarieW" w:date="2017-03-30T14:28:00Z">
        <w:r>
          <w:rPr>
            <w:rFonts w:eastAsia="Microsoft YaHei"/>
          </w:rPr>
          <w:delText xml:space="preserve">up </w:delText>
        </w:r>
      </w:del>
      <w:r>
        <w:rPr>
          <w:rFonts w:eastAsia="Microsoft YaHei"/>
        </w:rPr>
        <w:t>so</w:t>
      </w:r>
      <w:del w:id="200" w:author="AnneMarieW" w:date="2017-03-30T14:28:00Z">
        <w:r>
          <w:rPr>
            <w:rFonts w:eastAsia="Microsoft YaHei"/>
          </w:rPr>
          <w:delText xml:space="preserve"> that</w:delText>
        </w:r>
      </w:del>
      <w:r>
        <w:rPr>
          <w:rFonts w:eastAsia="Microsoft YaHei"/>
        </w:rPr>
        <w:t xml:space="preserve"> not everything lives in </w:t>
      </w:r>
      <w:r>
        <w:rPr>
          <w:rStyle w:val="EmphasisItalic"/>
          <w:rFonts w:eastAsia="Microsoft YaHei"/>
        </w:rPr>
        <w:t>src/lib.rs</w:t>
      </w:r>
      <w:ins w:id="201" w:author="Carol Nichols" w:date="2017-06-01T14:58:00Z">
        <w:r>
          <w:rPr>
            <w:rFonts w:eastAsia="Microsoft YaHei"/>
          </w:rPr>
          <w:t xml:space="preserve"> or </w:t>
        </w:r>
      </w:ins>
      <w:ins w:id="202" w:author="Carol Nichols" w:date="2017-06-01T14:58:00Z">
        <w:r>
          <w:rPr>
            <w:rStyle w:val="EmphasisItalic"/>
            <w:rFonts w:eastAsia="Microsoft YaHei"/>
          </w:rPr>
          <w:t>src/main.rs</w:t>
        </w:r>
      </w:ins>
      <w:r>
        <w:rPr>
          <w:rFonts w:eastAsia="Microsoft YaHei"/>
        </w:rPr>
        <w:t xml:space="preserve">. For this example, </w:t>
      </w:r>
      <w:del w:id="203" w:author="AnneMarieW" w:date="2017-03-30T14:29:00Z">
        <w:r>
          <w:rPr>
            <w:rFonts w:eastAsia="Microsoft YaHei"/>
          </w:rPr>
          <w:delText xml:space="preserve">we will </w:delText>
        </w:r>
      </w:del>
      <w:ins w:id="204" w:author="AnneMarieW" w:date="2017-03-30T14:29:00Z">
        <w:r>
          <w:rPr>
            <w:rFonts w:eastAsia="Microsoft YaHei"/>
          </w:rPr>
          <w:t xml:space="preserve">let’s </w:t>
        </w:r>
      </w:ins>
      <w:r>
        <w:rPr>
          <w:rFonts w:eastAsia="Microsoft YaHei"/>
        </w:rPr>
        <w:t>start with the code in Listing 7-3:</w:t>
      </w:r>
    </w:p>
    <w:p>
      <w:pPr>
        <w:pStyle w:val="ProductionDirective"/>
        <w:rPr/>
      </w:pPr>
      <w:r>
        <w:rPr>
          <w:rFonts w:eastAsia="Microsoft YaHei"/>
        </w:rPr>
        <w:t>Filename: src/lib.rs</w:t>
      </w:r>
    </w:p>
    <w:p>
      <w:pPr>
        <w:pStyle w:val="CodeA"/>
        <w:rPr/>
      </w:pPr>
      <w:r>
        <w:rPr/>
        <w:t>mod client {</w:t>
      </w:r>
    </w:p>
    <w:p>
      <w:pPr>
        <w:pStyle w:val="CodeB"/>
        <w:rPr/>
      </w:pPr>
      <w:r>
        <w:rPr/>
        <w:t xml:space="preserve">    </w:t>
      </w:r>
      <w:r>
        <w:rPr/>
        <w:t>fn connect() {</w:t>
      </w:r>
    </w:p>
    <w:p>
      <w:pPr>
        <w:pStyle w:val="CodeB"/>
        <w:rPr/>
      </w:pPr>
      <w:r>
        <w:rPr/>
        <w:t xml:space="preserve">    </w:t>
      </w:r>
      <w:r>
        <w:rPr/>
        <w:t>}</w:t>
      </w:r>
    </w:p>
    <w:p>
      <w:pPr>
        <w:pStyle w:val="CodeB"/>
        <w:rPr/>
      </w:pPr>
      <w:r>
        <w:rPr/>
        <w:t>}</w:t>
      </w:r>
    </w:p>
    <w:p>
      <w:pPr>
        <w:pStyle w:val="CodeB"/>
        <w:rPr/>
      </w:pPr>
      <w:r>
        <w:rPr/>
      </w:r>
    </w:p>
    <w:p>
      <w:pPr>
        <w:pStyle w:val="CodeB"/>
        <w:rPr/>
      </w:pPr>
      <w:r>
        <w:rPr/>
        <w:t>mod network {</w:t>
      </w:r>
    </w:p>
    <w:p>
      <w:pPr>
        <w:pStyle w:val="CodeB"/>
        <w:rPr/>
      </w:pPr>
      <w:r>
        <w:rPr/>
        <w:t xml:space="preserve">    </w:t>
      </w:r>
      <w:r>
        <w:rPr/>
        <w:t>fn connect() {</w:t>
      </w:r>
    </w:p>
    <w:p>
      <w:pPr>
        <w:pStyle w:val="CodeB"/>
        <w:rPr/>
      </w:pPr>
      <w:r>
        <w:rPr/>
        <w:t xml:space="preserve">    </w:t>
      </w:r>
      <w:r>
        <w:rPr/>
        <w:t>}</w:t>
      </w:r>
    </w:p>
    <w:p>
      <w:pPr>
        <w:pStyle w:val="CodeB"/>
        <w:rPr/>
      </w:pPr>
      <w:r>
        <w:rPr/>
      </w:r>
    </w:p>
    <w:p>
      <w:pPr>
        <w:pStyle w:val="CodeB"/>
        <w:rPr/>
      </w:pPr>
      <w:r>
        <w:rPr/>
        <w:t xml:space="preserve">    </w:t>
      </w:r>
      <w:r>
        <w:rPr/>
        <w:t>mod server {</w:t>
      </w:r>
    </w:p>
    <w:p>
      <w:pPr>
        <w:pStyle w:val="CodeB"/>
        <w:rPr/>
      </w:pPr>
      <w:r>
        <w:rPr/>
        <w:t xml:space="preserve">        </w:t>
      </w:r>
      <w:r>
        <w:rPr/>
        <w:t>fn connect() {</w:t>
      </w:r>
    </w:p>
    <w:p>
      <w:pPr>
        <w:pStyle w:val="CodeB"/>
        <w:rPr/>
      </w:pPr>
      <w:r>
        <w:rPr/>
        <w:t xml:space="preserve">        </w:t>
      </w:r>
      <w:r>
        <w:rPr/>
        <w:t>}</w:t>
      </w:r>
    </w:p>
    <w:p>
      <w:pPr>
        <w:pStyle w:val="CodeB"/>
        <w:rPr/>
      </w:pPr>
      <w:r>
        <w:rPr/>
        <w:t xml:space="preserve">    </w:t>
      </w:r>
      <w:r>
        <w:rPr/>
        <w:t>}</w:t>
      </w:r>
    </w:p>
    <w:p>
      <w:pPr>
        <w:pStyle w:val="CodeC"/>
        <w:rPr/>
      </w:pPr>
      <w:r>
        <w:rPr/>
        <w:t>}</w:t>
      </w:r>
    </w:p>
    <w:p>
      <w:pPr>
        <w:pStyle w:val="Caption1"/>
        <w:rPr/>
      </w:pPr>
      <w:r>
        <w:rPr/>
        <w:t xml:space="preserve">Listing 7-3: Three modules, </w:t>
      </w:r>
      <w:r>
        <w:rPr>
          <w:rStyle w:val="LiteralCaption"/>
        </w:rPr>
        <w:t>client</w:t>
      </w:r>
      <w:r>
        <w:rPr/>
        <w:t xml:space="preserve">, </w:t>
      </w:r>
      <w:r>
        <w:rPr>
          <w:rStyle w:val="LiteralCaption"/>
        </w:rPr>
        <w:t>network</w:t>
      </w:r>
      <w:r>
        <w:rPr/>
        <w:t xml:space="preserve">, and </w:t>
      </w:r>
      <w:r>
        <w:rPr>
          <w:rStyle w:val="LiteralCaption"/>
        </w:rPr>
        <w:t>network::server</w:t>
      </w:r>
      <w:r>
        <w:rPr/>
        <w:t xml:space="preserve">, all defined in </w:t>
      </w:r>
      <w:r>
        <w:rPr>
          <w:rStyle w:val="EmphasisRevCaption"/>
        </w:rPr>
        <w:t>src/lib.rs</w:t>
      </w:r>
    </w:p>
    <w:p>
      <w:pPr>
        <w:pStyle w:val="Body"/>
        <w:rPr>
          <w:rFonts w:eastAsia="Microsoft YaHei"/>
        </w:rPr>
      </w:pPr>
      <w:ins w:id="205" w:author="AnneMarieW" w:date="2017-03-30T14:30:00Z">
        <w:r>
          <w:rPr>
            <w:rFonts w:eastAsia="Microsoft YaHei"/>
          </w:rPr>
          <w:t xml:space="preserve">The file </w:t>
        </w:r>
      </w:ins>
      <w:ins w:id="206" w:author="AnneMarieW" w:date="2017-03-30T14:30:00Z">
        <w:r>
          <w:rPr>
            <w:rStyle w:val="EmphasisItalic"/>
            <w:rFonts w:eastAsia="Microsoft YaHei"/>
          </w:rPr>
          <w:t>src/lib.rs</w:t>
        </w:r>
      </w:ins>
      <w:ins w:id="207" w:author="AnneMarieW" w:date="2017-03-30T14:30:00Z">
        <w:r>
          <w:rPr>
            <w:rFonts w:eastAsia="Microsoft YaHei"/>
          </w:rPr>
          <w:t xml:space="preserve"> </w:t>
        </w:r>
      </w:ins>
      <w:del w:id="208" w:author="AnneMarieW" w:date="2017-03-30T14:30:00Z">
        <w:r>
          <w:rPr>
            <w:rFonts w:eastAsia="Microsoft YaHei"/>
          </w:rPr>
          <w:delText xml:space="preserve">which </w:delText>
        </w:r>
      </w:del>
      <w:r>
        <w:rPr>
          <w:rFonts w:eastAsia="Microsoft YaHei"/>
        </w:rPr>
        <w:t>has this module hierarchy:</w:t>
      </w:r>
    </w:p>
    <w:p>
      <w:pPr>
        <w:pStyle w:val="CodeA"/>
        <w:rPr>
          <w:rStyle w:val="Literal"/>
          <w:highlight w:val="yellow"/>
        </w:rPr>
      </w:pPr>
      <w:r>
        <w:rPr>
          <w:rStyle w:val="Literal"/>
        </w:rPr>
        <w:t>communicator</w:t>
      </w:r>
    </w:p>
    <w:p>
      <w:pPr>
        <w:pStyle w:val="CodeB"/>
        <w:rPr>
          <w:rStyle w:val="Literal"/>
          <w:highlight w:val="yellow"/>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client</w:t>
      </w:r>
    </w:p>
    <w:p>
      <w:pPr>
        <w:pStyle w:val="CodeB"/>
        <w:rPr>
          <w:rStyle w:val="Literal"/>
          <w:highlight w:val="yellow"/>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network</w:t>
      </w:r>
    </w:p>
    <w:p>
      <w:pPr>
        <w:pStyle w:val="CodeC"/>
        <w:rPr>
          <w:rStyle w:val="Literal"/>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server</w:t>
      </w:r>
    </w:p>
    <w:p>
      <w:pPr>
        <w:pStyle w:val="Body"/>
        <w:rPr/>
      </w:pPr>
      <w:r>
        <w:rPr>
          <w:rFonts w:eastAsia="Microsoft YaHei"/>
        </w:rPr>
        <w:t xml:space="preserve">If these modules had many functions, and those functions were </w:t>
      </w:r>
      <w:del w:id="209" w:author="AnneMarieW" w:date="2017-03-31T14:05:00Z">
        <w:r>
          <w:rPr>
            <w:rFonts w:eastAsia="Microsoft YaHei"/>
          </w:rPr>
          <w:delText>gett</w:delText>
        </w:r>
      </w:del>
      <w:ins w:id="210" w:author="AnneMarieW" w:date="2017-03-31T14:05:00Z">
        <w:r>
          <w:rPr>
            <w:rFonts w:eastAsia="Microsoft YaHei"/>
          </w:rPr>
          <w:t>becom</w:t>
        </w:r>
      </w:ins>
      <w:r>
        <w:rPr>
          <w:rFonts w:eastAsia="Microsoft YaHei"/>
        </w:rPr>
        <w:t>ing l</w:t>
      </w:r>
      <w:del w:id="211" w:author="AnneMarieW" w:date="2017-03-31T14:05:00Z">
        <w:r>
          <w:rPr>
            <w:rFonts w:eastAsia="Microsoft YaHei"/>
          </w:rPr>
          <w:delText>ong</w:delText>
        </w:r>
      </w:del>
      <w:ins w:id="212" w:author="AnneMarieW" w:date="2017-03-31T14:05:00Z">
        <w:r>
          <w:rPr>
            <w:rFonts w:eastAsia="Microsoft YaHei"/>
          </w:rPr>
          <w:t>engthy</w:t>
        </w:r>
      </w:ins>
      <w:r>
        <w:rPr>
          <w:rFonts w:eastAsia="Microsoft YaHei"/>
        </w:rPr>
        <w:t>, it would be difficult to scroll through this file to find the code we wanted to work with. Because the functions are nested inside one or more mod blocks, the lines of code inside the functions will start getting l</w:t>
      </w:r>
      <w:del w:id="213" w:author="AnneMarieW" w:date="2017-03-31T14:06:00Z">
        <w:r>
          <w:rPr>
            <w:rFonts w:eastAsia="Microsoft YaHei"/>
          </w:rPr>
          <w:delText>ong</w:delText>
        </w:r>
      </w:del>
      <w:ins w:id="214" w:author="AnneMarieW" w:date="2017-03-31T14:06:00Z">
        <w:r>
          <w:rPr>
            <w:rFonts w:eastAsia="Microsoft YaHei"/>
          </w:rPr>
          <w:t>engthy</w:t>
        </w:r>
      </w:ins>
      <w:r>
        <w:rPr>
          <w:rFonts w:eastAsia="Microsoft YaHei"/>
        </w:rPr>
        <w:t xml:space="preserve"> as well. These would be good reasons to </w:t>
      </w:r>
      <w:del w:id="215" w:author="AnneMarieW" w:date="2017-03-30T14:32:00Z">
        <w:r>
          <w:rPr>
            <w:rFonts w:eastAsia="Microsoft YaHei"/>
          </w:rPr>
          <w:delText xml:space="preserve">pull each of </w:delText>
        </w:r>
      </w:del>
      <w:ins w:id="216" w:author="AnneMarieW" w:date="2017-03-30T14:32:00Z">
        <w:r>
          <w:rPr>
            <w:rFonts w:eastAsia="Microsoft YaHei"/>
          </w:rPr>
          <w:t xml:space="preserve">separate </w:t>
        </w:r>
      </w:ins>
      <w:r>
        <w:rPr>
          <w:rFonts w:eastAsia="Microsoft YaHei"/>
        </w:rPr>
        <w:t xml:space="preserve">the </w:t>
      </w:r>
      <w:r>
        <w:rPr>
          <w:rStyle w:val="Literal"/>
        </w:rPr>
        <w:t>client</w:t>
      </w:r>
      <w:r>
        <w:rPr>
          <w:rFonts w:eastAsia="Microsoft YaHei"/>
        </w:rPr>
        <w:t xml:space="preserve">, </w:t>
      </w:r>
      <w:r>
        <w:rPr>
          <w:rStyle w:val="Literal"/>
        </w:rPr>
        <w:t>network</w:t>
      </w:r>
      <w:r>
        <w:rPr>
          <w:rFonts w:eastAsia="Microsoft YaHei"/>
        </w:rPr>
        <w:t xml:space="preserve">, and </w:t>
      </w:r>
      <w:r>
        <w:rPr>
          <w:rStyle w:val="Literal"/>
        </w:rPr>
        <w:t>server</w:t>
      </w:r>
      <w:r>
        <w:rPr>
          <w:rFonts w:eastAsia="Microsoft YaHei"/>
        </w:rPr>
        <w:t xml:space="preserve"> modules</w:t>
      </w:r>
      <w:del w:id="217" w:author="AnneMarieW" w:date="2017-03-30T14:32:00Z">
        <w:r>
          <w:rPr>
            <w:rFonts w:eastAsia="Microsoft YaHei"/>
          </w:rPr>
          <w:delText xml:space="preserve"> out of</w:delText>
        </w:r>
      </w:del>
      <w:ins w:id="218" w:author="AnneMarieW" w:date="2017-03-30T14:32:00Z">
        <w:r>
          <w:rPr>
            <w:rFonts w:eastAsia="Microsoft YaHei"/>
          </w:rPr>
          <w:t xml:space="preserve"> from</w:t>
        </w:r>
      </w:ins>
      <w:r>
        <w:rPr>
          <w:rFonts w:eastAsia="Microsoft YaHei"/>
        </w:rPr>
        <w:t xml:space="preserve"> </w:t>
      </w:r>
      <w:r>
        <w:rPr>
          <w:rStyle w:val="EmphasisItalic"/>
          <w:rFonts w:eastAsia="Microsoft YaHei"/>
        </w:rPr>
        <w:t>src/lib.rs</w:t>
      </w:r>
      <w:r>
        <w:rPr>
          <w:rFonts w:eastAsia="Microsoft YaHei"/>
        </w:rPr>
        <w:t xml:space="preserve"> and</w:t>
      </w:r>
      <w:ins w:id="219" w:author="AnneMarieW" w:date="2017-03-30T14:34:00Z">
        <w:r>
          <w:rPr>
            <w:rFonts w:eastAsia="Microsoft YaHei"/>
          </w:rPr>
          <w:t xml:space="preserve"> place them</w:t>
        </w:r>
      </w:ins>
      <w:r>
        <w:rPr>
          <w:rFonts w:eastAsia="Microsoft YaHei"/>
        </w:rPr>
        <w:t xml:space="preserve"> into their own files. </w:t>
      </w:r>
    </w:p>
    <w:p>
      <w:pPr>
        <w:pStyle w:val="Body"/>
        <w:rPr/>
      </w:pPr>
      <w:del w:id="220" w:author="Carol Nichols" w:date="2017-06-06T13:04:00Z">
        <w:r>
          <w:rPr>
            <w:rFonts w:eastAsia="Microsoft YaHei"/>
          </w:rPr>
          <w:delText xml:space="preserve">Let’s start by extracting the </w:delText>
        </w:r>
      </w:del>
      <w:del w:id="221" w:author="Carol Nichols" w:date="2017-06-06T13:04:00Z">
        <w:r>
          <w:rPr>
            <w:rStyle w:val="Literal"/>
          </w:rPr>
          <w:delText>client</w:delText>
        </w:r>
      </w:del>
      <w:del w:id="222" w:author="Carol Nichols" w:date="2017-06-06T13:04:00Z">
        <w:r>
          <w:rPr>
            <w:rFonts w:eastAsia="Microsoft YaHei"/>
          </w:rPr>
          <w:delText xml:space="preserve"> module into another file. </w:delText>
        </w:r>
      </w:del>
      <w:r>
        <w:rPr>
          <w:rFonts w:eastAsia="Microsoft YaHei"/>
        </w:rPr>
        <w:t xml:space="preserve">First, replace the </w:t>
      </w:r>
      <w:r>
        <w:rPr>
          <w:rStyle w:val="Literal"/>
        </w:rPr>
        <w:t>client</w:t>
      </w:r>
      <w:r>
        <w:rPr>
          <w:rPrChange w:id="0" w:author="Carol Nichols" w:date="2017-06-06T13:04:00Z"/>
        </w:rPr>
        <w:t xml:space="preserve"> </w:t>
      </w:r>
      <w:r>
        <w:rPr>
          <w:rFonts w:eastAsia="Microsoft YaHei"/>
        </w:rPr>
        <w:t>module code</w:t>
      </w:r>
      <w:ins w:id="224" w:author="Carol Nichols" w:date="2017-06-06T13:04:00Z">
        <w:r>
          <w:rPr>
            <w:rFonts w:eastAsia="Microsoft YaHei"/>
          </w:rPr>
          <w:t xml:space="preserve"> with only the declaration of the </w:t>
        </w:r>
      </w:ins>
      <w:ins w:id="225" w:author="Carol Nichols" w:date="2017-06-06T13:04:00Z">
        <w:r>
          <w:rPr>
            <w:rStyle w:val="Literal"/>
            <w:rFonts w:eastAsia="Microsoft YaHei"/>
          </w:rPr>
          <w:t>client</w:t>
        </w:r>
      </w:ins>
      <w:ins w:id="226" w:author="Carol Nichols" w:date="2017-06-06T13:04:00Z">
        <w:r>
          <w:rPr>
            <w:rFonts w:eastAsia="Microsoft YaHei"/>
          </w:rPr>
          <w:t xml:space="preserve"> module, so that your</w:t>
        </w:r>
      </w:ins>
      <w:del w:id="227" w:author="Carol Nichols" w:date="2017-06-06T13:04:00Z">
        <w:r>
          <w:rPr>
            <w:rFonts w:eastAsia="Microsoft YaHei"/>
          </w:rPr>
          <w:delText xml:space="preserve"> in</w:delText>
        </w:r>
      </w:del>
      <w:r>
        <w:rPr>
          <w:rFonts w:eastAsia="Microsoft YaHei"/>
        </w:rPr>
        <w:t xml:space="preserve"> </w:t>
      </w:r>
      <w:r>
        <w:rPr>
          <w:rStyle w:val="EmphasisItalic"/>
          <w:rFonts w:eastAsia="Microsoft YaHei"/>
        </w:rPr>
        <w:t>src/lib.rs</w:t>
      </w:r>
      <w:r>
        <w:rPr>
          <w:rFonts w:eastAsia="Microsoft YaHei"/>
        </w:rPr>
        <w:t xml:space="preserve"> </w:t>
      </w:r>
      <w:del w:id="228" w:author="Carol Nichols" w:date="2017-06-06T13:04:00Z">
        <w:r>
          <w:rPr>
            <w:rFonts w:eastAsia="Microsoft YaHei"/>
          </w:rPr>
          <w:delText>with</w:delText>
        </w:r>
      </w:del>
      <w:ins w:id="229" w:author="Carol Nichols" w:date="2017-06-06T13:04:00Z">
        <w:r>
          <w:rPr>
            <w:rFonts w:eastAsia="Microsoft YaHei"/>
          </w:rPr>
          <w:t>looks like</w:t>
        </w:r>
      </w:ins>
      <w:r>
        <w:rPr>
          <w:rFonts w:eastAsia="Microsoft YaHei"/>
        </w:rPr>
        <w:t xml:space="preserve"> the following:</w:t>
      </w:r>
    </w:p>
    <w:p>
      <w:pPr>
        <w:pStyle w:val="ProductionDirective"/>
        <w:rPr>
          <w:rFonts w:eastAsia="Microsoft YaHei"/>
        </w:rPr>
      </w:pPr>
      <w:r>
        <w:rPr>
          <w:rFonts w:eastAsia="Microsoft YaHei"/>
        </w:rPr>
        <w:t>Filename: src/lib.rs</w:t>
      </w:r>
    </w:p>
    <w:p>
      <w:pPr>
        <w:pStyle w:val="CodeA"/>
        <w:rPr/>
      </w:pPr>
      <w:r>
        <w:rPr/>
        <w:t>mod client;</w:t>
      </w:r>
    </w:p>
    <w:p>
      <w:pPr>
        <w:pStyle w:val="CodeB"/>
        <w:rPr/>
      </w:pPr>
      <w:r>
        <w:rPr/>
      </w:r>
    </w:p>
    <w:p>
      <w:pPr>
        <w:pStyle w:val="CodeB"/>
        <w:rPr/>
      </w:pPr>
      <w:r>
        <w:rPr/>
        <w:t>mod network {</w:t>
      </w:r>
    </w:p>
    <w:p>
      <w:pPr>
        <w:pStyle w:val="CodeB"/>
        <w:rPr/>
      </w:pPr>
      <w:r>
        <w:rPr/>
        <w:t xml:space="preserve">    </w:t>
      </w:r>
      <w:r>
        <w:rPr/>
        <w:t>fn connect() {</w:t>
      </w:r>
    </w:p>
    <w:p>
      <w:pPr>
        <w:pStyle w:val="CodeB"/>
        <w:rPr/>
      </w:pPr>
      <w:r>
        <w:rPr/>
        <w:t xml:space="preserve">    </w:t>
      </w:r>
      <w:r>
        <w:rPr/>
        <w:t>}</w:t>
      </w:r>
    </w:p>
    <w:p>
      <w:pPr>
        <w:pStyle w:val="CodeB"/>
        <w:rPr/>
      </w:pPr>
      <w:r>
        <w:rPr/>
      </w:r>
    </w:p>
    <w:p>
      <w:pPr>
        <w:pStyle w:val="CodeB"/>
        <w:rPr/>
      </w:pPr>
      <w:r>
        <w:rPr/>
        <w:t xml:space="preserve">    </w:t>
      </w:r>
      <w:r>
        <w:rPr/>
        <w:t>mod server {</w:t>
      </w:r>
    </w:p>
    <w:p>
      <w:pPr>
        <w:pStyle w:val="CodeB"/>
        <w:rPr/>
      </w:pPr>
      <w:r>
        <w:rPr/>
        <w:t xml:space="preserve">        </w:t>
      </w:r>
      <w:r>
        <w:rPr/>
        <w:t>fn connect() {</w:t>
      </w:r>
    </w:p>
    <w:p>
      <w:pPr>
        <w:pStyle w:val="CodeB"/>
        <w:rPr/>
      </w:pPr>
      <w:r>
        <w:rPr/>
        <w:t xml:space="preserve">        </w:t>
      </w:r>
      <w:r>
        <w:rPr/>
        <w:t>}</w:t>
      </w:r>
    </w:p>
    <w:p>
      <w:pPr>
        <w:pStyle w:val="CodeB"/>
        <w:rPr/>
      </w:pPr>
      <w:r>
        <w:rPr/>
        <w:t xml:space="preserve">    </w:t>
      </w:r>
      <w:r>
        <w:rPr/>
        <w:t>}</w:t>
      </w:r>
    </w:p>
    <w:p>
      <w:pPr>
        <w:pStyle w:val="CodeC"/>
        <w:rPr/>
      </w:pPr>
      <w:r>
        <w:rPr/>
        <w:t>}</w:t>
      </w:r>
    </w:p>
    <w:p>
      <w:pPr>
        <w:pStyle w:val="Body"/>
        <w:rPr/>
      </w:pPr>
      <w:r>
        <w:rPr>
          <w:rFonts w:eastAsia="Microsoft YaHei"/>
        </w:rPr>
        <w:t xml:space="preserve">We’re still </w:t>
      </w:r>
      <w:r>
        <w:rPr>
          <w:rStyle w:val="EmphasisItalic"/>
          <w:rFonts w:eastAsia="Microsoft YaHei"/>
        </w:rPr>
        <w:t>de</w:t>
      </w:r>
      <w:del w:id="230" w:author="Carol Nichols" w:date="2017-06-06T13:05:00Z">
        <w:r>
          <w:rPr>
            <w:rStyle w:val="EmphasisItalic"/>
            <w:rFonts w:eastAsia="Microsoft YaHei"/>
          </w:rPr>
          <w:delText>fin</w:delText>
        </w:r>
      </w:del>
      <w:ins w:id="231" w:author="Carol Nichols" w:date="2017-06-06T13:05:00Z">
        <w:r>
          <w:rPr>
            <w:rStyle w:val="EmphasisItalic"/>
            <w:rFonts w:eastAsia="Microsoft YaHei"/>
          </w:rPr>
          <w:t>clar</w:t>
        </w:r>
      </w:ins>
      <w:r>
        <w:rPr>
          <w:rStyle w:val="EmphasisItalic"/>
          <w:rFonts w:eastAsia="Microsoft YaHei"/>
        </w:rPr>
        <w:t>ing</w:t>
      </w:r>
      <w:r>
        <w:rPr>
          <w:rFonts w:eastAsia="Microsoft YaHei"/>
        </w:rPr>
        <w:t xml:space="preserve"> the </w:t>
      </w:r>
      <w:r>
        <w:rPr>
          <w:rStyle w:val="Literal"/>
        </w:rPr>
        <w:t>client</w:t>
      </w:r>
      <w:r>
        <w:rPr>
          <w:rFonts w:eastAsia="Microsoft YaHei"/>
        </w:rPr>
        <w:t xml:space="preserve"> module here, but by </w:t>
      </w:r>
      <w:del w:id="232" w:author="Carol Nichols" w:date="2017-06-06T13:05:00Z">
        <w:r>
          <w:rPr>
            <w:rFonts w:eastAsia="Microsoft YaHei"/>
          </w:rPr>
          <w:delText>removing</w:delText>
        </w:r>
      </w:del>
      <w:ins w:id="233" w:author="Carol Nichols" w:date="2017-06-06T13:05:00Z">
        <w:r>
          <w:rPr>
            <w:rFonts w:eastAsia="Microsoft YaHei"/>
          </w:rPr>
          <w:t>replacing</w:t>
        </w:r>
      </w:ins>
      <w:del w:id="234" w:author="Carol Nichols" w:date="2017-06-06T13:05:00Z">
        <w:r>
          <w:rPr>
            <w:rFonts w:eastAsia="Microsoft YaHei"/>
          </w:rPr>
          <w:delText xml:space="preserve"> the curly braces and definitions inside the </w:delText>
        </w:r>
      </w:del>
      <w:del w:id="235" w:author="Carol Nichols" w:date="2017-06-06T13:05:00Z">
        <w:r>
          <w:rPr>
            <w:rStyle w:val="Literal"/>
            <w:rFonts w:eastAsia="Microsoft YaHei"/>
          </w:rPr>
          <w:delText>client</w:delText>
        </w:r>
      </w:del>
      <w:del w:id="236" w:author="Carol Nichols" w:date="2017-06-06T13:05:00Z">
        <w:r>
          <w:rPr>
            <w:rFonts w:eastAsia="Microsoft YaHei"/>
          </w:rPr>
          <w:delText xml:space="preserve"> module and replacing them</w:delText>
        </w:r>
      </w:del>
      <w:ins w:id="237" w:author="Carol Nichols" w:date="2017-06-06T13:05:00Z">
        <w:r>
          <w:rPr>
            <w:rFonts w:eastAsia="Microsoft YaHei"/>
          </w:rPr>
          <w:t xml:space="preserve"> the block</w:t>
        </w:r>
      </w:ins>
      <w:r>
        <w:rPr>
          <w:rFonts w:eastAsia="Microsoft YaHei"/>
        </w:rPr>
        <w:t xml:space="preserve"> with a semicolon, we’re </w:t>
      </w:r>
      <w:del w:id="238" w:author="AnneMarieW" w:date="2017-03-30T14:35:00Z">
        <w:r>
          <w:rPr>
            <w:rFonts w:eastAsia="Microsoft YaHei"/>
          </w:rPr>
          <w:delText>lett</w:delText>
        </w:r>
      </w:del>
      <w:ins w:id="239" w:author="AnneMarieW" w:date="2017-03-30T14:35:00Z">
        <w:r>
          <w:rPr>
            <w:rFonts w:eastAsia="Microsoft YaHei"/>
          </w:rPr>
          <w:t>tell</w:t>
        </w:r>
      </w:ins>
      <w:r>
        <w:rPr>
          <w:rFonts w:eastAsia="Microsoft YaHei"/>
        </w:rPr>
        <w:t xml:space="preserve">ing Rust </w:t>
      </w:r>
      <w:del w:id="240" w:author="AnneMarieW" w:date="2017-03-30T14:35:00Z">
        <w:r>
          <w:rPr>
            <w:rFonts w:eastAsia="Microsoft YaHei"/>
          </w:rPr>
          <w:delText xml:space="preserve">know </w:delText>
        </w:r>
      </w:del>
      <w:r>
        <w:rPr>
          <w:rFonts w:eastAsia="Microsoft YaHei"/>
        </w:rPr>
        <w:t xml:space="preserve">to look in another location for the code defined </w:t>
      </w:r>
      <w:del w:id="241" w:author="Carol Nichols" w:date="2017-06-06T13:05:00Z">
        <w:r>
          <w:rPr>
            <w:rFonts w:eastAsia="Microsoft YaHei"/>
          </w:rPr>
          <w:delText>inside</w:delText>
        </w:r>
      </w:del>
      <w:ins w:id="242" w:author="Carol Nichols" w:date="2017-06-06T13:05:00Z">
        <w:r>
          <w:rPr>
            <w:rFonts w:eastAsia="Microsoft YaHei"/>
          </w:rPr>
          <w:t>within the scope of</w:t>
        </w:r>
      </w:ins>
      <w:r>
        <w:rPr>
          <w:rFonts w:eastAsia="Microsoft YaHei"/>
        </w:rPr>
        <w:t xml:space="preserve"> th</w:t>
      </w:r>
      <w:del w:id="243" w:author="Carol Nichols" w:date="2017-06-06T13:05:00Z">
        <w:r>
          <w:rPr>
            <w:rFonts w:eastAsia="Microsoft YaHei"/>
          </w:rPr>
          <w:delText>at</w:delText>
        </w:r>
      </w:del>
      <w:ins w:id="244" w:author="Carol Nichols" w:date="2017-06-06T13:05:00Z">
        <w:r>
          <w:rPr>
            <w:rFonts w:eastAsia="Microsoft YaHei"/>
          </w:rPr>
          <w:t xml:space="preserve">e </w:t>
        </w:r>
      </w:ins>
      <w:ins w:id="245" w:author="Carol Nichols" w:date="2017-06-06T13:05:00Z">
        <w:r>
          <w:rPr>
            <w:rStyle w:val="Literal"/>
            <w:rFonts w:eastAsia="Microsoft YaHei"/>
          </w:rPr>
          <w:t>client</w:t>
        </w:r>
      </w:ins>
      <w:r>
        <w:rPr>
          <w:rFonts w:eastAsia="Microsoft YaHei"/>
        </w:rPr>
        <w:t xml:space="preserve"> module.</w:t>
      </w:r>
      <w:ins w:id="246" w:author="Carol Nichols" w:date="2017-06-06T13:06:00Z">
        <w:r>
          <w:rPr>
            <w:rFonts w:eastAsia="Microsoft YaHei"/>
          </w:rPr>
          <w:t xml:space="preserve"> In other words, the line </w:t>
        </w:r>
      </w:ins>
      <w:ins w:id="247" w:author="Carol Nichols" w:date="2017-06-06T13:06:00Z">
        <w:r>
          <w:rPr>
            <w:rStyle w:val="Literal"/>
            <w:rFonts w:eastAsia="Microsoft YaHei"/>
          </w:rPr>
          <w:t>mod client;</w:t>
        </w:r>
      </w:ins>
      <w:ins w:id="248" w:author="Carol Nichols" w:date="2017-06-06T13:06:00Z">
        <w:r>
          <w:rPr>
            <w:rFonts w:eastAsia="Microsoft YaHei"/>
          </w:rPr>
          <w:t xml:space="preserve"> means:</w:t>
        </w:r>
      </w:ins>
    </w:p>
    <w:p>
      <w:pPr>
        <w:pStyle w:val="CodeA"/>
        <w:rPr/>
      </w:pPr>
      <w:ins w:id="249" w:author="Carol Nichols" w:date="2017-06-06T13:06:00Z">
        <w:r>
          <w:rPr/>
          <w:t>mod client {</w:t>
        </w:r>
      </w:ins>
    </w:p>
    <w:p>
      <w:pPr>
        <w:pStyle w:val="CodeB"/>
        <w:rPr/>
      </w:pPr>
      <w:ins w:id="250" w:author="Carol Nichols" w:date="2017-06-06T13:06:00Z">
        <w:r>
          <w:rPr/>
          <w:t xml:space="preserve">    </w:t>
        </w:r>
      </w:ins>
      <w:ins w:id="251" w:author="Carol Nichols" w:date="2017-06-06T13:06:00Z">
        <w:r>
          <w:rPr/>
          <w:t>// contents of client.rs</w:t>
        </w:r>
      </w:ins>
    </w:p>
    <w:p>
      <w:pPr>
        <w:pStyle w:val="CodeC"/>
        <w:rPr/>
      </w:pPr>
      <w:ins w:id="252" w:author="Carol Nichols" w:date="2017-06-06T13:06:00Z">
        <w:r>
          <w:rPr/>
          <w:t>}</w:t>
        </w:r>
      </w:ins>
    </w:p>
    <w:p>
      <w:pPr>
        <w:pStyle w:val="Body"/>
        <w:rPr/>
      </w:pPr>
      <w:del w:id="253" w:author="AnneMarieW" w:date="2017-03-30T14:35:00Z">
        <w:r>
          <w:rPr>
            <w:rFonts w:eastAsia="Microsoft YaHei"/>
          </w:rPr>
          <w:delText>So n</w:delText>
        </w:r>
      </w:del>
      <w:ins w:id="254" w:author="AnneMarieW" w:date="2017-03-30T14:35:00Z">
        <w:r>
          <w:rPr>
            <w:rFonts w:eastAsia="Microsoft YaHei"/>
          </w:rPr>
          <w:t>N</w:t>
        </w:r>
      </w:ins>
      <w:r>
        <w:rPr>
          <w:rFonts w:eastAsia="Microsoft YaHei"/>
        </w:rPr>
        <w:t xml:space="preserve">ow we need to create the external file with that module name. Create a </w:t>
      </w:r>
      <w:r>
        <w:rPr>
          <w:rStyle w:val="EmphasisItalic"/>
        </w:rPr>
        <w:t>client.rs</w:t>
      </w:r>
      <w:r>
        <w:rPr>
          <w:rFonts w:eastAsia="Microsoft YaHei"/>
        </w:rPr>
        <w:t xml:space="preserve"> file in your </w:t>
      </w:r>
      <w:r>
        <w:rPr>
          <w:rStyle w:val="EmphasisItalic"/>
          <w:rFonts w:eastAsia="Microsoft YaHei"/>
        </w:rPr>
        <w:t>src/</w:t>
      </w:r>
      <w:r>
        <w:rPr>
          <w:rFonts w:eastAsia="Microsoft YaHei"/>
        </w:rPr>
        <w:t xml:space="preserve"> directory</w:t>
      </w:r>
      <w:del w:id="255" w:author="Carol Nichols" w:date="2017-06-01T15:02:00Z">
        <w:r>
          <w:rPr>
            <w:rFonts w:eastAsia="Microsoft YaHei"/>
          </w:rPr>
          <w:delText>, and then</w:delText>
        </w:r>
      </w:del>
      <w:ins w:id="256" w:author="Carol Nichols" w:date="2017-06-01T15:02:00Z">
        <w:r>
          <w:rPr>
            <w:rFonts w:eastAsia="Microsoft YaHei"/>
          </w:rPr>
          <w:t xml:space="preserve"> and</w:t>
        </w:r>
      </w:ins>
      <w:r>
        <w:rPr>
          <w:rFonts w:eastAsia="Microsoft YaHei"/>
        </w:rPr>
        <w:t xml:space="preserve"> open it</w:t>
      </w:r>
      <w:ins w:id="257" w:author="Carol Nichols" w:date="2017-06-01T15:02:00Z">
        <w:r>
          <w:rPr>
            <w:rFonts w:eastAsia="Microsoft YaHei"/>
          </w:rPr>
          <w:t>.</w:t>
        </w:r>
      </w:ins>
      <w:del w:id="258" w:author="Carol Nichols" w:date="2017-06-01T15:02:00Z">
        <w:r>
          <w:rPr>
            <w:rFonts w:eastAsia="Microsoft YaHei"/>
          </w:rPr>
          <w:delText xml:space="preserve"> </w:delText>
        </w:r>
      </w:del>
      <w:del w:id="259" w:author="AnneMarieW" w:date="2017-03-30T14:35:00Z">
        <w:r>
          <w:rPr>
            <w:rFonts w:eastAsia="Microsoft YaHei"/>
          </w:rPr>
          <w:delText xml:space="preserve">up </w:delText>
        </w:r>
      </w:del>
      <w:del w:id="260" w:author="Carol Nichols" w:date="2017-06-01T15:02:00Z">
        <w:r>
          <w:rPr>
            <w:rFonts w:eastAsia="Microsoft YaHei"/>
          </w:rPr>
          <w:delText>and</w:delText>
        </w:r>
      </w:del>
      <w:ins w:id="261" w:author="Carol Nichols" w:date="2017-06-01T15:02:00Z">
        <w:r>
          <w:rPr>
            <w:rFonts w:eastAsia="Microsoft YaHei"/>
          </w:rPr>
          <w:t xml:space="preserve"> Then</w:t>
        </w:r>
      </w:ins>
      <w:r>
        <w:rPr>
          <w:rFonts w:eastAsia="Microsoft YaHei"/>
        </w:rPr>
        <w:t xml:space="preserve"> enter the following, which is the </w:t>
      </w:r>
      <w:r>
        <w:rPr>
          <w:rStyle w:val="Literal"/>
        </w:rPr>
        <w:t>connect</w:t>
      </w:r>
      <w:r>
        <w:rPr>
          <w:rFonts w:eastAsia="Microsoft YaHei"/>
        </w:rPr>
        <w:t xml:space="preserve"> function in the </w:t>
      </w:r>
      <w:r>
        <w:rPr>
          <w:rStyle w:val="Literal"/>
        </w:rPr>
        <w:t>client</w:t>
      </w:r>
      <w:r>
        <w:rPr>
          <w:rFonts w:eastAsia="Microsoft YaHei"/>
        </w:rPr>
        <w:t xml:space="preserve"> module that we removed in the previous step:</w:t>
      </w:r>
    </w:p>
    <w:p>
      <w:pPr>
        <w:pStyle w:val="ProductionDirective"/>
        <w:rPr>
          <w:rFonts w:eastAsia="Microsoft YaHei"/>
        </w:rPr>
      </w:pPr>
      <w:r>
        <w:rPr>
          <w:rFonts w:eastAsia="Microsoft YaHei"/>
        </w:rPr>
        <w:t>Filename: src/client.rs</w:t>
      </w:r>
    </w:p>
    <w:p>
      <w:pPr>
        <w:pStyle w:val="CodeA"/>
        <w:rPr/>
      </w:pPr>
      <w:r>
        <w:rPr/>
        <w:t>fn connect() {</w:t>
      </w:r>
    </w:p>
    <w:p>
      <w:pPr>
        <w:pStyle w:val="CodeC"/>
        <w:rPr/>
      </w:pPr>
      <w:r>
        <w:rPr/>
        <w:t>}</w:t>
      </w:r>
    </w:p>
    <w:p>
      <w:pPr>
        <w:pStyle w:val="Body"/>
        <w:rPr>
          <w:rFonts w:eastAsia="Microsoft YaHei"/>
        </w:rPr>
      </w:pPr>
      <w:r>
        <w:rPr>
          <w:rFonts w:eastAsia="Microsoft YaHei"/>
        </w:rPr>
        <w:t xml:space="preserve">Note that we don’t need a </w:t>
      </w:r>
      <w:r>
        <w:rPr>
          <w:rStyle w:val="Literal"/>
        </w:rPr>
        <w:t>mod</w:t>
      </w:r>
      <w:r>
        <w:rPr>
          <w:rFonts w:eastAsia="Microsoft YaHei"/>
        </w:rPr>
        <w:t xml:space="preserve"> declaration in this file</w:t>
      </w:r>
      <w:del w:id="262" w:author="AnneMarieW" w:date="2017-03-30T14:36:00Z">
        <w:r>
          <w:rPr>
            <w:rFonts w:eastAsia="Microsoft YaHei"/>
          </w:rPr>
          <w:delText>; that’s</w:delText>
        </w:r>
      </w:del>
      <w:r>
        <w:rPr>
          <w:rFonts w:eastAsia="Microsoft YaHei"/>
        </w:rPr>
        <w:t xml:space="preserve"> because we already declared the </w:t>
      </w:r>
      <w:r>
        <w:rPr>
          <w:rStyle w:val="Literal"/>
        </w:rPr>
        <w:t>client</w:t>
      </w:r>
      <w:r>
        <w:rPr>
          <w:rFonts w:eastAsia="Microsoft YaHei"/>
        </w:rPr>
        <w:t xml:space="preserve"> module with </w:t>
      </w:r>
      <w:r>
        <w:rPr>
          <w:rStyle w:val="Literal"/>
        </w:rPr>
        <w:t>mod</w:t>
      </w:r>
      <w:r>
        <w:rPr>
          <w:rFonts w:eastAsia="Microsoft YaHei"/>
        </w:rPr>
        <w:t xml:space="preserve"> in </w:t>
      </w:r>
      <w:r>
        <w:rPr>
          <w:rStyle w:val="EmphasisItalic"/>
        </w:rPr>
        <w:t>src/lib.rs</w:t>
      </w:r>
      <w:r>
        <w:rPr>
          <w:rFonts w:eastAsia="Microsoft YaHei"/>
        </w:rPr>
        <w:t xml:space="preserve">. This file just provides the </w:t>
      </w:r>
      <w:r>
        <w:rPr>
          <w:rStyle w:val="EmphasisItalic"/>
          <w:rFonts w:eastAsia="Microsoft YaHei"/>
        </w:rPr>
        <w:t>contents</w:t>
      </w:r>
      <w:r>
        <w:rPr>
          <w:rFonts w:eastAsia="Microsoft YaHei"/>
        </w:rPr>
        <w:t xml:space="preserve"> of the </w:t>
      </w:r>
      <w:r>
        <w:rPr>
          <w:rStyle w:val="Literal"/>
        </w:rPr>
        <w:t>client</w:t>
      </w:r>
      <w:r>
        <w:rPr>
          <w:rFonts w:eastAsia="Microsoft YaHei"/>
        </w:rPr>
        <w:t xml:space="preserve"> module. If we put a </w:t>
      </w:r>
      <w:r>
        <w:rPr>
          <w:rStyle w:val="Literal"/>
        </w:rPr>
        <w:t>mod client</w:t>
      </w:r>
      <w:r>
        <w:rPr>
          <w:rFonts w:eastAsia="Microsoft YaHei"/>
        </w:rPr>
        <w:t xml:space="preserve"> here, we’d be giving the </w:t>
      </w:r>
      <w:r>
        <w:rPr>
          <w:rStyle w:val="Literal"/>
        </w:rPr>
        <w:t>client</w:t>
      </w:r>
      <w:r>
        <w:rPr>
          <w:rFonts w:eastAsia="Microsoft YaHei"/>
        </w:rPr>
        <w:t xml:space="preserve"> module its own submodule named </w:t>
      </w:r>
      <w:bookmarkStart w:id="10" w:name="_GoBack"/>
      <w:bookmarkEnd w:id="10"/>
      <w:r>
        <w:rPr>
          <w:rStyle w:val="Literal"/>
        </w:rPr>
        <w:t>client</w:t>
      </w:r>
      <w:r>
        <w:rPr>
          <w:rFonts w:eastAsia="Microsoft YaHei"/>
        </w:rPr>
        <w:t xml:space="preserve">! </w:t>
      </w:r>
    </w:p>
    <w:p>
      <w:pPr>
        <w:pStyle w:val="Body"/>
        <w:rPr>
          <w:rFonts w:eastAsia="Microsoft YaHei"/>
        </w:rPr>
      </w:pPr>
      <w:r>
        <w:rPr>
          <w:rFonts w:eastAsia="Microsoft YaHei"/>
        </w:rPr>
        <w:t xml:space="preserve">Rust only knows to look in </w:t>
      </w:r>
      <w:r>
        <w:rPr>
          <w:rStyle w:val="EmphasisItalic"/>
          <w:rFonts w:eastAsia="Microsoft YaHei"/>
        </w:rPr>
        <w:t>src/lib.rs</w:t>
      </w:r>
      <w:r>
        <w:rPr>
          <w:rFonts w:eastAsia="Microsoft YaHei"/>
        </w:rPr>
        <w:t xml:space="preserve"> by default. If we want to add more files to our project, we need to tell Rust in </w:t>
      </w:r>
      <w:r>
        <w:rPr>
          <w:rStyle w:val="EmphasisItalic"/>
          <w:rFonts w:eastAsia="Microsoft YaHei"/>
        </w:rPr>
        <w:t>src/lib.rs</w:t>
      </w:r>
      <w:r>
        <w:rPr>
          <w:rFonts w:eastAsia="Microsoft YaHei"/>
        </w:rPr>
        <w:t xml:space="preserve"> to look in other files; this is why </w:t>
      </w:r>
      <w:r>
        <w:rPr>
          <w:rStyle w:val="Literal"/>
        </w:rPr>
        <w:t>mod client</w:t>
      </w:r>
      <w:r>
        <w:rPr>
          <w:rFonts w:eastAsia="Microsoft YaHei"/>
        </w:rPr>
        <w:t xml:space="preserve"> needs to be defined in </w:t>
      </w:r>
      <w:r>
        <w:rPr>
          <w:rStyle w:val="EmphasisItalic"/>
          <w:rFonts w:eastAsia="Microsoft YaHei"/>
        </w:rPr>
        <w:t>src/lib.rs</w:t>
      </w:r>
      <w:r>
        <w:rPr>
          <w:rFonts w:eastAsia="Microsoft YaHei"/>
        </w:rPr>
        <w:t xml:space="preserve"> and can’t be defined in </w:t>
      </w:r>
      <w:r>
        <w:rPr>
          <w:rStyle w:val="EmphasisItalic"/>
          <w:rFonts w:eastAsia="Microsoft YaHei"/>
        </w:rPr>
        <w:t>src/client.rs</w:t>
      </w:r>
      <w:r>
        <w:rPr>
          <w:rFonts w:eastAsia="Microsoft YaHei"/>
        </w:rPr>
        <w:t>.</w:t>
      </w:r>
    </w:p>
    <w:p>
      <w:pPr>
        <w:pStyle w:val="Body"/>
        <w:rPr/>
      </w:pPr>
      <w:r>
        <w:rPr>
          <w:rFonts w:eastAsia="Microsoft YaHei"/>
        </w:rPr>
        <w:t>Now</w:t>
      </w:r>
      <w:del w:id="263" w:author="Carol Nichols" w:date="2017-06-01T15:03:00Z">
        <w:r>
          <w:rPr>
            <w:rFonts w:eastAsia="Microsoft YaHei"/>
          </w:rPr>
          <w:delText>,</w:delText>
        </w:r>
      </w:del>
      <w:r>
        <w:rPr>
          <w:rFonts w:eastAsia="Microsoft YaHei"/>
        </w:rPr>
        <w:t xml:space="preserve"> </w:t>
      </w:r>
      <w:del w:id="264" w:author="Carol Nichols" w:date="2017-06-01T15:03:00Z">
        <w:r>
          <w:rPr>
            <w:rFonts w:eastAsia="Microsoft YaHei"/>
          </w:rPr>
          <w:delText>everything</w:delText>
        </w:r>
      </w:del>
      <w:ins w:id="265" w:author="Carol Nichols" w:date="2017-06-01T15:02:00Z">
        <w:commentRangeStart w:id="16"/>
        <w:r>
          <w:rPr>
            <w:rFonts w:eastAsia="Microsoft YaHei"/>
          </w:rPr>
          <w:t>the project</w:t>
        </w:r>
      </w:ins>
      <w:r>
        <w:rPr>
          <w:rFonts w:eastAsia="Microsoft YaHei"/>
        </w:rPr>
      </w:r>
      <w:commentRangeEnd w:id="16"/>
      <w:r>
        <w:commentReference w:id="16"/>
      </w:r>
      <w:r>
        <w:rPr>
          <w:rFonts w:eastAsia="Microsoft YaHei"/>
        </w:rPr>
        <w:commentReference w:id="17"/>
      </w:r>
      <w:r>
        <w:rPr>
          <w:rFonts w:eastAsia="Microsoft YaHei"/>
        </w:rPr>
        <w:t xml:space="preserve"> should compile successfully, </w:t>
      </w:r>
      <w:ins w:id="266" w:author="AnneMarieW" w:date="2017-03-30T14:37:00Z">
        <w:r>
          <w:rPr>
            <w:rFonts w:eastAsia="Microsoft YaHei"/>
          </w:rPr>
          <w:t>al</w:t>
        </w:r>
      </w:ins>
      <w:r>
        <w:rPr>
          <w:rFonts w:eastAsia="Microsoft YaHei"/>
        </w:rPr>
        <w:t xml:space="preserve">though you’ll get a few warnings. Remember to use </w:t>
      </w:r>
      <w:r>
        <w:rPr>
          <w:rStyle w:val="Literal"/>
        </w:rPr>
        <w:t>cargo build</w:t>
      </w:r>
      <w:r>
        <w:rPr>
          <w:rFonts w:eastAsia="Microsoft YaHei"/>
        </w:rPr>
        <w:t xml:space="preserve"> instead of </w:t>
      </w:r>
      <w:r>
        <w:rPr>
          <w:rStyle w:val="Literal"/>
        </w:rPr>
        <w:t>cargo run</w:t>
      </w:r>
      <w:r>
        <w:rPr>
          <w:rFonts w:eastAsia="Microsoft YaHei"/>
        </w:rPr>
        <w:t xml:space="preserve"> </w:t>
      </w:r>
      <w:del w:id="267" w:author="AnneMarieW" w:date="2017-03-30T14:37:00Z">
        <w:r>
          <w:rPr>
            <w:rFonts w:eastAsia="Microsoft YaHei"/>
          </w:rPr>
          <w:delText>sinc</w:delText>
        </w:r>
      </w:del>
      <w:ins w:id="268" w:author="AnneMarieW" w:date="2017-03-30T14:37:00Z">
        <w:r>
          <w:rPr>
            <w:rFonts w:eastAsia="Microsoft YaHei"/>
          </w:rPr>
          <w:t>becaus</w:t>
        </w:r>
      </w:ins>
      <w:r>
        <w:rPr>
          <w:rFonts w:eastAsia="Microsoft YaHei"/>
        </w:rPr>
        <w:t>e we have a library crate rather than a binary crate:</w:t>
      </w:r>
    </w:p>
    <w:p>
      <w:pPr>
        <w:pStyle w:val="CodeA"/>
        <w:rPr/>
      </w:pPr>
      <w:r>
        <w:rPr/>
        <w:t>$ cargo build</w:t>
      </w:r>
    </w:p>
    <w:p>
      <w:pPr>
        <w:pStyle w:val="CodeB"/>
        <w:rPr/>
      </w:pPr>
      <w:r>
        <w:rPr/>
        <w:t xml:space="preserve">   </w:t>
      </w:r>
      <w:r>
        <w:rPr/>
        <w:t>Compiling communicator v0.1.0 (file:///projects/communicator)</w:t>
      </w:r>
    </w:p>
    <w:p>
      <w:pPr>
        <w:pStyle w:val="CodeB"/>
        <w:rPr/>
      </w:pPr>
      <w:r>
        <w:rPr/>
      </w:r>
    </w:p>
    <w:p>
      <w:pPr>
        <w:pStyle w:val="CodeB"/>
        <w:rPr/>
      </w:pPr>
      <w:r>
        <w:rPr/>
        <w:t>warning: function is never used: `connect`, #[warn(dead_code)] on by default</w:t>
      </w:r>
    </w:p>
    <w:p>
      <w:pPr>
        <w:pStyle w:val="CodeB"/>
        <w:rPr/>
      </w:pPr>
      <w:r>
        <w:rPr/>
        <w:t xml:space="preserve"> </w:t>
      </w:r>
      <w:r>
        <w:rPr/>
        <w:t>--&gt; src/client.rs:1:1</w:t>
      </w:r>
    </w:p>
    <w:p>
      <w:pPr>
        <w:pStyle w:val="CodeB"/>
        <w:rPr/>
      </w:pPr>
      <w:r>
        <w:rPr/>
        <w:t xml:space="preserve">  </w:t>
      </w:r>
      <w:r>
        <w:rPr/>
        <w:t>|</w:t>
      </w:r>
    </w:p>
    <w:p>
      <w:pPr>
        <w:pStyle w:val="CodeB"/>
        <w:rPr/>
      </w:pPr>
      <w:r>
        <w:rPr/>
        <w:t>1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src/lib.rs:4:5</w:t>
      </w:r>
    </w:p>
    <w:p>
      <w:pPr>
        <w:pStyle w:val="CodeB"/>
        <w:rPr/>
      </w:pPr>
      <w:r>
        <w:rPr/>
        <w:t xml:space="preserve">  </w:t>
      </w:r>
      <w:r>
        <w:rPr/>
        <w:t>|</w:t>
      </w:r>
    </w:p>
    <w:p>
      <w:pPr>
        <w:pStyle w:val="CodeB"/>
        <w:rPr/>
      </w:pPr>
      <w:r>
        <w:rPr/>
        <w:t>4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src/lib.rs:8:9</w:t>
      </w:r>
    </w:p>
    <w:p>
      <w:pPr>
        <w:pStyle w:val="CodeB"/>
        <w:rPr/>
      </w:pPr>
      <w:r>
        <w:rPr/>
        <w:t xml:space="preserve">  </w:t>
      </w:r>
      <w:r>
        <w:rPr/>
        <w:t>|</w:t>
      </w:r>
    </w:p>
    <w:p>
      <w:pPr>
        <w:pStyle w:val="CodeB"/>
        <w:rPr/>
      </w:pPr>
      <w:r>
        <w:rPr/>
        <w:t>8 |         fn connect() {</w:t>
      </w:r>
    </w:p>
    <w:p>
      <w:pPr>
        <w:pStyle w:val="CodeC"/>
        <w:rPr/>
      </w:pPr>
      <w:r>
        <w:rPr/>
        <w:t xml:space="preserve">  </w:t>
      </w:r>
      <w:r>
        <w:rPr/>
        <w:t>|         ^</w:t>
      </w:r>
    </w:p>
    <w:p>
      <w:pPr>
        <w:pStyle w:val="Body"/>
        <w:rPr/>
      </w:pPr>
      <w:r>
        <w:rPr>
          <w:rFonts w:eastAsia="Microsoft YaHei"/>
        </w:rPr>
        <w:t>The</w:t>
      </w:r>
      <w:ins w:id="269" w:author="janelle" w:date="2017-05-16T13:04:00Z">
        <w:r>
          <w:rPr>
            <w:rFonts w:eastAsia="Microsoft YaHei"/>
          </w:rPr>
          <w:t>se</w:t>
        </w:r>
      </w:ins>
      <w:del w:id="270" w:author="AnneMarieW" w:date="2017-03-30T14:37:00Z">
        <w:r>
          <w:rPr>
            <w:rFonts w:eastAsia="Microsoft YaHei"/>
          </w:rPr>
          <w:delText>se</w:delText>
        </w:r>
      </w:del>
      <w:r>
        <w:rPr>
          <w:rFonts w:eastAsia="Microsoft YaHei"/>
        </w:rPr>
        <w:t xml:space="preserve"> warnings tell us that we have functions that are never used. Don’t worry about </w:t>
      </w:r>
      <w:del w:id="271" w:author="janelle" w:date="2017-05-16T13:04:00Z">
        <w:r>
          <w:rPr>
            <w:rFonts w:eastAsia="Microsoft YaHei"/>
          </w:rPr>
          <w:delText xml:space="preserve">those </w:delText>
        </w:r>
      </w:del>
      <w:ins w:id="272" w:author="janelle" w:date="2017-05-16T13:04:00Z">
        <w:r>
          <w:rPr>
            <w:rFonts w:eastAsia="Microsoft YaHei"/>
          </w:rPr>
          <w:t xml:space="preserve">these </w:t>
        </w:r>
      </w:ins>
      <w:r>
        <w:rPr>
          <w:rFonts w:eastAsia="Microsoft YaHei"/>
        </w:rPr>
        <w:t xml:space="preserve">warnings for now; we’ll address them </w:t>
      </w:r>
      <w:ins w:id="273" w:author="Carol Nichols" w:date="2017-06-01T15:17:00Z">
        <w:r>
          <w:rPr>
            <w:rFonts w:eastAsia="Microsoft YaHei"/>
          </w:rPr>
          <w:t xml:space="preserve">in the “Controlling Visibility with </w:t>
        </w:r>
      </w:ins>
      <w:ins w:id="274" w:author="Carol Nichols" w:date="2017-06-01T15:17:00Z">
        <w:r>
          <w:rPr>
            <w:rStyle w:val="Literal"/>
            <w:rFonts w:eastAsia="Microsoft YaHei"/>
          </w:rPr>
          <w:t>pub</w:t>
        </w:r>
      </w:ins>
      <w:ins w:id="275" w:author="Carol Nichols" w:date="2017-06-01T15:17:00Z">
        <w:r>
          <w:rPr>
            <w:rFonts w:eastAsia="Microsoft YaHei"/>
          </w:rPr>
          <w:t xml:space="preserve">” section </w:t>
        </w:r>
      </w:ins>
      <w:r>
        <w:rPr>
          <w:rFonts w:eastAsia="Microsoft YaHei"/>
        </w:rPr>
        <w:t>later in th</w:t>
      </w:r>
      <w:del w:id="276" w:author="Carol Nichols" w:date="2017-06-01T15:18:00Z">
        <w:r>
          <w:rPr>
            <w:rFonts w:eastAsia="Microsoft YaHei"/>
          </w:rPr>
          <w:delText>e</w:delText>
        </w:r>
      </w:del>
      <w:ins w:id="277" w:author="Carol Nichols" w:date="2017-06-01T15:18:00Z">
        <w:r>
          <w:rPr>
            <w:rFonts w:eastAsia="Microsoft YaHei"/>
          </w:rPr>
          <w:t>is</w:t>
        </w:r>
      </w:ins>
      <w:r>
        <w:rPr>
          <w:rFonts w:eastAsia="Microsoft YaHei"/>
        </w:rPr>
        <w:t xml:space="preserve"> chapter. The good news is that they’re just warnings; our project </w:t>
      </w:r>
      <w:del w:id="278" w:author="AnneMarieW" w:date="2017-03-30T14:38:00Z">
        <w:r>
          <w:rPr>
            <w:rFonts w:eastAsia="Microsoft YaHei"/>
          </w:rPr>
          <w:delText xml:space="preserve">was </w:delText>
        </w:r>
      </w:del>
      <w:r>
        <w:rPr>
          <w:rFonts w:eastAsia="Microsoft YaHei"/>
        </w:rPr>
        <w:t>built successfully!</w:t>
      </w:r>
    </w:p>
    <w:p>
      <w:pPr>
        <w:pStyle w:val="ProductionDirective"/>
        <w:rPr/>
      </w:pPr>
      <w:ins w:id="279" w:author="Carol Nichols" w:date="2017-06-01T15:17:00Z">
        <w:r>
          <w:rPr>
            <w:rFonts w:eastAsia="Microsoft YaHei"/>
          </w:rPr>
          <w:t>Prod: Check xref</w:t>
        </w:r>
      </w:ins>
    </w:p>
    <w:p>
      <w:pPr>
        <w:pStyle w:val="Body"/>
        <w:rPr>
          <w:rFonts w:eastAsia="Microsoft YaHei"/>
        </w:rPr>
      </w:pPr>
      <w:ins w:id="280" w:author="janelle" w:date="2017-05-16T13:05:00Z">
        <w:r>
          <w:rPr>
            <w:rFonts w:eastAsia="Microsoft YaHei"/>
          </w:rPr>
          <w:t xml:space="preserve">Next, </w:t>
        </w:r>
      </w:ins>
      <w:del w:id="281" w:author="janelle" w:date="2017-05-16T13:05:00Z">
        <w:r>
          <w:rPr>
            <w:rFonts w:eastAsia="Microsoft YaHei"/>
          </w:rPr>
          <w:delText>L</w:delText>
        </w:r>
      </w:del>
      <w:ins w:id="282" w:author="janelle" w:date="2017-05-16T13:05:00Z">
        <w:r>
          <w:rPr>
            <w:rFonts w:eastAsia="Microsoft YaHei"/>
          </w:rPr>
          <w:t>l</w:t>
        </w:r>
      </w:ins>
      <w:r>
        <w:rPr>
          <w:rFonts w:eastAsia="Microsoft YaHei"/>
        </w:rPr>
        <w:t xml:space="preserve">et’s extract the </w:t>
      </w:r>
      <w:r>
        <w:rPr>
          <w:rStyle w:val="Literal"/>
        </w:rPr>
        <w:t>network</w:t>
      </w:r>
      <w:r>
        <w:rPr>
          <w:rFonts w:eastAsia="Microsoft YaHei"/>
        </w:rPr>
        <w:t xml:space="preserve"> module into its own file</w:t>
      </w:r>
      <w:del w:id="283" w:author="janelle" w:date="2017-05-16T13:05:00Z">
        <w:r>
          <w:rPr>
            <w:rFonts w:eastAsia="Microsoft YaHei"/>
          </w:rPr>
          <w:delText xml:space="preserve"> next,</w:delText>
        </w:r>
      </w:del>
      <w:r>
        <w:rPr>
          <w:rFonts w:eastAsia="Microsoft YaHei"/>
        </w:rPr>
        <w:t xml:space="preserve"> using the same pattern. In </w:t>
      </w:r>
      <w:r>
        <w:rPr>
          <w:rStyle w:val="EmphasisItalic"/>
        </w:rPr>
        <w:t>src/lib.rs</w:t>
      </w:r>
      <w:r>
        <w:rPr>
          <w:rFonts w:eastAsia="Microsoft YaHei"/>
        </w:rPr>
        <w:t xml:space="preserve">, delete the body of the </w:t>
      </w:r>
      <w:r>
        <w:rPr>
          <w:rStyle w:val="Literal"/>
        </w:rPr>
        <w:t>network</w:t>
      </w:r>
      <w:r>
        <w:rPr>
          <w:rFonts w:eastAsia="Microsoft YaHei"/>
        </w:rPr>
        <w:t xml:space="preserve"> module and add a semicolon to the declaration, like so:</w:t>
      </w:r>
    </w:p>
    <w:p>
      <w:pPr>
        <w:pStyle w:val="ProductionDirective"/>
        <w:rPr>
          <w:rFonts w:eastAsia="Microsoft YaHei"/>
        </w:rPr>
      </w:pPr>
      <w:r>
        <w:rPr>
          <w:rFonts w:eastAsia="Microsoft YaHei"/>
        </w:rPr>
        <w:t>Filename: src/lib.rs</w:t>
      </w:r>
    </w:p>
    <w:p>
      <w:pPr>
        <w:pStyle w:val="CodeA"/>
        <w:rPr/>
      </w:pPr>
      <w:r>
        <w:rPr/>
        <w:t>mod client;</w:t>
      </w:r>
    </w:p>
    <w:p>
      <w:pPr>
        <w:pStyle w:val="CodeB"/>
        <w:rPr/>
      </w:pPr>
      <w:r>
        <w:rPr/>
      </w:r>
    </w:p>
    <w:p>
      <w:pPr>
        <w:pStyle w:val="CodeC"/>
        <w:rPr/>
      </w:pPr>
      <w:r>
        <w:rPr/>
        <w:t>mod network;</w:t>
      </w:r>
    </w:p>
    <w:p>
      <w:pPr>
        <w:pStyle w:val="Body"/>
        <w:rPr>
          <w:rFonts w:eastAsia="Microsoft YaHei"/>
        </w:rPr>
      </w:pPr>
      <w:r>
        <w:rPr>
          <w:rFonts w:eastAsia="Microsoft YaHei"/>
        </w:rPr>
        <w:t xml:space="preserve">Then create a new </w:t>
      </w:r>
      <w:r>
        <w:rPr>
          <w:rStyle w:val="EmphasisItalic"/>
        </w:rPr>
        <w:t>src/network.rs</w:t>
      </w:r>
      <w:r>
        <w:rPr>
          <w:rFonts w:eastAsia="Microsoft YaHei"/>
        </w:rPr>
        <w:t xml:space="preserve"> file and enter the following:</w:t>
      </w:r>
    </w:p>
    <w:p>
      <w:pPr>
        <w:pStyle w:val="ProductionDirective"/>
        <w:rPr>
          <w:rFonts w:eastAsia="Microsoft YaHei"/>
        </w:rPr>
      </w:pPr>
      <w:r>
        <w:rPr>
          <w:rFonts w:eastAsia="Microsoft YaHei"/>
        </w:rPr>
        <w:t>Filename: src/network.rs</w:t>
      </w:r>
    </w:p>
    <w:p>
      <w:pPr>
        <w:pStyle w:val="CodeA"/>
        <w:rPr/>
      </w:pPr>
      <w:r>
        <w:rPr/>
        <w:t>fn connect() {</w:t>
      </w:r>
    </w:p>
    <w:p>
      <w:pPr>
        <w:pStyle w:val="CodeB"/>
        <w:rPr/>
      </w:pPr>
      <w:r>
        <w:rPr/>
        <w:t>}</w:t>
      </w:r>
    </w:p>
    <w:p>
      <w:pPr>
        <w:pStyle w:val="CodeB"/>
        <w:rPr/>
      </w:pPr>
      <w:r>
        <w:rPr/>
      </w:r>
    </w:p>
    <w:p>
      <w:pPr>
        <w:pStyle w:val="CodeB"/>
        <w:rPr/>
      </w:pPr>
      <w:r>
        <w:rPr/>
        <w:t>mod server {</w:t>
      </w:r>
    </w:p>
    <w:p>
      <w:pPr>
        <w:pStyle w:val="CodeB"/>
        <w:rPr/>
      </w:pPr>
      <w:r>
        <w:rPr/>
        <w:t xml:space="preserve">    </w:t>
      </w:r>
      <w:r>
        <w:rPr/>
        <w:t>fn connect() {</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Notice that we still have a </w:t>
      </w:r>
      <w:r>
        <w:rPr>
          <w:rStyle w:val="Literal"/>
        </w:rPr>
        <w:t>mod</w:t>
      </w:r>
      <w:r>
        <w:rPr>
          <w:rFonts w:eastAsia="Microsoft YaHei"/>
        </w:rPr>
        <w:t xml:space="preserve"> declaration within this module file; this is because we still want </w:t>
      </w:r>
      <w:r>
        <w:rPr>
          <w:rStyle w:val="Literal"/>
        </w:rPr>
        <w:t>server</w:t>
      </w:r>
      <w:r>
        <w:rPr>
          <w:rFonts w:eastAsia="Microsoft YaHei"/>
        </w:rPr>
        <w:t xml:space="preserve"> to be a sub</w:t>
      </w:r>
      <w:del w:id="284" w:author="AnneMarieW" w:date="2017-03-30T14:38:00Z">
        <w:r>
          <w:rPr>
            <w:rFonts w:eastAsia="Microsoft YaHei"/>
          </w:rPr>
          <w:delText>-</w:delText>
        </w:r>
      </w:del>
      <w:r>
        <w:rPr>
          <w:rFonts w:eastAsia="Microsoft YaHei"/>
        </w:rPr>
        <w:t xml:space="preserve">module of </w:t>
      </w:r>
      <w:r>
        <w:rPr>
          <w:rStyle w:val="Literal"/>
        </w:rPr>
        <w:t>network</w:t>
      </w:r>
      <w:r>
        <w:rPr>
          <w:rFonts w:eastAsia="Microsoft YaHei"/>
        </w:rPr>
        <w:t>.</w:t>
      </w:r>
    </w:p>
    <w:p>
      <w:pPr>
        <w:pStyle w:val="Body"/>
        <w:rPr>
          <w:rFonts w:eastAsia="Microsoft YaHei"/>
        </w:rPr>
      </w:pPr>
      <w:del w:id="285" w:author="AnneMarieW" w:date="2017-03-30T14:39:00Z">
        <w:r>
          <w:rPr>
            <w:rFonts w:eastAsia="Microsoft YaHei"/>
          </w:rPr>
          <w:delText>Now r</w:delText>
        </w:r>
      </w:del>
      <w:ins w:id="286" w:author="AnneMarieW" w:date="2017-03-30T14:39:00Z">
        <w:r>
          <w:rPr>
            <w:rFonts w:eastAsia="Microsoft YaHei"/>
          </w:rPr>
          <w:t>R</w:t>
        </w:r>
      </w:ins>
      <w:r>
        <w:rPr>
          <w:rFonts w:eastAsia="Microsoft YaHei"/>
        </w:rPr>
        <w:t xml:space="preserve">un </w:t>
      </w:r>
      <w:r>
        <w:rPr>
          <w:rStyle w:val="Literal"/>
        </w:rPr>
        <w:t>cargo build</w:t>
      </w:r>
      <w:r>
        <w:rPr>
          <w:rFonts w:eastAsia="Microsoft YaHei"/>
        </w:rPr>
        <w:t xml:space="preserve"> again. Success! We have one more module to extract: </w:t>
      </w:r>
      <w:r>
        <w:rPr>
          <w:rStyle w:val="Literal"/>
        </w:rPr>
        <w:t>server</w:t>
      </w:r>
      <w:r>
        <w:rPr>
          <w:rFonts w:eastAsia="Microsoft YaHei"/>
        </w:rPr>
        <w:t>. Because it’s a sub</w:t>
      </w:r>
      <w:del w:id="287" w:author="AnneMarieW" w:date="2017-03-30T14:39:00Z">
        <w:r>
          <w:rPr>
            <w:rFonts w:eastAsia="Microsoft YaHei"/>
          </w:rPr>
          <w:delText>-</w:delText>
        </w:r>
      </w:del>
      <w:r>
        <w:rPr>
          <w:rFonts w:eastAsia="Microsoft YaHei"/>
        </w:rPr>
        <w:t>module—that is, a module within a module—our current tactic of extracting a module into a file named after that module won’t work. We’</w:t>
      </w:r>
      <w:del w:id="288" w:author="AnneMarieW" w:date="2017-03-30T14:39:00Z">
        <w:r>
          <w:rPr>
            <w:rFonts w:eastAsia="Microsoft YaHei"/>
          </w:rPr>
          <w:delText>re going to</w:delText>
        </w:r>
      </w:del>
      <w:ins w:id="289" w:author="AnneMarieW" w:date="2017-03-30T14:39:00Z">
        <w:r>
          <w:rPr>
            <w:rFonts w:eastAsia="Microsoft YaHei"/>
          </w:rPr>
          <w:t>ll</w:t>
        </w:r>
      </w:ins>
      <w:r>
        <w:rPr>
          <w:rFonts w:eastAsia="Microsoft YaHei"/>
        </w:rPr>
        <w:t xml:space="preserve"> try anyway so</w:t>
      </w:r>
      <w:del w:id="290" w:author="AnneMarieW" w:date="2017-03-30T14:39:00Z">
        <w:r>
          <w:rPr>
            <w:rFonts w:eastAsia="Microsoft YaHei"/>
          </w:rPr>
          <w:delText xml:space="preserve"> that</w:delText>
        </w:r>
      </w:del>
      <w:r>
        <w:rPr>
          <w:rFonts w:eastAsia="Microsoft YaHei"/>
        </w:rPr>
        <w:t xml:space="preserve"> </w:t>
      </w:r>
      <w:del w:id="291" w:author="AnneMarieW" w:date="2017-03-30T14:39:00Z">
        <w:r>
          <w:rPr>
            <w:rFonts w:eastAsia="Microsoft YaHei"/>
          </w:rPr>
          <w:delText>we</w:delText>
        </w:r>
      </w:del>
      <w:ins w:id="292" w:author="AnneMarieW" w:date="2017-03-30T14:39:00Z">
        <w:r>
          <w:rPr>
            <w:rFonts w:eastAsia="Microsoft YaHei"/>
          </w:rPr>
          <w:t>you</w:t>
        </w:r>
      </w:ins>
      <w:r>
        <w:rPr>
          <w:rFonts w:eastAsia="Microsoft YaHei"/>
        </w:rPr>
        <w:t xml:space="preserve"> can see the error. First</w:t>
      </w:r>
      <w:ins w:id="293" w:author="AnneMarieW" w:date="2017-03-30T14:39:00Z">
        <w:r>
          <w:rPr>
            <w:rFonts w:eastAsia="Microsoft YaHei"/>
          </w:rPr>
          <w:t>,</w:t>
        </w:r>
      </w:ins>
      <w:r>
        <w:rPr>
          <w:rFonts w:eastAsia="Microsoft YaHei"/>
        </w:rPr>
        <w:t xml:space="preserve"> change </w:t>
      </w:r>
      <w:r>
        <w:rPr>
          <w:rStyle w:val="EmphasisItalic"/>
          <w:rFonts w:eastAsia="Microsoft YaHei"/>
        </w:rPr>
        <w:t>src/network.rs</w:t>
      </w:r>
      <w:r>
        <w:rPr>
          <w:rFonts w:eastAsia="Microsoft YaHei"/>
        </w:rPr>
        <w:t xml:space="preserve"> to have </w:t>
      </w:r>
      <w:r>
        <w:rPr>
          <w:rStyle w:val="Literal"/>
        </w:rPr>
        <w:t>mod server;</w:t>
      </w:r>
      <w:r>
        <w:rPr>
          <w:rFonts w:eastAsia="Microsoft YaHei"/>
        </w:rPr>
        <w:t xml:space="preserve"> instead of the </w:t>
      </w:r>
      <w:r>
        <w:rPr>
          <w:rStyle w:val="Literal"/>
        </w:rPr>
        <w:t>server</w:t>
      </w:r>
      <w:r>
        <w:rPr>
          <w:rFonts w:eastAsia="Microsoft YaHei"/>
        </w:rPr>
        <w:t xml:space="preserve"> module’s contents:</w:t>
      </w:r>
    </w:p>
    <w:p>
      <w:pPr>
        <w:pStyle w:val="ProductionDirective"/>
        <w:rPr>
          <w:rFonts w:eastAsia="Microsoft YaHei"/>
        </w:rPr>
      </w:pPr>
      <w:r>
        <w:rPr>
          <w:rFonts w:eastAsia="Microsoft YaHei"/>
        </w:rPr>
        <w:t>Filename: src/network.rs</w:t>
      </w:r>
    </w:p>
    <w:p>
      <w:pPr>
        <w:pStyle w:val="CodeA"/>
        <w:rPr/>
      </w:pPr>
      <w:r>
        <w:rPr/>
        <w:t>fn connect() {</w:t>
      </w:r>
    </w:p>
    <w:p>
      <w:pPr>
        <w:pStyle w:val="CodeB"/>
        <w:rPr/>
      </w:pPr>
      <w:r>
        <w:rPr/>
        <w:t>}</w:t>
      </w:r>
    </w:p>
    <w:p>
      <w:pPr>
        <w:pStyle w:val="CodeB"/>
        <w:rPr/>
      </w:pPr>
      <w:r>
        <w:rPr/>
      </w:r>
    </w:p>
    <w:p>
      <w:pPr>
        <w:pStyle w:val="CodeC"/>
        <w:rPr/>
      </w:pPr>
      <w:r>
        <w:rPr/>
        <w:t>mod server;</w:t>
      </w:r>
    </w:p>
    <w:p>
      <w:pPr>
        <w:pStyle w:val="Body"/>
        <w:rPr>
          <w:rFonts w:eastAsia="Microsoft YaHei"/>
        </w:rPr>
      </w:pPr>
      <w:r>
        <w:rPr>
          <w:rFonts w:eastAsia="Microsoft YaHei"/>
        </w:rPr>
        <w:t xml:space="preserve">Then create a </w:t>
      </w:r>
      <w:r>
        <w:rPr>
          <w:rStyle w:val="EmphasisItalic"/>
        </w:rPr>
        <w:t>src/server.rs</w:t>
      </w:r>
      <w:r>
        <w:rPr>
          <w:rFonts w:eastAsia="Microsoft YaHei"/>
        </w:rPr>
        <w:t xml:space="preserve"> file and enter the contents of the </w:t>
      </w:r>
      <w:r>
        <w:rPr>
          <w:rStyle w:val="Literal"/>
        </w:rPr>
        <w:t>server</w:t>
      </w:r>
      <w:r>
        <w:rPr/>
        <w:t xml:space="preserve"> </w:t>
      </w:r>
      <w:r>
        <w:rPr>
          <w:rFonts w:eastAsia="Microsoft YaHei"/>
        </w:rPr>
        <w:t>module that we extracted:</w:t>
      </w:r>
    </w:p>
    <w:p>
      <w:pPr>
        <w:pStyle w:val="ProductionDirective"/>
        <w:rPr>
          <w:rFonts w:eastAsia="Microsoft YaHei"/>
        </w:rPr>
      </w:pPr>
      <w:r>
        <w:rPr>
          <w:rFonts w:eastAsia="Microsoft YaHei"/>
        </w:rPr>
        <w:t>Filename: src/server.rs</w:t>
      </w:r>
    </w:p>
    <w:p>
      <w:pPr>
        <w:pStyle w:val="CodeA"/>
        <w:rPr/>
      </w:pPr>
      <w:r>
        <w:rPr/>
        <w:t>fn connect() {</w:t>
      </w:r>
    </w:p>
    <w:p>
      <w:pPr>
        <w:pStyle w:val="CodeC"/>
        <w:rPr/>
      </w:pPr>
      <w:r>
        <w:rPr/>
        <w:t>}</w:t>
      </w:r>
    </w:p>
    <w:p>
      <w:pPr>
        <w:pStyle w:val="Body"/>
        <w:rPr/>
      </w:pPr>
      <w:r>
        <w:rPr>
          <w:rFonts w:eastAsia="Microsoft YaHei"/>
        </w:rPr>
        <w:t xml:space="preserve">When we try to </w:t>
      </w:r>
      <w:r>
        <w:rPr>
          <w:rStyle w:val="Literal"/>
        </w:rPr>
        <w:t>cargo build</w:t>
      </w:r>
      <w:r>
        <w:rPr>
          <w:rFonts w:eastAsia="Microsoft YaHei"/>
        </w:rPr>
        <w:t>, we’ll get the error shown in Listing 7-4:</w:t>
      </w:r>
    </w:p>
    <w:p>
      <w:pPr>
        <w:pStyle w:val="CodeA"/>
        <w:rPr/>
      </w:pPr>
      <w:r>
        <w:rPr/>
        <w:t>$ cargo build</w:t>
      </w:r>
    </w:p>
    <w:p>
      <w:pPr>
        <w:pStyle w:val="CodeB"/>
        <w:rPr/>
      </w:pPr>
      <w:r>
        <w:rPr/>
        <w:t xml:space="preserve">   </w:t>
      </w:r>
      <w:r>
        <w:rPr/>
        <w:t>Compiling communicator v0.1.0 (file:///projects/communicator)</w:t>
      </w:r>
    </w:p>
    <w:p>
      <w:pPr>
        <w:pStyle w:val="CodeB"/>
        <w:rPr/>
      </w:pPr>
      <w:r>
        <w:rPr/>
        <w:t>error: cannot declare a new module at this location</w:t>
      </w:r>
    </w:p>
    <w:p>
      <w:pPr>
        <w:pStyle w:val="CodeB"/>
        <w:rPr/>
      </w:pPr>
      <w:r>
        <w:rPr/>
        <w:t xml:space="preserve"> </w:t>
      </w:r>
      <w:r>
        <w:rPr/>
        <w:t>--&gt; src/network.rs:4:5</w:t>
      </w:r>
    </w:p>
    <w:p>
      <w:pPr>
        <w:pStyle w:val="CodeB"/>
        <w:rPr/>
      </w:pPr>
      <w:r>
        <w:rPr/>
        <w:t xml:space="preserve">  </w:t>
      </w:r>
      <w:r>
        <w:rPr/>
        <w:t>|</w:t>
      </w:r>
    </w:p>
    <w:p>
      <w:pPr>
        <w:pStyle w:val="CodeB"/>
        <w:rPr/>
      </w:pPr>
      <w:r>
        <w:rPr/>
        <w:t>4 | mod server;</w:t>
      </w:r>
    </w:p>
    <w:p>
      <w:pPr>
        <w:pStyle w:val="CodeB"/>
        <w:rPr/>
      </w:pPr>
      <w:r>
        <w:rPr/>
        <w:t xml:space="preserve">  </w:t>
      </w:r>
      <w:r>
        <w:rPr/>
        <w:t>|     ^^^^^^</w:t>
      </w:r>
    </w:p>
    <w:p>
      <w:pPr>
        <w:pStyle w:val="CodeB"/>
        <w:rPr/>
      </w:pPr>
      <w:r>
        <w:rPr/>
        <w:t xml:space="preserve">  </w:t>
      </w:r>
      <w:r>
        <w:rPr/>
        <w:t>|</w:t>
      </w:r>
    </w:p>
    <w:p>
      <w:pPr>
        <w:pStyle w:val="CodeB"/>
        <w:rPr/>
      </w:pPr>
      <w:r>
        <w:rPr/>
        <w:t>note: maybe move this module `network` to its own directory via `network/mod.rs`</w:t>
      </w:r>
    </w:p>
    <w:p>
      <w:pPr>
        <w:pStyle w:val="CodeB"/>
        <w:rPr/>
      </w:pPr>
      <w:r>
        <w:rPr/>
        <w:t xml:space="preserve"> </w:t>
      </w:r>
      <w:r>
        <w:rPr/>
        <w:t>--&gt; src/network.rs:4:5</w:t>
      </w:r>
    </w:p>
    <w:p>
      <w:pPr>
        <w:pStyle w:val="CodeB"/>
        <w:rPr/>
      </w:pPr>
      <w:r>
        <w:rPr/>
        <w:t xml:space="preserve">  </w:t>
      </w:r>
      <w:r>
        <w:rPr/>
        <w:t>|</w:t>
      </w:r>
    </w:p>
    <w:p>
      <w:pPr>
        <w:pStyle w:val="CodeB"/>
        <w:rPr/>
      </w:pPr>
      <w:r>
        <w:rPr/>
        <w:t>4 | mod server;</w:t>
      </w:r>
    </w:p>
    <w:p>
      <w:pPr>
        <w:pStyle w:val="CodeB"/>
        <w:rPr/>
      </w:pPr>
      <w:r>
        <w:rPr/>
        <w:t xml:space="preserve">  </w:t>
      </w:r>
      <w:r>
        <w:rPr/>
        <w:t>|     ^^^^^^</w:t>
      </w:r>
    </w:p>
    <w:p>
      <w:pPr>
        <w:pStyle w:val="CodeB"/>
        <w:rPr/>
      </w:pPr>
      <w:r>
        <w:rPr/>
        <w:t>note: ... or maybe `use` the module `server` instead of possibly redeclaring it</w:t>
      </w:r>
    </w:p>
    <w:p>
      <w:pPr>
        <w:pStyle w:val="CodeB"/>
        <w:rPr/>
      </w:pPr>
      <w:r>
        <w:rPr/>
        <w:t xml:space="preserve"> </w:t>
      </w:r>
      <w:r>
        <w:rPr/>
        <w:t>--&gt; src/network.rs:4:5</w:t>
      </w:r>
    </w:p>
    <w:p>
      <w:pPr>
        <w:pStyle w:val="CodeB"/>
        <w:rPr/>
      </w:pPr>
      <w:r>
        <w:rPr/>
        <w:t xml:space="preserve">  </w:t>
      </w:r>
      <w:r>
        <w:rPr/>
        <w:t>|</w:t>
      </w:r>
    </w:p>
    <w:p>
      <w:pPr>
        <w:pStyle w:val="CodeB"/>
        <w:rPr/>
      </w:pPr>
      <w:r>
        <w:rPr/>
        <w:t>4 | mod server;</w:t>
      </w:r>
    </w:p>
    <w:p>
      <w:pPr>
        <w:pStyle w:val="CodeC"/>
        <w:rPr/>
      </w:pPr>
      <w:r>
        <w:rPr/>
        <w:t xml:space="preserve">  </w:t>
      </w:r>
      <w:r>
        <w:rPr/>
        <w:t>|     ^^^^^^</w:t>
      </w:r>
    </w:p>
    <w:p>
      <w:pPr>
        <w:pStyle w:val="CodeC"/>
        <w:rPr/>
      </w:pPr>
      <w:r>
        <w:rPr/>
      </w:r>
    </w:p>
    <w:p>
      <w:pPr>
        <w:pStyle w:val="CodeC"/>
        <w:rPr/>
      </w:pPr>
      <w:r>
        <w:rPr/>
      </w:r>
    </w:p>
    <w:p>
      <w:pPr>
        <w:pStyle w:val="Caption1"/>
        <w:rPr/>
      </w:pPr>
      <w:r>
        <w:rPr/>
        <w:t xml:space="preserve">Listing 7-4: Error when trying to extract the </w:t>
      </w:r>
      <w:r>
        <w:rPr>
          <w:rStyle w:val="LiteralCaption"/>
        </w:rPr>
        <w:t>server</w:t>
      </w:r>
      <w:r>
        <w:rPr/>
        <w:t xml:space="preserve"> submodule into </w:t>
      </w:r>
      <w:r>
        <w:rPr>
          <w:rStyle w:val="EmphasisRevCaption"/>
        </w:rPr>
        <w:t>src/server.rs</w:t>
      </w:r>
    </w:p>
    <w:p>
      <w:pPr>
        <w:pStyle w:val="Body"/>
        <w:rPr>
          <w:rFonts w:eastAsia="Microsoft YaHei"/>
        </w:rPr>
      </w:pPr>
      <w:r>
        <w:rPr>
          <w:rFonts w:eastAsia="Microsoft YaHei"/>
        </w:rPr>
        <w:t xml:space="preserve">The error says we </w:t>
      </w:r>
      <w:r>
        <w:rPr>
          <w:rStyle w:val="Literal"/>
        </w:rPr>
        <w:t>cannot declare a new module at this location</w:t>
      </w:r>
      <w:r>
        <w:rPr>
          <w:rFonts w:eastAsia="Microsoft YaHei"/>
        </w:rPr>
        <w:t xml:space="preserve"> and is pointing to the </w:t>
      </w:r>
      <w:r>
        <w:rPr>
          <w:rStyle w:val="Literal"/>
        </w:rPr>
        <w:t>mod server;</w:t>
      </w:r>
      <w:r>
        <w:rPr>
          <w:rFonts w:eastAsia="Microsoft YaHei"/>
        </w:rPr>
        <w:t xml:space="preserve"> line in </w:t>
      </w:r>
      <w:r>
        <w:rPr>
          <w:rStyle w:val="EmphasisItalic"/>
        </w:rPr>
        <w:t>src/network.rs</w:t>
      </w:r>
      <w:r>
        <w:rPr>
          <w:rFonts w:eastAsia="Microsoft YaHei"/>
        </w:rPr>
        <w:t xml:space="preserve">. So </w:t>
      </w:r>
      <w:r>
        <w:rPr>
          <w:rStyle w:val="EmphasisItalic"/>
        </w:rPr>
        <w:t>src/network.rs</w:t>
      </w:r>
      <w:r>
        <w:rPr>
          <w:rFonts w:eastAsia="Microsoft YaHei"/>
        </w:rPr>
        <w:t xml:space="preserve"> is different than </w:t>
      </w:r>
      <w:r>
        <w:rPr>
          <w:rStyle w:val="EmphasisItalic"/>
        </w:rPr>
        <w:t>src/lib.rs</w:t>
      </w:r>
      <w:r>
        <w:rPr>
          <w:rFonts w:eastAsia="Microsoft YaHei"/>
        </w:rPr>
        <w:t xml:space="preserve"> somehow</w:t>
      </w:r>
      <w:del w:id="294" w:author="AnneMarieW" w:date="2017-03-30T14:41:00Z">
        <w:r>
          <w:rPr>
            <w:rFonts w:eastAsia="Microsoft YaHei"/>
          </w:rPr>
          <w:delText>;</w:delText>
        </w:r>
      </w:del>
      <w:ins w:id="295" w:author="AnneMarieW" w:date="2017-03-30T14:41:00Z">
        <w:r>
          <w:rPr>
            <w:rFonts w:eastAsia="Microsoft YaHei"/>
          </w:rPr>
          <w:t>:</w:t>
        </w:r>
      </w:ins>
      <w:r>
        <w:rPr>
          <w:rFonts w:eastAsia="Microsoft YaHei"/>
        </w:rPr>
        <w:t xml:space="preserve"> </w:t>
      </w:r>
      <w:del w:id="296" w:author="AnneMarieW" w:date="2017-03-30T14:41:00Z">
        <w:r>
          <w:rPr>
            <w:rFonts w:eastAsia="Microsoft YaHei"/>
          </w:rPr>
          <w:delText xml:space="preserve">let’s </w:delText>
        </w:r>
      </w:del>
      <w:r>
        <w:rPr>
          <w:rFonts w:eastAsia="Microsoft YaHei"/>
        </w:rPr>
        <w:t xml:space="preserve">keep reading to understand why. </w:t>
      </w:r>
    </w:p>
    <w:p>
      <w:pPr>
        <w:pStyle w:val="Body"/>
        <w:rPr>
          <w:rFonts w:eastAsia="Microsoft YaHei"/>
        </w:rPr>
      </w:pPr>
      <w:r>
        <w:rPr>
          <w:rFonts w:eastAsia="Microsoft YaHei"/>
        </w:rPr>
        <w:t xml:space="preserve">The note in the middle of Listing 7-4 is actually </w:t>
      </w:r>
      <w:del w:id="297" w:author="AnneMarieW" w:date="2017-03-30T14:41:00Z">
        <w:r>
          <w:rPr>
            <w:rFonts w:eastAsia="Microsoft YaHei"/>
          </w:rPr>
          <w:delText>prett</w:delText>
        </w:r>
      </w:del>
      <w:ins w:id="298" w:author="AnneMarieW" w:date="2017-03-30T14:41:00Z">
        <w:r>
          <w:rPr>
            <w:rFonts w:eastAsia="Microsoft YaHei"/>
          </w:rPr>
          <w:t>ver</w:t>
        </w:r>
      </w:ins>
      <w:r>
        <w:rPr>
          <w:rFonts w:eastAsia="Microsoft YaHei"/>
        </w:rPr>
        <w:t>y helpful</w:t>
      </w:r>
      <w:del w:id="299" w:author="AnneMarieW" w:date="2017-03-30T14:41:00Z">
        <w:r>
          <w:rPr>
            <w:rFonts w:eastAsia="Microsoft YaHei"/>
          </w:rPr>
          <w:delText>, as</w:delText>
        </w:r>
      </w:del>
      <w:ins w:id="300" w:author="AnneMarieW" w:date="2017-03-30T14:41:00Z">
        <w:r>
          <w:rPr>
            <w:rFonts w:eastAsia="Microsoft YaHei"/>
          </w:rPr>
          <w:t xml:space="preserve"> because</w:t>
        </w:r>
      </w:ins>
      <w:r>
        <w:rPr>
          <w:rFonts w:eastAsia="Microsoft YaHei"/>
        </w:rPr>
        <w:t xml:space="preserve"> it points out something we haven’t yet talked about doing:</w:t>
      </w:r>
    </w:p>
    <w:p>
      <w:pPr>
        <w:pStyle w:val="CodeA"/>
        <w:rPr/>
      </w:pPr>
      <w:r>
        <w:rPr/>
        <w:t xml:space="preserve">note: maybe move this module </w:t>
      </w:r>
      <w:ins w:id="301" w:author="Carol Nichols" w:date="2017-06-01T15:07:00Z">
        <w:r>
          <w:rPr/>
          <w:t>`</w:t>
        </w:r>
      </w:ins>
      <w:r>
        <w:rPr/>
        <w:t>network</w:t>
      </w:r>
      <w:ins w:id="302" w:author="Carol Nichols" w:date="2017-06-01T15:07:00Z">
        <w:r>
          <w:rPr/>
          <w:t>`</w:t>
        </w:r>
      </w:ins>
      <w:r>
        <w:rPr/>
        <w:t xml:space="preserve"> to its own directory via</w:t>
      </w:r>
      <w:del w:id="303" w:author="Carol Nichols" w:date="2017-06-01T15:07:00Z">
        <w:r>
          <w:rPr/>
          <w:br/>
        </w:r>
      </w:del>
    </w:p>
    <w:p>
      <w:pPr>
        <w:pStyle w:val="CodeC"/>
        <w:rPr/>
      </w:pPr>
      <w:ins w:id="304" w:author="Carol Nichols" w:date="2017-06-01T15:07:00Z">
        <w:r>
          <w:rPr/>
          <w:t>`</w:t>
        </w:r>
      </w:ins>
      <w:r>
        <w:rPr/>
        <w:t>network/mod.rs</w:t>
      </w:r>
      <w:ins w:id="305" w:author="Carol Nichols" w:date="2017-06-01T15:07:00Z">
        <w:r>
          <w:rPr/>
          <w:t>`</w:t>
        </w:r>
      </w:ins>
    </w:p>
    <w:p>
      <w:pPr>
        <w:pStyle w:val="Body"/>
        <w:rPr>
          <w:rFonts w:eastAsia="Microsoft YaHei"/>
        </w:rPr>
      </w:pPr>
      <w:r>
        <w:rPr>
          <w:rFonts w:eastAsia="Microsoft YaHei"/>
        </w:rPr>
        <w:t>Instead of continuing to follow the same file naming pattern we used previously, we can do what the note suggests:</w:t>
      </w:r>
    </w:p>
    <w:p>
      <w:pPr>
        <w:pStyle w:val="NumListA"/>
        <w:rPr>
          <w:rFonts w:eastAsia="Microsoft YaHei"/>
        </w:rPr>
      </w:pPr>
      <w:r>
        <w:rPr>
          <w:rFonts w:eastAsia="Microsoft YaHei"/>
        </w:rPr>
        <w:t xml:space="preserve">Make a new </w:t>
      </w:r>
      <w:r>
        <w:rPr>
          <w:rStyle w:val="EmphasisItalic"/>
          <w:rFonts w:eastAsia="Microsoft YaHei"/>
        </w:rPr>
        <w:t>directory</w:t>
      </w:r>
      <w:r>
        <w:rPr>
          <w:rFonts w:eastAsia="Microsoft YaHei"/>
        </w:rPr>
        <w:t xml:space="preserve"> named </w:t>
      </w:r>
      <w:r>
        <w:rPr>
          <w:rStyle w:val="EmphasisItalic"/>
          <w:rFonts w:eastAsia="Microsoft YaHei"/>
        </w:rPr>
        <w:t>network</w:t>
      </w:r>
      <w:r>
        <w:rPr>
          <w:rFonts w:eastAsia="Microsoft YaHei"/>
        </w:rPr>
        <w:t>, the parent module’s name</w:t>
      </w:r>
      <w:ins w:id="306" w:author="AnneMarieW" w:date="2017-03-30T14:42:00Z">
        <w:r>
          <w:rPr>
            <w:rFonts w:eastAsia="Microsoft YaHei"/>
          </w:rPr>
          <w:t>.</w:t>
        </w:r>
      </w:ins>
    </w:p>
    <w:p>
      <w:pPr>
        <w:pStyle w:val="NumListB"/>
        <w:rPr>
          <w:rFonts w:eastAsia="Microsoft YaHei"/>
        </w:rPr>
      </w:pPr>
      <w:r>
        <w:rPr>
          <w:rFonts w:eastAsia="Microsoft YaHei"/>
        </w:rPr>
        <w:t xml:space="preserve">Move the </w:t>
      </w:r>
      <w:r>
        <w:rPr>
          <w:rStyle w:val="EmphasisItalic"/>
          <w:rFonts w:eastAsia="Microsoft YaHei"/>
        </w:rPr>
        <w:t>src/network.rs</w:t>
      </w:r>
      <w:r>
        <w:rPr>
          <w:rFonts w:eastAsia="Microsoft YaHei"/>
        </w:rPr>
        <w:t xml:space="preserve"> file into the new </w:t>
      </w:r>
      <w:r>
        <w:rPr>
          <w:rStyle w:val="EmphasisItalic"/>
          <w:rFonts w:eastAsia="Microsoft YaHei"/>
        </w:rPr>
        <w:t>network</w:t>
      </w:r>
      <w:r>
        <w:rPr>
          <w:rFonts w:eastAsia="Microsoft YaHei"/>
        </w:rPr>
        <w:t xml:space="preserve"> directory</w:t>
      </w:r>
      <w:ins w:id="307" w:author="AnneMarieW" w:date="2017-03-30T14:42:00Z">
        <w:r>
          <w:rPr>
            <w:rFonts w:eastAsia="Microsoft YaHei"/>
          </w:rPr>
          <w:t>,</w:t>
        </w:r>
      </w:ins>
      <w:r>
        <w:rPr>
          <w:rFonts w:eastAsia="Microsoft YaHei"/>
        </w:rPr>
        <w:t xml:space="preserve"> and rename</w:t>
        <w:br/>
        <w:t xml:space="preserve">it </w:t>
      </w:r>
      <w:del w:id="308" w:author="AnneMarieW" w:date="2017-03-30T14:43:00Z">
        <w:r>
          <w:rPr>
            <w:rFonts w:eastAsia="Microsoft YaHei"/>
          </w:rPr>
          <w:delText xml:space="preserve">so that it is now </w:delText>
        </w:r>
      </w:del>
      <w:ins w:id="309" w:author="AnneMarieW" w:date="2017-03-30T14:43:00Z">
        <w:r>
          <w:rPr>
            <w:rFonts w:eastAsia="Microsoft YaHei"/>
          </w:rPr>
          <w:t xml:space="preserve">to </w:t>
        </w:r>
      </w:ins>
      <w:r>
        <w:rPr>
          <w:rStyle w:val="EmphasisItalic"/>
          <w:rFonts w:eastAsia="Microsoft YaHei"/>
        </w:rPr>
        <w:t>src/network/mod.rs</w:t>
      </w:r>
      <w:ins w:id="310" w:author="AnneMarieW" w:date="2017-03-30T14:42:00Z">
        <w:r>
          <w:rPr>
            <w:rFonts w:eastAsia="Microsoft YaHei"/>
          </w:rPr>
          <w:t>.</w:t>
        </w:r>
      </w:ins>
    </w:p>
    <w:p>
      <w:pPr>
        <w:pStyle w:val="NumListC"/>
        <w:rPr>
          <w:rFonts w:eastAsia="Microsoft YaHei"/>
        </w:rPr>
      </w:pPr>
      <w:r>
        <w:rPr>
          <w:rFonts w:eastAsia="Microsoft YaHei"/>
        </w:rPr>
        <w:t xml:space="preserve">Move the submodule file </w:t>
      </w:r>
      <w:r>
        <w:rPr>
          <w:rStyle w:val="EmphasisItalic"/>
          <w:rFonts w:eastAsia="Microsoft YaHei"/>
        </w:rPr>
        <w:t>src/server.rs</w:t>
      </w:r>
      <w:r>
        <w:rPr>
          <w:rFonts w:eastAsia="Microsoft YaHei"/>
        </w:rPr>
        <w:t xml:space="preserve"> into the </w:t>
      </w:r>
      <w:r>
        <w:rPr>
          <w:rStyle w:val="EmphasisItalic"/>
          <w:rFonts w:eastAsia="Microsoft YaHei"/>
        </w:rPr>
        <w:t>network</w:t>
      </w:r>
      <w:r>
        <w:rPr>
          <w:rFonts w:eastAsia="Microsoft YaHei"/>
        </w:rPr>
        <w:t xml:space="preserve"> directory</w:t>
      </w:r>
      <w:ins w:id="311" w:author="AnneMarieW" w:date="2017-03-30T14:43:00Z">
        <w:r>
          <w:rPr>
            <w:rFonts w:eastAsia="Microsoft YaHei"/>
          </w:rPr>
          <w:t>.</w:t>
        </w:r>
      </w:ins>
    </w:p>
    <w:p>
      <w:pPr>
        <w:pStyle w:val="Body"/>
        <w:rPr>
          <w:rFonts w:eastAsia="Microsoft YaHei"/>
        </w:rPr>
      </w:pPr>
      <w:r>
        <w:rPr>
          <w:rFonts w:eastAsia="Microsoft YaHei"/>
        </w:rPr>
        <w:t>Here are commands to carry out these steps:</w:t>
      </w:r>
    </w:p>
    <w:p>
      <w:pPr>
        <w:pStyle w:val="CodeA"/>
        <w:rPr/>
      </w:pPr>
      <w:r>
        <w:rPr/>
        <w:t>$ mkdir src/network</w:t>
      </w:r>
    </w:p>
    <w:p>
      <w:pPr>
        <w:pStyle w:val="CodeB"/>
        <w:rPr/>
      </w:pPr>
      <w:r>
        <w:rPr/>
        <w:t>$ mv src/network.rs src/network/mod.rs</w:t>
      </w:r>
    </w:p>
    <w:p>
      <w:pPr>
        <w:pStyle w:val="CodeC"/>
        <w:rPr/>
      </w:pPr>
      <w:r>
        <w:rPr/>
        <w:t>$ mv src/server.rs src/network</w:t>
      </w:r>
    </w:p>
    <w:p>
      <w:pPr>
        <w:pStyle w:val="Body"/>
        <w:rPr>
          <w:rFonts w:eastAsia="Microsoft YaHei"/>
        </w:rPr>
      </w:pPr>
      <w:r>
        <w:rPr>
          <w:rFonts w:eastAsia="Microsoft YaHei"/>
        </w:rPr>
        <w:t xml:space="preserve">Now </w:t>
      </w:r>
      <w:del w:id="312" w:author="AnneMarieW" w:date="2017-03-31T14:07:00Z">
        <w:r>
          <w:rPr>
            <w:rFonts w:eastAsia="Microsoft YaHei"/>
          </w:rPr>
          <w:delText>if</w:delText>
        </w:r>
      </w:del>
      <w:ins w:id="313" w:author="AnneMarieW" w:date="2017-03-31T14:07:00Z">
        <w:r>
          <w:rPr>
            <w:rFonts w:eastAsia="Microsoft YaHei"/>
          </w:rPr>
          <w:t>when</w:t>
        </w:r>
      </w:ins>
      <w:r>
        <w:rPr>
          <w:rFonts w:eastAsia="Microsoft YaHei"/>
        </w:rPr>
        <w:t xml:space="preserve"> we try to</w:t>
      </w:r>
      <w:ins w:id="314" w:author="AnneMarieW" w:date="2017-03-30T14:43:00Z">
        <w:r>
          <w:rPr>
            <w:rFonts w:eastAsia="Microsoft YaHei"/>
          </w:rPr>
          <w:t xml:space="preserve"> run</w:t>
        </w:r>
      </w:ins>
      <w:r>
        <w:rPr>
          <w:rFonts w:eastAsia="Microsoft YaHei"/>
        </w:rPr>
        <w:t xml:space="preserve"> </w:t>
      </w:r>
      <w:r>
        <w:rPr>
          <w:rStyle w:val="Literal"/>
        </w:rPr>
        <w:t>cargo build</w:t>
      </w:r>
      <w:r>
        <w:rPr>
          <w:rFonts w:eastAsia="Microsoft YaHei"/>
        </w:rPr>
        <w:t xml:space="preserve">, compilation will work (we’ll still have warnings though). Our module layout still looks like this, which is exactly the same as it did when we had all the code in </w:t>
      </w:r>
      <w:r>
        <w:rPr>
          <w:rStyle w:val="EmphasisItalic"/>
          <w:rFonts w:eastAsia="Microsoft YaHei"/>
        </w:rPr>
        <w:t>src/lib.rs</w:t>
      </w:r>
      <w:r>
        <w:rPr>
          <w:rFonts w:eastAsia="Microsoft YaHei"/>
        </w:rPr>
        <w:t xml:space="preserve"> in Listing 7-3:</w:t>
      </w:r>
    </w:p>
    <w:p>
      <w:pPr>
        <w:pStyle w:val="CodeA"/>
        <w:rPr>
          <w:rStyle w:val="Literal"/>
          <w:highlight w:val="yellow"/>
        </w:rPr>
      </w:pPr>
      <w:r>
        <w:rPr>
          <w:rStyle w:val="Literal"/>
        </w:rPr>
        <w:t>communicator</w:t>
      </w:r>
    </w:p>
    <w:p>
      <w:pPr>
        <w:pStyle w:val="CodeB"/>
        <w:rPr>
          <w:rStyle w:val="Literal"/>
          <w:highlight w:val="yellow"/>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client</w:t>
      </w:r>
    </w:p>
    <w:p>
      <w:pPr>
        <w:pStyle w:val="CodeB"/>
        <w:rPr>
          <w:rStyle w:val="Literal"/>
          <w:highlight w:val="yellow"/>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network</w:t>
      </w:r>
    </w:p>
    <w:p>
      <w:pPr>
        <w:pStyle w:val="CodeC"/>
        <w:rPr>
          <w:rStyle w:val="Literal"/>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server</w:t>
      </w:r>
    </w:p>
    <w:p>
      <w:pPr>
        <w:pStyle w:val="Body"/>
        <w:rPr>
          <w:rFonts w:eastAsia="Microsoft YaHei"/>
        </w:rPr>
      </w:pPr>
      <w:r>
        <w:rPr>
          <w:rFonts w:eastAsia="Microsoft YaHei"/>
        </w:rPr>
        <w:t>The corresponding file layout now looks like this:</w:t>
      </w:r>
    </w:p>
    <w:p>
      <w:pPr>
        <w:pStyle w:val="CodeA"/>
        <w:rPr>
          <w:rStyle w:val="Literal"/>
          <w:highlight w:val="yellow"/>
        </w:rPr>
      </w:pPr>
      <w:r>
        <w:rPr>
          <w:rStyle w:val="Literal"/>
          <w:rFonts w:cs="Courier New" w:ascii="Courier New" w:hAnsi="Courier New"/>
          <w:highlight w:val="yellow"/>
        </w:rPr>
        <w:t>├──</w:t>
      </w:r>
      <w:r>
        <w:rPr>
          <w:rStyle w:val="Literal"/>
          <w:highlight w:val="yellow"/>
        </w:rPr>
        <w:t xml:space="preserve"> </w:t>
      </w:r>
      <w:r>
        <w:rPr>
          <w:rStyle w:val="Literal"/>
          <w:highlight w:val="yellow"/>
        </w:rPr>
        <w:t>src</w:t>
      </w:r>
    </w:p>
    <w:p>
      <w:pPr>
        <w:pStyle w:val="CodeB"/>
        <w:rPr>
          <w:rStyle w:val="Literal"/>
          <w:highlight w:val="yellow"/>
        </w:rPr>
      </w:pPr>
      <w:r>
        <w:rPr>
          <w:rStyle w:val="Literal"/>
          <w:rFonts w:cs="Courier New" w:ascii="Courier New" w:hAnsi="Courier New"/>
          <w:highlight w:val="yellow"/>
        </w:rPr>
        <w:t>│</w:t>
      </w: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client.rs</w:t>
      </w:r>
    </w:p>
    <w:p>
      <w:pPr>
        <w:pStyle w:val="CodeB"/>
        <w:rPr>
          <w:rStyle w:val="Literal"/>
          <w:highlight w:val="yellow"/>
        </w:rPr>
      </w:pPr>
      <w:r>
        <w:rPr>
          <w:rStyle w:val="Literal"/>
          <w:rFonts w:cs="Courier New" w:ascii="Courier New" w:hAnsi="Courier New"/>
          <w:highlight w:val="yellow"/>
        </w:rPr>
        <w:t>│</w:t>
      </w: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lib.rs</w:t>
      </w:r>
    </w:p>
    <w:p>
      <w:pPr>
        <w:pStyle w:val="CodeB"/>
        <w:rPr>
          <w:rStyle w:val="Literal"/>
          <w:highlight w:val="yellow"/>
        </w:rPr>
      </w:pPr>
      <w:r>
        <w:rPr>
          <w:rStyle w:val="Literal"/>
          <w:rFonts w:cs="Courier New" w:ascii="Courier New" w:hAnsi="Courier New"/>
          <w:highlight w:val="yellow"/>
        </w:rPr>
        <w:t>│</w:t>
      </w: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network</w:t>
      </w:r>
    </w:p>
    <w:p>
      <w:pPr>
        <w:pStyle w:val="CodeB"/>
        <w:rPr>
          <w:rStyle w:val="Literal"/>
          <w:highlight w:val="yellow"/>
        </w:rPr>
      </w:pPr>
      <w:r>
        <w:rPr>
          <w:rStyle w:val="Literal"/>
          <w:rFonts w:cs="Courier New" w:ascii="Courier New" w:hAnsi="Courier New"/>
          <w:highlight w:val="yellow"/>
        </w:rPr>
        <w:t>│</w:t>
      </w: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mod.rs</w:t>
      </w:r>
    </w:p>
    <w:p>
      <w:pPr>
        <w:pStyle w:val="CodeC"/>
        <w:rPr>
          <w:rStyle w:val="Literal"/>
        </w:rPr>
      </w:pPr>
      <w:r>
        <w:rPr>
          <w:rStyle w:val="Literal"/>
          <w:rFonts w:cs="Courier New" w:ascii="Courier New" w:hAnsi="Courier New"/>
          <w:highlight w:val="yellow"/>
        </w:rPr>
        <w:t>│</w:t>
      </w: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server.rs</w:t>
      </w:r>
    </w:p>
    <w:p>
      <w:pPr>
        <w:pStyle w:val="Body"/>
        <w:rPr>
          <w:rFonts w:eastAsia="Microsoft YaHei"/>
        </w:rPr>
      </w:pPr>
      <w:r>
        <w:rPr>
          <w:rFonts w:eastAsia="Microsoft YaHei"/>
        </w:rPr>
        <w:t xml:space="preserve">So when we wanted to extract the </w:t>
      </w:r>
      <w:r>
        <w:rPr>
          <w:rStyle w:val="Literal"/>
        </w:rPr>
        <w:t>network::server</w:t>
      </w:r>
      <w:r>
        <w:rPr>
          <w:rFonts w:eastAsia="Microsoft YaHei"/>
        </w:rPr>
        <w:t xml:space="preserve"> module, why did we have to also change the </w:t>
      </w:r>
      <w:r>
        <w:rPr>
          <w:rStyle w:val="EmphasisItalic"/>
          <w:rFonts w:eastAsia="Microsoft YaHei"/>
        </w:rPr>
        <w:t>src/network.rs</w:t>
      </w:r>
      <w:r>
        <w:rPr>
          <w:rFonts w:eastAsia="Microsoft YaHei"/>
        </w:rPr>
        <w:t xml:space="preserve"> file </w:t>
      </w:r>
      <w:del w:id="315" w:author="AnneMarieW" w:date="2017-03-30T14:44:00Z">
        <w:r>
          <w:rPr>
            <w:rFonts w:eastAsia="Microsoft YaHei"/>
          </w:rPr>
          <w:delText>in</w:delText>
        </w:r>
      </w:del>
      <w:r>
        <w:rPr>
          <w:rFonts w:eastAsia="Microsoft YaHei"/>
        </w:rPr>
        <w:t xml:space="preserve">to the </w:t>
      </w:r>
      <w:r>
        <w:rPr>
          <w:rStyle w:val="EmphasisItalic"/>
          <w:rFonts w:eastAsia="Microsoft YaHei"/>
        </w:rPr>
        <w:t>src/network/mod.rs</w:t>
      </w:r>
      <w:r>
        <w:rPr>
          <w:rFonts w:eastAsia="Microsoft YaHei"/>
        </w:rPr>
        <w:t xml:space="preserve"> file</w:t>
      </w:r>
      <w:del w:id="316" w:author="AnneMarieW" w:date="2017-03-30T14:44:00Z">
        <w:r>
          <w:rPr>
            <w:rFonts w:eastAsia="Microsoft YaHei"/>
          </w:rPr>
          <w:delText>,</w:delText>
        </w:r>
      </w:del>
      <w:r>
        <w:rPr>
          <w:rFonts w:eastAsia="Microsoft YaHei"/>
        </w:rPr>
        <w:t xml:space="preserve"> and put the code for </w:t>
      </w:r>
      <w:r>
        <w:rPr>
          <w:rStyle w:val="Literal"/>
        </w:rPr>
        <w:t>network::server</w:t>
      </w:r>
      <w:r>
        <w:rPr>
          <w:rFonts w:eastAsia="Microsoft YaHei"/>
        </w:rPr>
        <w:t xml:space="preserve"> in the </w:t>
      </w:r>
      <w:r>
        <w:rPr>
          <w:rStyle w:val="EmphasisItalic"/>
        </w:rPr>
        <w:t>network</w:t>
      </w:r>
      <w:r>
        <w:rPr>
          <w:rFonts w:eastAsia="Microsoft YaHei"/>
        </w:rPr>
        <w:t xml:space="preserve"> directory in </w:t>
      </w:r>
      <w:r>
        <w:rPr>
          <w:rStyle w:val="EmphasisItalic"/>
          <w:rFonts w:eastAsia="Microsoft YaHei"/>
        </w:rPr>
        <w:t>src/network/server.rs</w:t>
      </w:r>
      <w:del w:id="317" w:author="AnneMarieW" w:date="2017-03-30T14:45:00Z">
        <w:r>
          <w:rPr>
            <w:rStyle w:val="EmphasisItalic"/>
            <w:rFonts w:eastAsia="Microsoft YaHei"/>
          </w:rPr>
          <w:delText>,</w:delText>
        </w:r>
      </w:del>
      <w:r>
        <w:rPr>
          <w:rFonts w:eastAsia="Microsoft YaHei"/>
        </w:rPr>
        <w:t xml:space="preserve"> instead of just being able to extract the </w:t>
      </w:r>
      <w:r>
        <w:rPr>
          <w:rStyle w:val="Literal"/>
          <w:rFonts w:eastAsia="Microsoft YaHei"/>
        </w:rPr>
        <w:t>network::server</w:t>
      </w:r>
      <w:r>
        <w:rPr>
          <w:rFonts w:eastAsia="Microsoft YaHei"/>
        </w:rPr>
        <w:t xml:space="preserve"> module into </w:t>
      </w:r>
      <w:r>
        <w:rPr>
          <w:rStyle w:val="EmphasisItalic"/>
          <w:rFonts w:eastAsia="Microsoft YaHei"/>
        </w:rPr>
        <w:t>src/server.rs</w:t>
      </w:r>
      <w:r>
        <w:rPr>
          <w:rFonts w:eastAsia="Microsoft YaHei"/>
        </w:rPr>
        <w:t xml:space="preserve">? The reason is that Rust wouldn’t be able to </w:t>
      </w:r>
      <w:del w:id="318" w:author="AnneMarieW" w:date="2017-03-30T14:45:00Z">
        <w:r>
          <w:rPr>
            <w:rFonts w:eastAsia="Microsoft YaHei"/>
          </w:rPr>
          <w:delText>tell</w:delText>
        </w:r>
      </w:del>
      <w:ins w:id="319" w:author="AnneMarieW" w:date="2017-03-30T14:45:00Z">
        <w:r>
          <w:rPr>
            <w:rFonts w:eastAsia="Microsoft YaHei"/>
          </w:rPr>
          <w:t>recognize</w:t>
        </w:r>
      </w:ins>
      <w:r>
        <w:rPr>
          <w:rFonts w:eastAsia="Microsoft YaHei"/>
        </w:rPr>
        <w:t xml:space="preserve"> that </w:t>
      </w:r>
      <w:r>
        <w:rPr>
          <w:rStyle w:val="Literal"/>
        </w:rPr>
        <w:t>server</w:t>
      </w:r>
      <w:r>
        <w:rPr>
          <w:rFonts w:eastAsia="Microsoft YaHei"/>
        </w:rPr>
        <w:t xml:space="preserve"> was supposed to be a submodule of </w:t>
      </w:r>
      <w:r>
        <w:rPr>
          <w:rStyle w:val="Literal"/>
        </w:rPr>
        <w:t>network</w:t>
      </w:r>
      <w:r>
        <w:rPr>
          <w:rFonts w:eastAsia="Microsoft YaHei"/>
        </w:rPr>
        <w:t xml:space="preserve"> if the </w:t>
      </w:r>
      <w:r>
        <w:rPr>
          <w:rStyle w:val="EmphasisItalic"/>
          <w:rFonts w:eastAsia="Microsoft YaHei"/>
        </w:rPr>
        <w:t>server.rs</w:t>
      </w:r>
      <w:r>
        <w:rPr>
          <w:rFonts w:eastAsia="Microsoft YaHei"/>
        </w:rPr>
        <w:t xml:space="preserve"> file was in the </w:t>
      </w:r>
      <w:r>
        <w:rPr>
          <w:rStyle w:val="EmphasisItalic"/>
          <w:rFonts w:eastAsia="Microsoft YaHei"/>
        </w:rPr>
        <w:t>src</w:t>
      </w:r>
      <w:r>
        <w:rPr>
          <w:rFonts w:eastAsia="Microsoft YaHei"/>
        </w:rPr>
        <w:t xml:space="preserve"> directory. To </w:t>
      </w:r>
      <w:del w:id="320" w:author="AnneMarieW" w:date="2017-03-30T14:47:00Z">
        <w:r>
          <w:rPr>
            <w:rFonts w:eastAsia="Microsoft YaHei"/>
          </w:rPr>
          <w:delText xml:space="preserve">make it clearer why </w:delText>
        </w:r>
      </w:del>
      <w:ins w:id="321" w:author="AnneMarieW" w:date="2017-03-30T14:47:00Z">
        <w:r>
          <w:rPr>
            <w:rFonts w:eastAsia="Microsoft YaHei"/>
          </w:rPr>
          <w:t xml:space="preserve">clarify </w:t>
        </w:r>
      </w:ins>
      <w:r>
        <w:rPr>
          <w:rFonts w:eastAsia="Microsoft YaHei"/>
        </w:rPr>
        <w:t>Rust</w:t>
      </w:r>
      <w:ins w:id="322" w:author="AnneMarieW" w:date="2017-03-30T14:47:00Z">
        <w:r>
          <w:rPr>
            <w:rFonts w:eastAsia="Microsoft YaHei"/>
          </w:rPr>
          <w:t>’s behavior here</w:t>
        </w:r>
      </w:ins>
      <w:del w:id="323" w:author="AnneMarieW" w:date="2017-03-30T14:47:00Z">
        <w:r>
          <w:rPr>
            <w:rFonts w:eastAsia="Microsoft YaHei"/>
          </w:rPr>
          <w:delText xml:space="preserve"> can’t tell</w:delText>
        </w:r>
      </w:del>
      <w:r>
        <w:rPr>
          <w:rFonts w:eastAsia="Microsoft YaHei"/>
        </w:rPr>
        <w:t xml:space="preserve">, let’s consider a different example with the following module hierarchy, where all the definitions are in </w:t>
      </w:r>
      <w:r>
        <w:rPr>
          <w:rStyle w:val="EmphasisItalic"/>
          <w:rFonts w:eastAsia="Microsoft YaHei"/>
        </w:rPr>
        <w:t>src/lib.rs</w:t>
      </w:r>
      <w:r>
        <w:rPr>
          <w:rFonts w:eastAsia="Microsoft YaHei"/>
        </w:rPr>
        <w:t>:</w:t>
      </w:r>
    </w:p>
    <w:p>
      <w:pPr>
        <w:pStyle w:val="CodeA"/>
        <w:rPr>
          <w:rStyle w:val="Literal"/>
          <w:highlight w:val="yellow"/>
        </w:rPr>
      </w:pPr>
      <w:r>
        <w:rPr>
          <w:rStyle w:val="Literal"/>
        </w:rPr>
        <w:t>communicator</w:t>
      </w:r>
    </w:p>
    <w:p>
      <w:pPr>
        <w:pStyle w:val="CodeB"/>
        <w:rPr>
          <w:rStyle w:val="Literal"/>
          <w:highlight w:val="yellow"/>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client</w:t>
      </w:r>
    </w:p>
    <w:p>
      <w:pPr>
        <w:pStyle w:val="CodeB"/>
        <w:rPr>
          <w:rStyle w:val="Literal"/>
          <w:highlight w:val="yellow"/>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network</w:t>
      </w:r>
    </w:p>
    <w:p>
      <w:pPr>
        <w:pStyle w:val="CodeC"/>
        <w:rPr>
          <w:rStyle w:val="Literal"/>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client</w:t>
      </w:r>
    </w:p>
    <w:p>
      <w:pPr>
        <w:pStyle w:val="Body"/>
        <w:rPr/>
      </w:pPr>
      <w:r>
        <w:rPr>
          <w:rFonts w:eastAsia="Microsoft YaHei"/>
        </w:rPr>
        <w:t>In this example, we have three modules again</w:t>
      </w:r>
      <w:del w:id="324" w:author="janelle" w:date="2017-05-16T13:15:00Z">
        <w:r>
          <w:rPr>
            <w:rFonts w:eastAsia="Microsoft YaHei"/>
          </w:rPr>
          <w:delText>,</w:delText>
        </w:r>
      </w:del>
      <w:ins w:id="325" w:author="janelle" w:date="2017-05-16T13:15:00Z">
        <w:r>
          <w:rPr>
            <w:rFonts w:eastAsia="Microsoft YaHei"/>
          </w:rPr>
          <w:t>:</w:t>
        </w:r>
      </w:ins>
      <w:r>
        <w:rPr>
          <w:rFonts w:eastAsia="Microsoft YaHei"/>
        </w:rPr>
        <w:t xml:space="preserve"> </w:t>
      </w:r>
      <w:r>
        <w:rPr>
          <w:rStyle w:val="Literal"/>
        </w:rPr>
        <w:t>client</w:t>
      </w:r>
      <w:r>
        <w:rPr>
          <w:rFonts w:eastAsia="Microsoft YaHei"/>
        </w:rPr>
        <w:t xml:space="preserve">, </w:t>
      </w:r>
      <w:r>
        <w:rPr>
          <w:rStyle w:val="Literal"/>
        </w:rPr>
        <w:t>network</w:t>
      </w:r>
      <w:r>
        <w:rPr>
          <w:rFonts w:eastAsia="Microsoft YaHei"/>
        </w:rPr>
        <w:t xml:space="preserve">, and </w:t>
      </w:r>
      <w:r>
        <w:rPr>
          <w:rStyle w:val="Literal"/>
        </w:rPr>
        <w:t>network::client</w:t>
      </w:r>
      <w:r>
        <w:rPr>
          <w:rFonts w:eastAsia="Microsoft YaHei"/>
        </w:rPr>
        <w:t xml:space="preserve">. </w:t>
      </w:r>
      <w:del w:id="326" w:author="AnneMarieW" w:date="2017-03-30T14:49:00Z">
        <w:r>
          <w:rPr>
            <w:rFonts w:eastAsia="Microsoft YaHei"/>
          </w:rPr>
          <w:delText>If we f</w:delText>
        </w:r>
      </w:del>
      <w:ins w:id="327" w:author="AnneMarieW" w:date="2017-03-30T14:49:00Z">
        <w:r>
          <w:rPr>
            <w:rFonts w:eastAsia="Microsoft YaHei"/>
          </w:rPr>
          <w:t>F</w:t>
        </w:r>
      </w:ins>
      <w:r>
        <w:rPr>
          <w:rFonts w:eastAsia="Microsoft YaHei"/>
        </w:rPr>
        <w:t>ollow</w:t>
      </w:r>
      <w:ins w:id="328" w:author="AnneMarieW" w:date="2017-03-30T14:49:00Z">
        <w:r>
          <w:rPr>
            <w:rFonts w:eastAsia="Microsoft YaHei"/>
          </w:rPr>
          <w:t>ing</w:t>
        </w:r>
      </w:ins>
      <w:r>
        <w:rPr>
          <w:rFonts w:eastAsia="Microsoft YaHei"/>
        </w:rPr>
        <w:t xml:space="preserve"> the same steps we</w:t>
      </w:r>
      <w:del w:id="329" w:author="AnneMarieW" w:date="2017-03-30T14:48:00Z">
        <w:r>
          <w:rPr>
            <w:rFonts w:eastAsia="Microsoft YaHei"/>
          </w:rPr>
          <w:delText xml:space="preserve"> originally</w:delText>
        </w:r>
      </w:del>
      <w:r>
        <w:rPr>
          <w:rFonts w:eastAsia="Microsoft YaHei"/>
        </w:rPr>
        <w:t xml:space="preserve"> did </w:t>
      </w:r>
      <w:del w:id="330" w:author="AnneMarieW" w:date="2017-03-30T14:48:00Z">
        <w:r>
          <w:rPr>
            <w:rFonts w:eastAsia="Microsoft YaHei"/>
          </w:rPr>
          <w:delText>above</w:delText>
        </w:r>
      </w:del>
      <w:ins w:id="331" w:author="AnneMarieW" w:date="2017-03-30T14:48:00Z">
        <w:r>
          <w:rPr>
            <w:rFonts w:eastAsia="Microsoft YaHei"/>
          </w:rPr>
          <w:t>earlier</w:t>
        </w:r>
      </w:ins>
      <w:r>
        <w:rPr>
          <w:rFonts w:eastAsia="Microsoft YaHei"/>
        </w:rPr>
        <w:t xml:space="preserve"> for extracting modules into files, </w:t>
      </w:r>
      <w:del w:id="332" w:author="janelle" w:date="2017-05-16T13:13:00Z">
        <w:r>
          <w:rPr>
            <w:rFonts w:eastAsia="Microsoft YaHei"/>
          </w:rPr>
          <w:delText xml:space="preserve">for the </w:delText>
        </w:r>
      </w:del>
      <w:del w:id="333" w:author="janelle" w:date="2017-05-16T13:13:00Z">
        <w:r>
          <w:rPr>
            <w:rStyle w:val="Literal"/>
            <w:rFonts w:eastAsia="Microsoft YaHei"/>
          </w:rPr>
          <w:delText>client</w:delText>
        </w:r>
      </w:del>
      <w:del w:id="334" w:author="janelle" w:date="2017-05-16T13:13:00Z">
        <w:r>
          <w:rPr>
            <w:rFonts w:eastAsia="Microsoft YaHei"/>
          </w:rPr>
          <w:delText xml:space="preserve"> module </w:delText>
        </w:r>
      </w:del>
      <w:r>
        <w:rPr>
          <w:rFonts w:eastAsia="Microsoft YaHei"/>
        </w:rPr>
        <w:t xml:space="preserve">we would create </w:t>
      </w:r>
      <w:commentRangeStart w:id="18"/>
      <w:r>
        <w:rPr>
          <w:rStyle w:val="EmphasisItalic"/>
          <w:rFonts w:eastAsia="Microsoft YaHei"/>
        </w:rPr>
        <w:t>src/client.rs</w:t>
      </w:r>
      <w:ins w:id="335" w:author="janelle" w:date="2017-05-16T13:13:00Z">
        <w:r>
          <w:rPr>
            <w:rFonts w:eastAsia="Microsoft YaHei"/>
          </w:rPr>
          <w:t xml:space="preserve"> for the </w:t>
        </w:r>
      </w:ins>
      <w:ins w:id="336" w:author="janelle" w:date="2017-05-16T13:13:00Z">
        <w:r>
          <w:rPr>
            <w:rStyle w:val="Literal"/>
          </w:rPr>
          <w:t>client</w:t>
        </w:r>
      </w:ins>
      <w:ins w:id="337" w:author="janelle" w:date="2017-05-16T13:13:00Z">
        <w:r>
          <w:rPr>
            <w:rFonts w:eastAsia="Microsoft YaHei"/>
          </w:rPr>
          <w:t xml:space="preserve"> module</w:t>
        </w:r>
      </w:ins>
      <w:r>
        <w:rPr>
          <w:rFonts w:eastAsia="Microsoft YaHei"/>
        </w:rPr>
      </w:r>
      <w:commentRangeEnd w:id="18"/>
      <w:r>
        <w:commentReference w:id="18"/>
      </w:r>
      <w:r>
        <w:rPr>
          <w:rFonts w:eastAsia="Microsoft YaHei"/>
        </w:rPr>
        <w:commentReference w:id="19"/>
      </w:r>
      <w:r>
        <w:rPr>
          <w:rFonts w:eastAsia="Microsoft YaHei"/>
        </w:rPr>
        <w:t xml:space="preserve">. For the </w:t>
      </w:r>
      <w:r>
        <w:rPr>
          <w:rStyle w:val="Literal"/>
        </w:rPr>
        <w:t>network</w:t>
      </w:r>
      <w:r>
        <w:rPr>
          <w:rFonts w:eastAsia="Microsoft YaHei"/>
        </w:rPr>
        <w:t xml:space="preserve"> module</w:t>
      </w:r>
      <w:del w:id="338" w:author="AnneMarieW" w:date="2017-03-30T14:49:00Z">
        <w:r>
          <w:rPr>
            <w:rFonts w:eastAsia="Microsoft YaHei"/>
          </w:rPr>
          <w:delText>,</w:delText>
        </w:r>
      </w:del>
      <w:ins w:id="339" w:author="Carol Nichols" w:date="2017-06-01T15:11:00Z">
        <w:r>
          <w:rPr>
            <w:rFonts w:eastAsia="Microsoft YaHei"/>
          </w:rPr>
          <w:t>,</w:t>
        </w:r>
      </w:ins>
      <w:r>
        <w:rPr>
          <w:rFonts w:eastAsia="Microsoft YaHei"/>
        </w:rPr>
        <w:t xml:space="preserve"> we would create </w:t>
      </w:r>
      <w:r>
        <w:rPr>
          <w:rStyle w:val="EmphasisItalic"/>
          <w:rFonts w:eastAsia="Microsoft YaHei"/>
        </w:rPr>
        <w:t>src/network.rs</w:t>
      </w:r>
      <w:r>
        <w:rPr>
          <w:rFonts w:eastAsia="Microsoft YaHei"/>
        </w:rPr>
        <w:t xml:space="preserve">. </w:t>
      </w:r>
      <w:del w:id="340" w:author="AnneMarieW" w:date="2017-03-30T14:49:00Z">
        <w:r>
          <w:rPr>
            <w:rFonts w:eastAsia="Microsoft YaHei"/>
          </w:rPr>
          <w:delText>Then</w:delText>
        </w:r>
      </w:del>
      <w:ins w:id="341" w:author="AnneMarieW" w:date="2017-03-30T14:49:00Z">
        <w:r>
          <w:rPr>
            <w:rFonts w:eastAsia="Microsoft YaHei"/>
          </w:rPr>
          <w:t>But</w:t>
        </w:r>
      </w:ins>
      <w:r>
        <w:rPr>
          <w:rFonts w:eastAsia="Microsoft YaHei"/>
        </w:rPr>
        <w:t xml:space="preserve"> we wouldn’t be able to extract the </w:t>
      </w:r>
      <w:r>
        <w:rPr>
          <w:rStyle w:val="Literal"/>
        </w:rPr>
        <w:t>network::client</w:t>
      </w:r>
      <w:r>
        <w:rPr>
          <w:rFonts w:eastAsia="Microsoft YaHei"/>
        </w:rPr>
        <w:t xml:space="preserve"> module into a </w:t>
      </w:r>
      <w:r>
        <w:rPr>
          <w:rStyle w:val="EmphasisItalic"/>
          <w:rFonts w:eastAsia="Microsoft YaHei"/>
        </w:rPr>
        <w:t>src/client.rs</w:t>
      </w:r>
      <w:r>
        <w:rPr>
          <w:rFonts w:eastAsia="Microsoft YaHei"/>
        </w:rPr>
        <w:t xml:space="preserve"> file</w:t>
      </w:r>
      <w:del w:id="342" w:author="AnneMarieW" w:date="2017-03-30T14:48:00Z">
        <w:r>
          <w:rPr>
            <w:rFonts w:eastAsia="Microsoft YaHei"/>
          </w:rPr>
          <w:delText>,</w:delText>
        </w:r>
      </w:del>
      <w:r>
        <w:rPr>
          <w:rFonts w:eastAsia="Microsoft YaHei"/>
        </w:rPr>
        <w:t xml:space="preserve"> because that already exists for the top-level </w:t>
      </w:r>
      <w:r>
        <w:rPr>
          <w:rStyle w:val="Literal"/>
        </w:rPr>
        <w:t>client</w:t>
      </w:r>
      <w:r>
        <w:rPr/>
        <w:t xml:space="preserve"> </w:t>
      </w:r>
      <w:r>
        <w:rPr>
          <w:rFonts w:eastAsia="Microsoft YaHei"/>
        </w:rPr>
        <w:t>module!</w:t>
      </w:r>
      <w:commentRangeStart w:id="20"/>
      <w:r>
        <w:rPr>
          <w:rFonts w:eastAsia="Microsoft YaHei"/>
        </w:rPr>
        <w:t xml:space="preserve"> If we </w:t>
      </w:r>
      <w:ins w:id="343" w:author="Carol Nichols" w:date="2017-06-01T15:13:00Z">
        <w:r>
          <w:rPr>
            <w:rFonts w:eastAsia="Microsoft YaHei"/>
          </w:rPr>
          <w:t xml:space="preserve">could </w:t>
        </w:r>
      </w:ins>
      <w:r>
        <w:rPr>
          <w:rFonts w:eastAsia="Microsoft YaHei"/>
        </w:rPr>
        <w:t xml:space="preserve">put the code </w:t>
      </w:r>
      <w:del w:id="344" w:author="Carol Nichols" w:date="2017-06-01T15:13:00Z">
        <w:r>
          <w:rPr>
            <w:rFonts w:eastAsia="Microsoft YaHei"/>
          </w:rPr>
          <w:delText>in</w:delText>
        </w:r>
      </w:del>
      <w:ins w:id="345" w:author="Carol Nichols" w:date="2017-06-01T15:13:00Z">
        <w:r>
          <w:rPr>
            <w:rFonts w:eastAsia="Microsoft YaHei"/>
          </w:rPr>
          <w:t>for</w:t>
        </w:r>
      </w:ins>
      <w:r>
        <w:rPr>
          <w:rFonts w:eastAsia="Microsoft YaHei"/>
        </w:rPr>
        <w:t xml:space="preserve"> </w:t>
      </w:r>
      <w:r>
        <w:rPr>
          <w:rStyle w:val="EmphasisItalic"/>
          <w:rFonts w:eastAsia="Microsoft YaHei"/>
          <w:rPrChange w:id="0" w:author="Carol Nichols" w:date="2017-06-01T15:13:00Z"/>
        </w:rPr>
        <w:t>both</w:t>
      </w:r>
      <w:r>
        <w:rPr>
          <w:rFonts w:eastAsia="Microsoft YaHei"/>
        </w:rPr>
        <w:t xml:space="preserve"> the </w:t>
      </w:r>
      <w:r>
        <w:rPr>
          <w:rStyle w:val="Literal"/>
        </w:rPr>
        <w:t>client</w:t>
      </w:r>
      <w:r>
        <w:rPr>
          <w:rFonts w:eastAsia="Microsoft YaHei"/>
        </w:rPr>
        <w:t xml:space="preserve"> and </w:t>
      </w:r>
      <w:r>
        <w:rPr>
          <w:rStyle w:val="Literal"/>
        </w:rPr>
        <w:t>network::client</w:t>
      </w:r>
      <w:r>
        <w:rPr>
          <w:rFonts w:eastAsia="Microsoft YaHei"/>
        </w:rPr>
        <w:t xml:space="preserve"> modules in the </w:t>
      </w:r>
      <w:r>
        <w:rPr>
          <w:rStyle w:val="EmphasisItalic"/>
          <w:rFonts w:eastAsia="Microsoft YaHei"/>
        </w:rPr>
        <w:t>src/client.rs</w:t>
      </w:r>
      <w:r>
        <w:rPr>
          <w:rFonts w:eastAsia="Microsoft YaHei"/>
        </w:rPr>
        <w:t xml:space="preserve"> file</w:t>
      </w:r>
      <w:r>
        <w:rPr>
          <w:rFonts w:eastAsia="Microsoft YaHei"/>
        </w:rPr>
      </w:r>
      <w:commentRangeEnd w:id="20"/>
      <w:r>
        <w:commentReference w:id="20"/>
      </w:r>
      <w:r>
        <w:rPr>
          <w:rFonts w:eastAsia="Microsoft YaHei"/>
        </w:rPr>
        <w:commentReference w:id="21"/>
      </w:r>
      <w:r>
        <w:rPr>
          <w:rFonts w:eastAsia="Microsoft YaHei"/>
        </w:rPr>
        <w:t>, Rust would</w:t>
      </w:r>
      <w:del w:id="347" w:author="AnneMarieW" w:date="2017-03-30T14:48:00Z">
        <w:r>
          <w:rPr>
            <w:rFonts w:eastAsia="Microsoft YaHei"/>
          </w:rPr>
          <w:delText xml:space="preserve"> </w:delText>
        </w:r>
      </w:del>
      <w:r>
        <w:rPr>
          <w:rFonts w:eastAsia="Microsoft YaHei"/>
        </w:rPr>
        <w:t>n</w:t>
      </w:r>
      <w:del w:id="348" w:author="AnneMarieW" w:date="2017-03-30T14:48:00Z">
        <w:r>
          <w:rPr>
            <w:rFonts w:eastAsia="Microsoft YaHei"/>
          </w:rPr>
          <w:delText>o</w:delText>
        </w:r>
      </w:del>
      <w:ins w:id="349" w:author="AnneMarieW" w:date="2017-03-30T14:48:00Z">
        <w:r>
          <w:rPr>
            <w:rFonts w:eastAsia="Microsoft YaHei"/>
          </w:rPr>
          <w:t>’</w:t>
        </w:r>
      </w:ins>
      <w:r>
        <w:rPr>
          <w:rFonts w:eastAsia="Microsoft YaHei"/>
        </w:rPr>
        <w:t xml:space="preserve">t have any way to know whether the code was for </w:t>
      </w:r>
      <w:r>
        <w:rPr>
          <w:rStyle w:val="Literal"/>
        </w:rPr>
        <w:t>client</w:t>
      </w:r>
      <w:r>
        <w:rPr>
          <w:rFonts w:eastAsia="Microsoft YaHei"/>
        </w:rPr>
        <w:t xml:space="preserve"> or for </w:t>
      </w:r>
      <w:r>
        <w:rPr>
          <w:rStyle w:val="Literal"/>
        </w:rPr>
        <w:t>network::client</w:t>
      </w:r>
      <w:r>
        <w:rPr>
          <w:rFonts w:eastAsia="Microsoft YaHei"/>
        </w:rPr>
        <w:t>.</w:t>
      </w:r>
    </w:p>
    <w:p>
      <w:pPr>
        <w:pStyle w:val="Body"/>
        <w:rPr>
          <w:rFonts w:eastAsia="Microsoft YaHei"/>
        </w:rPr>
      </w:pPr>
      <w:r>
        <w:rPr>
          <w:rFonts w:eastAsia="Microsoft YaHei"/>
        </w:rPr>
        <w:t xml:space="preserve">Therefore, </w:t>
      </w:r>
      <w:del w:id="350" w:author="AnneMarieW" w:date="2017-03-30T14:52:00Z">
        <w:r>
          <w:rPr>
            <w:rFonts w:eastAsia="Microsoft YaHei"/>
          </w:rPr>
          <w:delText xml:space="preserve">once we wanted </w:delText>
        </w:r>
      </w:del>
      <w:ins w:id="351" w:author="janelle" w:date="2017-05-16T13:19:00Z">
        <w:r>
          <w:rPr>
            <w:rFonts w:eastAsia="Microsoft YaHei"/>
          </w:rPr>
          <w:t xml:space="preserve">in order </w:t>
        </w:r>
      </w:ins>
      <w:r>
        <w:rPr>
          <w:rFonts w:eastAsia="Microsoft YaHei"/>
        </w:rPr>
        <w:t xml:space="preserve">to extract a file for the </w:t>
      </w:r>
      <w:r>
        <w:rPr>
          <w:rStyle w:val="Literal"/>
        </w:rPr>
        <w:t>network::client</w:t>
      </w:r>
      <w:r>
        <w:rPr>
          <w:rFonts w:eastAsia="Microsoft YaHei"/>
        </w:rPr>
        <w:t xml:space="preserve"> submodule of the </w:t>
      </w:r>
      <w:r>
        <w:rPr>
          <w:rStyle w:val="Literal"/>
        </w:rPr>
        <w:t>network</w:t>
      </w:r>
      <w:r>
        <w:rPr>
          <w:rFonts w:eastAsia="Microsoft YaHei"/>
        </w:rPr>
        <w:t xml:space="preserve"> module, we needed to create a directory for the </w:t>
      </w:r>
      <w:r>
        <w:rPr>
          <w:rStyle w:val="Literal"/>
        </w:rPr>
        <w:t>network</w:t>
      </w:r>
      <w:r>
        <w:rPr/>
        <w:t xml:space="preserve"> </w:t>
      </w:r>
      <w:r>
        <w:rPr>
          <w:rFonts w:eastAsia="Microsoft YaHei"/>
        </w:rPr>
        <w:t xml:space="preserve">module instead of a </w:t>
      </w:r>
      <w:r>
        <w:rPr>
          <w:rStyle w:val="EmphasisItalic"/>
          <w:rFonts w:eastAsia="Microsoft YaHei"/>
        </w:rPr>
        <w:t>src/network.rs</w:t>
      </w:r>
      <w:r>
        <w:rPr>
          <w:rFonts w:eastAsia="Microsoft YaHei"/>
        </w:rPr>
        <w:t xml:space="preserve"> file. The code that is in the </w:t>
      </w:r>
      <w:r>
        <w:rPr>
          <w:rStyle w:val="Literal"/>
        </w:rPr>
        <w:t>network</w:t>
      </w:r>
      <w:r>
        <w:rPr/>
        <w:t xml:space="preserve"> </w:t>
      </w:r>
      <w:r>
        <w:rPr>
          <w:rFonts w:eastAsia="Microsoft YaHei"/>
        </w:rPr>
        <w:t xml:space="preserve">module then goes into the </w:t>
      </w:r>
      <w:r>
        <w:rPr>
          <w:rStyle w:val="EmphasisItalic"/>
          <w:rFonts w:eastAsia="Microsoft YaHei"/>
        </w:rPr>
        <w:t>src/network/mod.rs</w:t>
      </w:r>
      <w:r>
        <w:rPr>
          <w:rFonts w:eastAsia="Microsoft YaHei"/>
        </w:rPr>
        <w:t xml:space="preserve"> file, and the submodule </w:t>
      </w:r>
      <w:r>
        <w:rPr>
          <w:rStyle w:val="Literal"/>
        </w:rPr>
        <w:t>network::client</w:t>
      </w:r>
      <w:r>
        <w:rPr>
          <w:rFonts w:eastAsia="Microsoft YaHei"/>
        </w:rPr>
        <w:t xml:space="preserve"> can have its own </w:t>
      </w:r>
      <w:r>
        <w:rPr>
          <w:rStyle w:val="EmphasisItalic"/>
          <w:rFonts w:eastAsia="Microsoft YaHei"/>
        </w:rPr>
        <w:t>src/network/client.rs</w:t>
      </w:r>
      <w:r>
        <w:rPr>
          <w:rFonts w:eastAsia="Microsoft YaHei"/>
        </w:rPr>
        <w:t xml:space="preserve"> file. Now the top-level </w:t>
      </w:r>
      <w:r>
        <w:rPr>
          <w:rStyle w:val="EmphasisItalic"/>
          <w:rFonts w:eastAsia="Microsoft YaHei"/>
        </w:rPr>
        <w:t>src/client.rs</w:t>
      </w:r>
      <w:r>
        <w:rPr>
          <w:rFonts w:eastAsia="Microsoft YaHei"/>
        </w:rPr>
        <w:t xml:space="preserve"> is unambiguously the code that belongs to the </w:t>
      </w:r>
      <w:r>
        <w:rPr>
          <w:rStyle w:val="Literal"/>
        </w:rPr>
        <w:t>client</w:t>
      </w:r>
      <w:r>
        <w:rPr>
          <w:rFonts w:eastAsia="Microsoft YaHei"/>
        </w:rPr>
        <w:t xml:space="preserve"> module.</w:t>
      </w:r>
    </w:p>
    <w:p>
      <w:pPr>
        <w:pStyle w:val="HeadB"/>
        <w:rPr>
          <w:sz w:val="27"/>
          <w:szCs w:val="27"/>
        </w:rPr>
      </w:pPr>
      <w:bookmarkStart w:id="11" w:name="_Toc478551198"/>
      <w:bookmarkStart w:id="12" w:name="rules-of-module-file-systems"/>
      <w:bookmarkStart w:id="13" w:name="__RefHeading___Toc8719_1631704520"/>
      <w:bookmarkEnd w:id="12"/>
      <w:bookmarkEnd w:id="13"/>
      <w:r>
        <w:rPr/>
        <w:t>Rules of Module File</w:t>
      </w:r>
      <w:del w:id="352" w:author="AnneMarieW" w:date="2017-03-31T14:03:00Z">
        <w:r>
          <w:rPr/>
          <w:delText xml:space="preserve"> S</w:delText>
        </w:r>
      </w:del>
      <w:ins w:id="353" w:author="AnneMarieW" w:date="2017-03-31T14:03:00Z">
        <w:r>
          <w:rPr/>
          <w:t>s</w:t>
        </w:r>
      </w:ins>
      <w:bookmarkEnd w:id="11"/>
      <w:r>
        <w:rPr/>
        <w:t>ystems</w:t>
      </w:r>
    </w:p>
    <w:p>
      <w:pPr>
        <w:pStyle w:val="BodyFirst"/>
        <w:rPr>
          <w:rFonts w:eastAsia="Microsoft YaHei"/>
        </w:rPr>
      </w:pPr>
      <w:del w:id="354" w:author="AnneMarieW" w:date="2017-03-30T14:53:00Z">
        <w:r>
          <w:rPr>
            <w:rFonts w:eastAsia="Microsoft YaHei"/>
          </w:rPr>
          <w:delText>In</w:delText>
        </w:r>
      </w:del>
      <w:ins w:id="355" w:author="AnneMarieW" w:date="2017-03-30T14:53:00Z">
        <w:r>
          <w:rPr>
            <w:rFonts w:eastAsia="Microsoft YaHei"/>
          </w:rPr>
          <w:t>Let’s</w:t>
        </w:r>
      </w:ins>
      <w:r>
        <w:rPr>
          <w:rFonts w:eastAsia="Microsoft YaHei"/>
        </w:rPr>
        <w:t xml:space="preserve"> summar</w:t>
      </w:r>
      <w:del w:id="356" w:author="AnneMarieW" w:date="2017-03-30T14:53:00Z">
        <w:r>
          <w:rPr>
            <w:rFonts w:eastAsia="Microsoft YaHei"/>
          </w:rPr>
          <w:delText>y</w:delText>
        </w:r>
      </w:del>
      <w:ins w:id="357" w:author="AnneMarieW" w:date="2017-03-30T14:53:00Z">
        <w:r>
          <w:rPr>
            <w:rFonts w:eastAsia="Microsoft YaHei"/>
          </w:rPr>
          <w:t>ize</w:t>
        </w:r>
      </w:ins>
      <w:del w:id="358" w:author="AnneMarieW" w:date="2017-03-30T14:53:00Z">
        <w:r>
          <w:rPr>
            <w:rFonts w:eastAsia="Microsoft YaHei"/>
          </w:rPr>
          <w:delText>, these are</w:delText>
        </w:r>
      </w:del>
      <w:r>
        <w:rPr>
          <w:rFonts w:eastAsia="Microsoft YaHei"/>
        </w:rPr>
        <w:t xml:space="preserve"> the rules of modules with regard</w:t>
      </w:r>
      <w:del w:id="359" w:author="AnneMarieW" w:date="2017-03-30T14:53:00Z">
        <w:r>
          <w:rPr>
            <w:rFonts w:eastAsia="Microsoft YaHei"/>
          </w:rPr>
          <w:delText>s</w:delText>
        </w:r>
      </w:del>
      <w:r>
        <w:rPr>
          <w:rFonts w:eastAsia="Microsoft YaHei"/>
        </w:rPr>
        <w:t xml:space="preserve"> to files:</w:t>
      </w:r>
    </w:p>
    <w:p>
      <w:pPr>
        <w:pStyle w:val="BulletA"/>
        <w:rPr>
          <w:rFonts w:eastAsia="Microsoft YaHei"/>
        </w:rPr>
      </w:pPr>
      <w:r>
        <w:rPr>
          <w:rFonts w:eastAsia="Microsoft YaHei"/>
        </w:rPr>
        <w:t xml:space="preserve">If a module named </w:t>
      </w:r>
      <w:r>
        <w:rPr>
          <w:rStyle w:val="Literal"/>
        </w:rPr>
        <w:t>foo</w:t>
      </w:r>
      <w:r>
        <w:rPr>
          <w:rFonts w:eastAsia="Microsoft YaHei"/>
        </w:rPr>
        <w:t xml:space="preserve"> has no submodules, you should put the declarations for </w:t>
      </w:r>
      <w:r>
        <w:rPr>
          <w:rStyle w:val="Literal"/>
        </w:rPr>
        <w:t>foo</w:t>
      </w:r>
      <w:r>
        <w:rPr>
          <w:rFonts w:eastAsia="Microsoft YaHei"/>
        </w:rPr>
        <w:t xml:space="preserve"> in a file named </w:t>
      </w:r>
      <w:r>
        <w:rPr>
          <w:rStyle w:val="EmphasisItalic"/>
        </w:rPr>
        <w:t>foo.rs</w:t>
      </w:r>
      <w:r>
        <w:rPr>
          <w:rFonts w:eastAsia="Microsoft YaHei"/>
        </w:rPr>
        <w:t>.</w:t>
      </w:r>
    </w:p>
    <w:p>
      <w:pPr>
        <w:pStyle w:val="BulletC"/>
        <w:rPr>
          <w:rFonts w:eastAsia="Microsoft YaHei"/>
        </w:rPr>
      </w:pPr>
      <w:r>
        <w:rPr>
          <w:rFonts w:eastAsia="Microsoft YaHei"/>
        </w:rPr>
        <w:t xml:space="preserve">If a module named </w:t>
      </w:r>
      <w:r>
        <w:rPr>
          <w:rStyle w:val="Literal"/>
        </w:rPr>
        <w:t>foo</w:t>
      </w:r>
      <w:r>
        <w:rPr>
          <w:rFonts w:eastAsia="Microsoft YaHei"/>
        </w:rPr>
        <w:t xml:space="preserve"> does have submodules, you should put the declarations for </w:t>
      </w:r>
      <w:r>
        <w:rPr>
          <w:rStyle w:val="Literal"/>
        </w:rPr>
        <w:t>foo</w:t>
      </w:r>
      <w:r>
        <w:rPr>
          <w:rFonts w:eastAsia="Microsoft YaHei"/>
        </w:rPr>
        <w:t xml:space="preserve"> in a file named </w:t>
      </w:r>
      <w:r>
        <w:rPr>
          <w:rStyle w:val="EmphasisItalic"/>
        </w:rPr>
        <w:t>foo/mod.rs</w:t>
      </w:r>
      <w:r>
        <w:rPr>
          <w:rFonts w:eastAsia="Microsoft YaHei"/>
        </w:rPr>
        <w:t>.</w:t>
      </w:r>
    </w:p>
    <w:p>
      <w:pPr>
        <w:pStyle w:val="Body"/>
        <w:rPr/>
      </w:pPr>
      <w:r>
        <w:rPr>
          <w:rFonts w:eastAsia="Microsoft YaHei"/>
        </w:rPr>
        <w:t>These rules apply recursively, so</w:t>
      </w:r>
      <w:del w:id="360" w:author="AnneMarieW" w:date="2017-03-30T14:54:00Z">
        <w:r>
          <w:rPr>
            <w:rFonts w:eastAsia="Microsoft YaHei"/>
          </w:rPr>
          <w:delText xml:space="preserve"> that</w:delText>
        </w:r>
      </w:del>
      <w:r>
        <w:rPr>
          <w:rFonts w:eastAsia="Microsoft YaHei"/>
        </w:rPr>
        <w:t xml:space="preserve"> if a module named </w:t>
      </w:r>
      <w:r>
        <w:rPr>
          <w:rStyle w:val="Literal"/>
        </w:rPr>
        <w:t>foo</w:t>
      </w:r>
      <w:r>
        <w:rPr>
          <w:rFonts w:eastAsia="Microsoft YaHei"/>
        </w:rPr>
        <w:t xml:space="preserve"> has a submodule named </w:t>
      </w:r>
      <w:r>
        <w:rPr>
          <w:rStyle w:val="Literal"/>
        </w:rPr>
        <w:t>bar</w:t>
      </w:r>
      <w:r>
        <w:rPr>
          <w:rFonts w:eastAsia="Microsoft YaHei"/>
        </w:rPr>
        <w:t xml:space="preserve"> and </w:t>
      </w:r>
      <w:r>
        <w:rPr>
          <w:rStyle w:val="Literal"/>
        </w:rPr>
        <w:t>bar</w:t>
      </w:r>
      <w:r>
        <w:rPr>
          <w:rFonts w:eastAsia="Microsoft YaHei"/>
        </w:rPr>
        <w:t xml:space="preserve"> does not have submodules, you should have the following files in your </w:t>
      </w:r>
      <w:r>
        <w:rPr>
          <w:rStyle w:val="EmphasisItalic"/>
        </w:rPr>
        <w:t>src</w:t>
      </w:r>
      <w:r>
        <w:rPr>
          <w:rFonts w:eastAsia="Microsoft YaHei"/>
        </w:rPr>
        <w:t xml:space="preserve"> directory:</w:t>
      </w:r>
    </w:p>
    <w:p>
      <w:pPr>
        <w:pStyle w:val="CodeA"/>
        <w:rPr>
          <w:rStyle w:val="Literal"/>
          <w:highlight w:val="yellow"/>
        </w:rPr>
      </w:pPr>
      <w:r>
        <w:rPr>
          <w:rStyle w:val="Literal"/>
          <w:rFonts w:cs="Courier New" w:ascii="Courier New" w:hAnsi="Courier New"/>
          <w:highlight w:val="yellow"/>
        </w:rPr>
        <w:t>├──</w:t>
      </w:r>
      <w:r>
        <w:rPr>
          <w:rStyle w:val="Literal"/>
          <w:highlight w:val="yellow"/>
        </w:rPr>
        <w:t xml:space="preserve"> </w:t>
      </w:r>
      <w:r>
        <w:rPr>
          <w:rStyle w:val="Literal"/>
          <w:highlight w:val="yellow"/>
        </w:rPr>
        <w:t>foo</w:t>
      </w:r>
    </w:p>
    <w:p>
      <w:pPr>
        <w:pStyle w:val="CodeB"/>
        <w:rPr>
          <w:rStyle w:val="Literal"/>
          <w:highlight w:val="yellow"/>
        </w:rPr>
      </w:pPr>
      <w:r>
        <w:rPr>
          <w:rStyle w:val="Literal"/>
          <w:rFonts w:cs="Courier New" w:ascii="Courier New" w:hAnsi="Courier New"/>
          <w:highlight w:val="yellow"/>
        </w:rPr>
        <w:t>│</w:t>
      </w: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bar.rs (contains the declarations in `foo::bar`)</w:t>
      </w:r>
    </w:p>
    <w:p>
      <w:pPr>
        <w:pStyle w:val="CodeC"/>
        <w:rPr>
          <w:rStyle w:val="Literal"/>
        </w:rPr>
      </w:pPr>
      <w:r>
        <w:rPr>
          <w:rStyle w:val="Literal"/>
          <w:rFonts w:cs="Courier New" w:ascii="Courier New" w:hAnsi="Courier New"/>
          <w:highlight w:val="yellow"/>
        </w:rPr>
        <w:t>│</w:t>
      </w: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mod.rs (contains the declarations in `foo`, including `mod bar`)</w:t>
      </w:r>
    </w:p>
    <w:p>
      <w:pPr>
        <w:pStyle w:val="Body"/>
        <w:rPr>
          <w:rFonts w:eastAsia="Microsoft YaHei"/>
        </w:rPr>
      </w:pPr>
      <w:r>
        <w:rPr>
          <w:rFonts w:eastAsia="Microsoft YaHei"/>
        </w:rPr>
        <w:t>The modules</w:t>
      </w:r>
      <w:del w:id="361" w:author="AnneMarieW" w:date="2017-03-30T14:54:00Z">
        <w:r>
          <w:rPr>
            <w:rFonts w:eastAsia="Microsoft YaHei"/>
          </w:rPr>
          <w:delText xml:space="preserve"> themselves</w:delText>
        </w:r>
      </w:del>
      <w:r>
        <w:rPr>
          <w:rFonts w:eastAsia="Microsoft YaHei"/>
        </w:rPr>
        <w:t xml:space="preserve"> should be declared in their parent module’s file using the </w:t>
      </w:r>
      <w:r>
        <w:rPr>
          <w:rStyle w:val="Literal"/>
        </w:rPr>
        <w:t>mod</w:t>
      </w:r>
      <w:r>
        <w:rPr>
          <w:rFonts w:eastAsia="Microsoft YaHei"/>
        </w:rPr>
        <w:t xml:space="preserve"> keyword.</w:t>
      </w:r>
    </w:p>
    <w:p>
      <w:pPr>
        <w:pStyle w:val="Body"/>
        <w:rPr>
          <w:rFonts w:eastAsia="Microsoft YaHei"/>
        </w:rPr>
      </w:pPr>
      <w:r>
        <w:rPr>
          <w:rFonts w:eastAsia="Microsoft YaHei"/>
        </w:rPr>
        <w:t xml:space="preserve">Next, we’ll talk about the </w:t>
      </w:r>
      <w:r>
        <w:rPr>
          <w:rStyle w:val="Literal"/>
        </w:rPr>
        <w:t>pub</w:t>
      </w:r>
      <w:r>
        <w:rPr>
          <w:rFonts w:eastAsia="Microsoft YaHei"/>
        </w:rPr>
        <w:t xml:space="preserve"> keyword</w:t>
      </w:r>
      <w:del w:id="362" w:author="AnneMarieW" w:date="2017-03-30T14:54:00Z">
        <w:r>
          <w:rPr>
            <w:rFonts w:eastAsia="Microsoft YaHei"/>
          </w:rPr>
          <w:delText>,</w:delText>
        </w:r>
      </w:del>
      <w:r>
        <w:rPr>
          <w:rFonts w:eastAsia="Microsoft YaHei"/>
        </w:rPr>
        <w:t xml:space="preserve"> and get rid of those warnings!</w:t>
      </w:r>
    </w:p>
    <w:p>
      <w:pPr>
        <w:pStyle w:val="HeadA"/>
        <w:rPr>
          <w:sz w:val="36"/>
          <w:szCs w:val="36"/>
        </w:rPr>
      </w:pPr>
      <w:bookmarkStart w:id="14" w:name="controlling-visibility-with-`pub`"/>
      <w:bookmarkStart w:id="15" w:name="_Toc478551199"/>
      <w:bookmarkStart w:id="16" w:name="__RefHeading___Toc8721_1631704520"/>
      <w:bookmarkEnd w:id="14"/>
      <w:bookmarkEnd w:id="15"/>
      <w:bookmarkEnd w:id="16"/>
      <w:r>
        <w:rPr/>
        <w:t xml:space="preserve">Controlling Visibility with </w:t>
      </w:r>
      <w:r>
        <w:rPr>
          <w:rStyle w:val="Literal"/>
          <w:rPrChange w:id="0" w:author="Carol Nichols" w:date="2017-06-01T15:16:00Z"/>
        </w:rPr>
        <w:t>pub</w:t>
      </w:r>
    </w:p>
    <w:p>
      <w:pPr>
        <w:pStyle w:val="BodyFirst"/>
        <w:rPr>
          <w:rFonts w:eastAsia="Microsoft YaHei"/>
        </w:rPr>
      </w:pPr>
      <w:r>
        <w:rPr>
          <w:rFonts w:eastAsia="Microsoft YaHei"/>
        </w:rPr>
        <w:t xml:space="preserve">We resolved the error messages shown in Listing 7-4 by moving the </w:t>
      </w:r>
      <w:r>
        <w:rPr>
          <w:rStyle w:val="Literal"/>
        </w:rPr>
        <w:t>network</w:t>
      </w:r>
      <w:r>
        <w:rPr>
          <w:rFonts w:eastAsia="Microsoft YaHei"/>
        </w:rPr>
        <w:t xml:space="preserve"> and </w:t>
      </w:r>
      <w:r>
        <w:rPr>
          <w:rStyle w:val="Literal"/>
        </w:rPr>
        <w:t>network::server</w:t>
      </w:r>
      <w:r>
        <w:rPr>
          <w:rFonts w:eastAsia="Microsoft YaHei"/>
        </w:rPr>
        <w:t xml:space="preserve"> code into the </w:t>
      </w:r>
      <w:r>
        <w:rPr>
          <w:rStyle w:val="EmphasisItalic"/>
          <w:rFonts w:eastAsia="Microsoft YaHei"/>
        </w:rPr>
        <w:t>src/network/mod.rs</w:t>
      </w:r>
      <w:r>
        <w:rPr>
          <w:rFonts w:eastAsia="Microsoft YaHei"/>
        </w:rPr>
        <w:t xml:space="preserve"> and </w:t>
      </w:r>
      <w:r>
        <w:rPr>
          <w:rStyle w:val="EmphasisItalic"/>
          <w:rFonts w:eastAsia="Microsoft YaHei"/>
        </w:rPr>
        <w:t>src/network/server.rs</w:t>
      </w:r>
      <w:r>
        <w:rPr>
          <w:rFonts w:eastAsia="Microsoft YaHei"/>
        </w:rPr>
        <w:t xml:space="preserve"> files, respectively. At that point, </w:t>
      </w:r>
      <w:r>
        <w:rPr>
          <w:rStyle w:val="Literal"/>
        </w:rPr>
        <w:t>cargo build</w:t>
      </w:r>
      <w:r>
        <w:rPr>
          <w:rFonts w:eastAsia="Microsoft YaHei"/>
        </w:rPr>
        <w:t xml:space="preserve"> was able to build our project, but we still get </w:t>
      </w:r>
      <w:del w:id="364" w:author="AnneMarieW" w:date="2017-03-31T10:38:00Z">
        <w:r>
          <w:rPr>
            <w:rFonts w:eastAsia="Microsoft YaHei"/>
          </w:rPr>
          <w:delText xml:space="preserve">some </w:delText>
        </w:r>
      </w:del>
      <w:r>
        <w:rPr>
          <w:rFonts w:eastAsia="Microsoft YaHei"/>
        </w:rPr>
        <w:t xml:space="preserve">warning messages about the </w:t>
      </w:r>
      <w:r>
        <w:rPr>
          <w:rStyle w:val="Literal"/>
        </w:rPr>
        <w:t>client::connect</w:t>
      </w:r>
      <w:r>
        <w:rPr>
          <w:rFonts w:eastAsia="Microsoft YaHei"/>
        </w:rPr>
        <w:t xml:space="preserve">, </w:t>
      </w:r>
      <w:r>
        <w:rPr>
          <w:rStyle w:val="Literal"/>
        </w:rPr>
        <w:t>network::connect</w:t>
      </w:r>
      <w:r>
        <w:rPr>
          <w:rFonts w:eastAsia="Microsoft YaHei"/>
        </w:rPr>
        <w:t xml:space="preserve">, and </w:t>
      </w:r>
      <w:r>
        <w:rPr>
          <w:rStyle w:val="Literal"/>
        </w:rPr>
        <w:t>network::server::connect</w:t>
      </w:r>
      <w:r>
        <w:rPr>
          <w:rFonts w:eastAsia="Microsoft YaHei"/>
        </w:rPr>
        <w:t xml:space="preserve"> functions not being used:</w:t>
      </w:r>
    </w:p>
    <w:p>
      <w:pPr>
        <w:pStyle w:val="CodeA"/>
        <w:rPr/>
      </w:pPr>
      <w:r>
        <w:rPr/>
        <w:t>warning: function is never used: `connect`, #[warn(dead_code)] on by default</w:t>
      </w:r>
    </w:p>
    <w:p>
      <w:pPr>
        <w:pStyle w:val="CodeB"/>
        <w:rPr/>
      </w:pPr>
      <w:r>
        <w:rPr/>
        <w:t>src/client.rs:1:1</w:t>
      </w:r>
    </w:p>
    <w:p>
      <w:pPr>
        <w:pStyle w:val="CodeB"/>
        <w:rPr/>
      </w:pPr>
      <w:r>
        <w:rPr/>
        <w:t xml:space="preserve">  </w:t>
      </w:r>
      <w:r>
        <w:rPr/>
        <w:t>|</w:t>
      </w:r>
    </w:p>
    <w:p>
      <w:pPr>
        <w:pStyle w:val="CodeB"/>
        <w:rPr/>
      </w:pPr>
      <w:r>
        <w:rPr/>
        <w:t>1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src/network/mod.rs:1:1</w:t>
      </w:r>
    </w:p>
    <w:p>
      <w:pPr>
        <w:pStyle w:val="CodeB"/>
        <w:rPr/>
      </w:pPr>
      <w:r>
        <w:rPr/>
        <w:t xml:space="preserve">  </w:t>
      </w:r>
      <w:r>
        <w:rPr/>
        <w:t>|</w:t>
      </w:r>
    </w:p>
    <w:p>
      <w:pPr>
        <w:pStyle w:val="CodeB"/>
        <w:rPr/>
      </w:pPr>
      <w:r>
        <w:rPr/>
        <w:t>1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src/network/server.rs:1:1</w:t>
      </w:r>
    </w:p>
    <w:p>
      <w:pPr>
        <w:pStyle w:val="CodeB"/>
        <w:rPr/>
      </w:pPr>
      <w:r>
        <w:rPr/>
        <w:t xml:space="preserve">  </w:t>
      </w:r>
      <w:r>
        <w:rPr/>
        <w:t>|</w:t>
      </w:r>
    </w:p>
    <w:p>
      <w:pPr>
        <w:pStyle w:val="CodeB"/>
        <w:rPr/>
      </w:pPr>
      <w:r>
        <w:rPr/>
        <w:t>1 | fn connect() {</w:t>
      </w:r>
    </w:p>
    <w:p>
      <w:pPr>
        <w:pStyle w:val="CodeC"/>
        <w:rPr/>
      </w:pPr>
      <w:r>
        <w:rPr/>
        <w:t xml:space="preserve">  </w:t>
      </w:r>
      <w:r>
        <w:rPr/>
        <w:t>| ^</w:t>
      </w:r>
    </w:p>
    <w:p>
      <w:pPr>
        <w:pStyle w:val="Body"/>
        <w:rPr>
          <w:rFonts w:eastAsia="Microsoft YaHei"/>
        </w:rPr>
      </w:pPr>
      <w:r>
        <w:rPr>
          <w:rFonts w:eastAsia="Microsoft YaHei"/>
        </w:rPr>
        <w:t xml:space="preserve">So why are we receiving these warnings? After all, we’re building a library with functions that are intended to be used by our </w:t>
      </w:r>
      <w:r>
        <w:rPr>
          <w:rStyle w:val="EmphasisItalic"/>
          <w:rFonts w:eastAsia="Microsoft YaHei"/>
        </w:rPr>
        <w:t>users</w:t>
      </w:r>
      <w:r>
        <w:rPr>
          <w:rFonts w:eastAsia="Microsoft YaHei"/>
        </w:rPr>
        <w:t xml:space="preserve">, </w:t>
      </w:r>
      <w:del w:id="365" w:author="AnneMarieW" w:date="2017-03-31T10:38:00Z">
        <w:r>
          <w:rPr>
            <w:rFonts w:eastAsia="Microsoft YaHei"/>
          </w:rPr>
          <w:delText>and</w:delText>
        </w:r>
      </w:del>
      <w:del w:id="366" w:author="AnneMarieW" w:date="2017-03-31T10:39:00Z">
        <w:r>
          <w:rPr>
            <w:rFonts w:eastAsia="Microsoft YaHei"/>
          </w:rPr>
          <w:delText xml:space="preserve"> </w:delText>
        </w:r>
      </w:del>
      <w:r>
        <w:rPr>
          <w:rFonts w:eastAsia="Microsoft YaHei"/>
        </w:rPr>
        <w:t xml:space="preserve">not necessarily by us within our own project, so it shouldn’t matter that these </w:t>
      </w:r>
      <w:r>
        <w:rPr>
          <w:rStyle w:val="Literal"/>
        </w:rPr>
        <w:t>connect</w:t>
      </w:r>
      <w:r>
        <w:rPr/>
        <w:t xml:space="preserve"> </w:t>
      </w:r>
      <w:r>
        <w:rPr>
          <w:rFonts w:eastAsia="Microsoft YaHei"/>
        </w:rPr>
        <w:t>functions go unused. The point of creating them is that they will be used by another project</w:t>
      </w:r>
      <w:ins w:id="367" w:author="AnneMarieW" w:date="2017-03-31T10:38:00Z">
        <w:r>
          <w:rPr>
            <w:rFonts w:eastAsia="Microsoft YaHei"/>
          </w:rPr>
          <w:t>,</w:t>
        </w:r>
      </w:ins>
      <w:del w:id="368" w:author="AnneMarieW" w:date="2017-03-31T10:38:00Z">
        <w:r>
          <w:rPr>
            <w:rFonts w:eastAsia="Microsoft YaHei"/>
          </w:rPr>
          <w:delText xml:space="preserve"> and</w:delText>
        </w:r>
      </w:del>
      <w:r>
        <w:rPr>
          <w:rFonts w:eastAsia="Microsoft YaHei"/>
        </w:rPr>
        <w:t xml:space="preserve"> not our own.</w:t>
      </w:r>
    </w:p>
    <w:p>
      <w:pPr>
        <w:pStyle w:val="Body"/>
        <w:rPr/>
      </w:pPr>
      <w:r>
        <w:rPr>
          <w:rFonts w:eastAsia="Microsoft YaHei"/>
        </w:rPr>
        <w:t xml:space="preserve">To understand why this program invokes these warnings, let’s try using the </w:t>
      </w:r>
      <w:r>
        <w:rPr>
          <w:rStyle w:val="Literal"/>
        </w:rPr>
        <w:t>connect</w:t>
      </w:r>
      <w:r>
        <w:rPr>
          <w:rFonts w:eastAsia="Microsoft YaHei"/>
        </w:rPr>
        <w:t xml:space="preserve"> library </w:t>
      </w:r>
      <w:del w:id="369" w:author="Carol Nichols" w:date="2017-06-01T15:19:00Z">
        <w:r>
          <w:rPr>
            <w:rFonts w:eastAsia="Microsoft YaHei"/>
          </w:rPr>
          <w:delText>as if we were</w:delText>
        </w:r>
      </w:del>
      <w:ins w:id="370" w:author="Carol Nichols" w:date="2017-06-01T15:19:00Z">
        <w:r>
          <w:rPr>
            <w:rFonts w:eastAsia="Microsoft YaHei"/>
          </w:rPr>
          <w:t>from</w:t>
        </w:r>
      </w:ins>
      <w:commentRangeStart w:id="22"/>
      <w:r>
        <w:rPr>
          <w:rFonts w:eastAsia="Microsoft YaHei"/>
        </w:rPr>
        <w:t xml:space="preserve"> another project</w:t>
      </w:r>
      <w:r>
        <w:rPr>
          <w:rFonts w:eastAsia="Microsoft YaHei"/>
        </w:rPr>
      </w:r>
      <w:commentRangeEnd w:id="22"/>
      <w:r>
        <w:commentReference w:id="22"/>
      </w:r>
      <w:r>
        <w:rPr>
          <w:rFonts w:eastAsia="Microsoft YaHei"/>
        </w:rPr>
        <w:commentReference w:id="23"/>
      </w:r>
      <w:r>
        <w:rPr>
          <w:rFonts w:eastAsia="Microsoft YaHei"/>
        </w:rPr>
        <w:t>, calling it externally. To do that, we’ll create a binary crate in the same directory as our library crate</w:t>
      </w:r>
      <w:del w:id="371" w:author="AnneMarieW" w:date="2017-03-31T10:39:00Z">
        <w:r>
          <w:rPr>
            <w:rFonts w:eastAsia="Microsoft YaHei"/>
          </w:rPr>
          <w:delText>,</w:delText>
        </w:r>
      </w:del>
      <w:r>
        <w:rPr>
          <w:rFonts w:eastAsia="Microsoft YaHei"/>
        </w:rPr>
        <w:t xml:space="preserve"> by making a </w:t>
      </w:r>
      <w:r>
        <w:rPr>
          <w:rStyle w:val="EmphasisItalic"/>
        </w:rPr>
        <w:t>src/main.rs</w:t>
      </w:r>
      <w:r>
        <w:rPr>
          <w:rFonts w:eastAsia="Microsoft YaHei"/>
        </w:rPr>
        <w:t xml:space="preserve"> file containing this code:</w:t>
      </w:r>
    </w:p>
    <w:p>
      <w:pPr>
        <w:pStyle w:val="ProductionDirective"/>
        <w:rPr>
          <w:rFonts w:eastAsia="Microsoft YaHei"/>
        </w:rPr>
      </w:pPr>
      <w:r>
        <w:rPr>
          <w:rFonts w:eastAsia="Microsoft YaHei"/>
        </w:rPr>
        <w:t>Filename: src/main.rs</w:t>
      </w:r>
    </w:p>
    <w:p>
      <w:pPr>
        <w:pStyle w:val="CodeA"/>
        <w:rPr/>
      </w:pPr>
      <w:r>
        <w:rPr/>
        <w:t>extern crate communicator;</w:t>
      </w:r>
    </w:p>
    <w:p>
      <w:pPr>
        <w:pStyle w:val="CodeB"/>
        <w:rPr/>
      </w:pPr>
      <w:r>
        <w:rPr/>
      </w:r>
    </w:p>
    <w:p>
      <w:pPr>
        <w:pStyle w:val="CodeB"/>
        <w:rPr/>
      </w:pPr>
      <w:r>
        <w:rPr/>
        <w:t>fn main() {</w:t>
      </w:r>
    </w:p>
    <w:p>
      <w:pPr>
        <w:pStyle w:val="CodeB"/>
        <w:rPr/>
      </w:pPr>
      <w:r>
        <w:rPr/>
        <w:t xml:space="preserve">    </w:t>
      </w:r>
      <w:r>
        <w:rPr/>
        <w:t>communicator::client::connect();</w:t>
      </w:r>
    </w:p>
    <w:p>
      <w:pPr>
        <w:pStyle w:val="CodeC"/>
        <w:rPr/>
      </w:pPr>
      <w:r>
        <w:rPr/>
        <w:t>}</w:t>
      </w:r>
    </w:p>
    <w:p>
      <w:pPr>
        <w:pStyle w:val="Body"/>
        <w:rPr/>
      </w:pPr>
      <w:r>
        <w:rPr>
          <w:rFonts w:eastAsia="Microsoft YaHei"/>
        </w:rPr>
        <w:t xml:space="preserve">We use the </w:t>
      </w:r>
      <w:r>
        <w:rPr>
          <w:rStyle w:val="Literal"/>
        </w:rPr>
        <w:t>extern crate</w:t>
      </w:r>
      <w:r>
        <w:rPr>
          <w:rFonts w:eastAsia="Microsoft YaHei"/>
        </w:rPr>
        <w:t xml:space="preserve"> command to bring the </w:t>
      </w:r>
      <w:r>
        <w:rPr>
          <w:rStyle w:val="Literal"/>
        </w:rPr>
        <w:t>communicator</w:t>
      </w:r>
      <w:r>
        <w:rPr>
          <w:rFonts w:eastAsia="Microsoft YaHei"/>
        </w:rPr>
        <w:t xml:space="preserve"> library crate into scope</w:t>
      </w:r>
      <w:del w:id="372" w:author="Carol Nichols" w:date="2017-06-01T15:20:00Z">
        <w:r>
          <w:rPr>
            <w:rFonts w:eastAsia="Microsoft YaHei"/>
          </w:rPr>
          <w:delText>,</w:delText>
        </w:r>
      </w:del>
      <w:ins w:id="373" w:author="Carol Nichols" w:date="2017-06-01T15:20:00Z">
        <w:r>
          <w:rPr>
            <w:rFonts w:eastAsia="Microsoft YaHei"/>
          </w:rPr>
          <w:t>.</w:t>
        </w:r>
      </w:ins>
      <w:r>
        <w:rPr>
          <w:rFonts w:eastAsia="Microsoft YaHei"/>
        </w:rPr>
        <w:t xml:space="preserve"> </w:t>
      </w:r>
      <w:del w:id="374" w:author="Carol Nichols" w:date="2017-06-01T15:20:00Z">
        <w:r>
          <w:rPr>
            <w:rFonts w:eastAsia="Microsoft YaHei"/>
          </w:rPr>
          <w:delText>because o</w:delText>
        </w:r>
      </w:del>
      <w:ins w:id="375" w:author="Carol Nichols" w:date="2017-06-01T15:20:00Z">
        <w:r>
          <w:rPr>
            <w:rFonts w:eastAsia="Microsoft YaHei"/>
          </w:rPr>
          <w:t>O</w:t>
        </w:r>
      </w:ins>
      <w:r>
        <w:rPr>
          <w:rFonts w:eastAsia="Microsoft YaHei"/>
        </w:rPr>
        <w:t xml:space="preserve">ur package </w:t>
      </w:r>
      <w:del w:id="376" w:author="AnneMarieW" w:date="2017-03-31T10:42:00Z">
        <w:r>
          <w:rPr>
            <w:rFonts w:eastAsia="Microsoft YaHei"/>
          </w:rPr>
          <w:delText xml:space="preserve">actually </w:delText>
        </w:r>
      </w:del>
      <w:r>
        <w:rPr>
          <w:rFonts w:eastAsia="Microsoft YaHei"/>
        </w:rPr>
        <w:t xml:space="preserve">now contains </w:t>
      </w:r>
      <w:r>
        <w:rPr>
          <w:rStyle w:val="EmphasisItalic"/>
          <w:rFonts w:eastAsia="Microsoft YaHei"/>
        </w:rPr>
        <w:t>two</w:t>
      </w:r>
      <w:r>
        <w:rPr>
          <w:rFonts w:eastAsia="Microsoft YaHei"/>
        </w:rPr>
        <w:t xml:space="preserve"> crates. Cargo treats </w:t>
      </w:r>
      <w:r>
        <w:rPr>
          <w:rStyle w:val="EmphasisItalic"/>
          <w:rFonts w:eastAsia="Microsoft YaHei"/>
        </w:rPr>
        <w:t>src/main.rs</w:t>
      </w:r>
      <w:r>
        <w:rPr>
          <w:rFonts w:eastAsia="Microsoft YaHei"/>
        </w:rPr>
        <w:t xml:space="preserve"> as the root file of a binary crate, which is separate from the existing library crate whose root file is </w:t>
      </w:r>
      <w:r>
        <w:rPr>
          <w:rStyle w:val="EmphasisItalic"/>
          <w:rFonts w:eastAsia="Microsoft YaHei"/>
        </w:rPr>
        <w:t>src/lib.rs</w:t>
      </w:r>
      <w:r>
        <w:rPr>
          <w:rFonts w:eastAsia="Microsoft YaHei"/>
        </w:rPr>
        <w:t>. This pattern is quite common for executable projects: most functionality is in a library crate, and the binary crate uses that library crate.</w:t>
      </w:r>
      <w:ins w:id="377" w:author="AnneMarieW" w:date="2017-03-31T10:42:00Z">
        <w:r>
          <w:rPr>
            <w:rFonts w:eastAsia="Microsoft YaHei"/>
          </w:rPr>
          <w:t xml:space="preserve"> </w:t>
        </w:r>
      </w:ins>
      <w:del w:id="378" w:author="AnneMarieW" w:date="2017-03-31T10:42:00Z">
        <w:r>
          <w:rPr>
            <w:rFonts w:eastAsia="Microsoft YaHei"/>
          </w:rPr>
          <w:delText xml:space="preserve"> This way</w:delText>
        </w:r>
      </w:del>
      <w:ins w:id="379" w:author="AnneMarieW" w:date="2017-03-31T10:42:00Z">
        <w:r>
          <w:rPr>
            <w:rFonts w:eastAsia="Microsoft YaHei"/>
          </w:rPr>
          <w:t>As a result</w:t>
        </w:r>
      </w:ins>
      <w:r>
        <w:rPr>
          <w:rFonts w:eastAsia="Microsoft YaHei"/>
        </w:rPr>
        <w:t>, other programs can also use the library crate, and it’s a nice separation of concerns.</w:t>
      </w:r>
    </w:p>
    <w:p>
      <w:pPr>
        <w:pStyle w:val="Body"/>
        <w:rPr/>
      </w:pPr>
      <w:r>
        <w:rPr>
          <w:rFonts w:eastAsia="Microsoft YaHei"/>
        </w:rPr>
        <w:t xml:space="preserve">From the point of view of a crate outside </w:t>
      </w:r>
      <w:del w:id="380" w:author="AnneMarieW" w:date="2017-03-31T10:42:00Z">
        <w:r>
          <w:rPr>
            <w:rFonts w:eastAsia="Microsoft YaHei"/>
          </w:rPr>
          <w:delText xml:space="preserve">of </w:delText>
        </w:r>
      </w:del>
      <w:r>
        <w:rPr>
          <w:rFonts w:eastAsia="Microsoft YaHei"/>
        </w:rPr>
        <w:t xml:space="preserve">the </w:t>
      </w:r>
      <w:r>
        <w:rPr>
          <w:rStyle w:val="Literal"/>
          <w:rFonts w:eastAsia="Microsoft YaHei"/>
        </w:rPr>
        <w:t>communicator</w:t>
      </w:r>
      <w:r>
        <w:rPr>
          <w:rFonts w:eastAsia="Microsoft YaHei"/>
        </w:rPr>
        <w:t xml:space="preserve"> library looking in, all </w:t>
      </w:r>
      <w:del w:id="381" w:author="AnneMarieW" w:date="2017-03-31T10:43:00Z">
        <w:r>
          <w:rPr>
            <w:rFonts w:eastAsia="Microsoft YaHei"/>
          </w:rPr>
          <w:delText xml:space="preserve">of </w:delText>
        </w:r>
      </w:del>
      <w:r>
        <w:rPr>
          <w:rFonts w:eastAsia="Microsoft YaHei"/>
        </w:rPr>
        <w:t>the modules we</w:t>
      </w:r>
      <w:ins w:id="382" w:author="AnneMarieW" w:date="2017-03-31T10:43:00Z">
        <w:r>
          <w:rPr>
            <w:rFonts w:eastAsia="Microsoft YaHei"/>
          </w:rPr>
          <w:t>’</w:t>
        </w:r>
      </w:ins>
      <w:del w:id="383" w:author="AnneMarieW" w:date="2017-03-31T10:43:00Z">
        <w:r>
          <w:rPr>
            <w:rFonts w:eastAsia="Microsoft YaHei"/>
          </w:rPr>
          <w:delText>'</w:delText>
        </w:r>
      </w:del>
      <w:r>
        <w:rPr>
          <w:rFonts w:eastAsia="Microsoft YaHei"/>
        </w:rPr>
        <w:t xml:space="preserve">ve been creating are within a module that has the same name as the crate, </w:t>
      </w:r>
      <w:r>
        <w:rPr>
          <w:rStyle w:val="Literal"/>
          <w:rFonts w:eastAsia="Microsoft YaHei"/>
        </w:rPr>
        <w:t>communicator</w:t>
      </w:r>
      <w:r>
        <w:rPr>
          <w:rFonts w:eastAsia="Microsoft YaHei"/>
        </w:rPr>
        <w:t xml:space="preserve">. We call the top-level module of a crate the </w:t>
      </w:r>
      <w:r>
        <w:rPr>
          <w:rStyle w:val="EmphasisItalic"/>
          <w:rFonts w:eastAsia="Microsoft YaHei"/>
        </w:rPr>
        <w:t>root module</w:t>
      </w:r>
      <w:r>
        <w:rPr>
          <w:rFonts w:eastAsia="Microsoft YaHei"/>
        </w:rPr>
        <w:t>.</w:t>
      </w:r>
    </w:p>
    <w:p>
      <w:pPr>
        <w:pStyle w:val="Body"/>
        <w:rPr/>
      </w:pPr>
      <w:r>
        <w:rPr>
          <w:rFonts w:eastAsia="Microsoft YaHei"/>
        </w:rPr>
        <w:t>Also note that even if we</w:t>
      </w:r>
      <w:ins w:id="384" w:author="AnneMarieW" w:date="2017-03-31T10:43:00Z">
        <w:r>
          <w:rPr>
            <w:rFonts w:eastAsia="Microsoft YaHei"/>
          </w:rPr>
          <w:t>’</w:t>
        </w:r>
      </w:ins>
      <w:del w:id="385" w:author="AnneMarieW" w:date="2017-03-31T10:43:00Z">
        <w:r>
          <w:rPr>
            <w:rFonts w:eastAsia="Microsoft YaHei"/>
          </w:rPr>
          <w:delText>'</w:delText>
        </w:r>
      </w:del>
      <w:r>
        <w:rPr>
          <w:rFonts w:eastAsia="Microsoft YaHei"/>
        </w:rPr>
        <w:t xml:space="preserve">re using an external crate within a submodule of our project, the </w:t>
      </w:r>
      <w:r>
        <w:rPr>
          <w:rStyle w:val="Literal"/>
          <w:rFonts w:eastAsia="Microsoft YaHei"/>
        </w:rPr>
        <w:t>extern crate</w:t>
      </w:r>
      <w:r>
        <w:rPr>
          <w:rFonts w:eastAsia="Microsoft YaHei"/>
        </w:rPr>
        <w:t xml:space="preserve"> should go in our root module (so in </w:t>
      </w:r>
      <w:r>
        <w:rPr>
          <w:rStyle w:val="EmphasisItalic"/>
          <w:rFonts w:eastAsia="Microsoft YaHei"/>
        </w:rPr>
        <w:t>src/main.rs</w:t>
      </w:r>
      <w:r>
        <w:rPr>
          <w:rFonts w:eastAsia="Microsoft YaHei"/>
        </w:rPr>
        <w:t xml:space="preserve"> or </w:t>
      </w:r>
      <w:r>
        <w:rPr>
          <w:rStyle w:val="EmphasisItalic"/>
          <w:rFonts w:eastAsia="Microsoft YaHei"/>
        </w:rPr>
        <w:t>src/lib.rs</w:t>
      </w:r>
      <w:r>
        <w:rPr>
          <w:rFonts w:eastAsia="Microsoft YaHei"/>
        </w:rPr>
        <w:t>). Then, in our submodules, we can refer to items from external crates as if the items are top-level modules.</w:t>
      </w:r>
    </w:p>
    <w:p>
      <w:pPr>
        <w:pStyle w:val="Body"/>
        <w:rPr>
          <w:rFonts w:eastAsia="Microsoft YaHei"/>
        </w:rPr>
      </w:pPr>
      <w:ins w:id="386" w:author="AnneMarieW" w:date="2017-03-31T10:44:00Z">
        <w:r>
          <w:rPr>
            <w:rFonts w:eastAsia="Microsoft YaHei"/>
          </w:rPr>
          <w:t xml:space="preserve">Right now, </w:t>
        </w:r>
      </w:ins>
      <w:del w:id="387" w:author="AnneMarieW" w:date="2017-03-31T10:44:00Z">
        <w:r>
          <w:rPr>
            <w:rFonts w:eastAsia="Microsoft YaHei"/>
          </w:rPr>
          <w:delText>O</w:delText>
        </w:r>
      </w:del>
      <w:ins w:id="388" w:author="AnneMarieW" w:date="2017-03-31T10:44:00Z">
        <w:r>
          <w:rPr>
            <w:rFonts w:eastAsia="Microsoft YaHei"/>
          </w:rPr>
          <w:t>o</w:t>
        </w:r>
      </w:ins>
      <w:r>
        <w:rPr>
          <w:rFonts w:eastAsia="Microsoft YaHei"/>
        </w:rPr>
        <w:t xml:space="preserve">ur binary crate </w:t>
      </w:r>
      <w:del w:id="389" w:author="AnneMarieW" w:date="2017-03-31T10:44:00Z">
        <w:r>
          <w:rPr>
            <w:rFonts w:eastAsia="Microsoft YaHei"/>
          </w:rPr>
          <w:delText xml:space="preserve">right now </w:delText>
        </w:r>
      </w:del>
      <w:r>
        <w:rPr>
          <w:rFonts w:eastAsia="Microsoft YaHei"/>
        </w:rPr>
        <w:t xml:space="preserve">just calls our library’s </w:t>
      </w:r>
      <w:r>
        <w:rPr>
          <w:rStyle w:val="Literal"/>
        </w:rPr>
        <w:t>connect</w:t>
      </w:r>
      <w:r>
        <w:rPr>
          <w:rFonts w:eastAsia="Microsoft YaHei"/>
        </w:rPr>
        <w:t xml:space="preserve"> function from the </w:t>
      </w:r>
      <w:r>
        <w:rPr>
          <w:rStyle w:val="Literal"/>
        </w:rPr>
        <w:t>client</w:t>
      </w:r>
      <w:r>
        <w:rPr>
          <w:rFonts w:eastAsia="Microsoft YaHei"/>
        </w:rPr>
        <w:t xml:space="preserve"> module. However, invoking </w:t>
      </w:r>
      <w:r>
        <w:rPr>
          <w:rStyle w:val="Literal"/>
        </w:rPr>
        <w:t>cargo build</w:t>
      </w:r>
      <w:r>
        <w:rPr>
          <w:rFonts w:eastAsia="Microsoft YaHei"/>
        </w:rPr>
        <w:t xml:space="preserve"> will now give us an error after the warnings:</w:t>
      </w:r>
    </w:p>
    <w:p>
      <w:pPr>
        <w:pStyle w:val="CodeA"/>
        <w:rPr/>
      </w:pPr>
      <w:r>
        <w:rPr/>
        <w:t>error: module `client` is private</w:t>
      </w:r>
    </w:p>
    <w:p>
      <w:pPr>
        <w:pStyle w:val="CodeB"/>
        <w:rPr/>
      </w:pPr>
      <w:r>
        <w:rPr/>
        <w:t xml:space="preserve"> </w:t>
      </w:r>
      <w:r>
        <w:rPr/>
        <w:t>--&gt; src/main.rs:4:5</w:t>
      </w:r>
    </w:p>
    <w:p>
      <w:pPr>
        <w:pStyle w:val="CodeB"/>
        <w:rPr/>
      </w:pPr>
      <w:r>
        <w:rPr/>
        <w:t xml:space="preserve">  </w:t>
      </w:r>
      <w:r>
        <w:rPr/>
        <w:t>|</w:t>
      </w:r>
    </w:p>
    <w:p>
      <w:pPr>
        <w:pStyle w:val="CodeB"/>
        <w:rPr/>
      </w:pPr>
      <w:r>
        <w:rPr/>
        <w:t>4 |     communicator::client::connect();</w:t>
      </w:r>
    </w:p>
    <w:p>
      <w:pPr>
        <w:pStyle w:val="CodeC"/>
        <w:rPr/>
      </w:pPr>
      <w:r>
        <w:rPr/>
        <w:t xml:space="preserve">  </w:t>
      </w:r>
      <w:r>
        <w:rPr/>
        <w:t>|     ^^^^^^^^^^^^^^^^^^^^^^^^^^^^^</w:t>
      </w:r>
    </w:p>
    <w:p>
      <w:pPr>
        <w:pStyle w:val="Body"/>
        <w:rPr>
          <w:rFonts w:eastAsia="Microsoft YaHei"/>
        </w:rPr>
      </w:pPr>
      <w:r>
        <w:rPr>
          <w:rFonts w:eastAsia="Microsoft YaHei"/>
        </w:rPr>
        <w:t xml:space="preserve">Ah ha! This </w:t>
      </w:r>
      <w:ins w:id="390" w:author="AnneMarieW" w:date="2017-03-31T10:44:00Z">
        <w:r>
          <w:rPr>
            <w:rFonts w:eastAsia="Microsoft YaHei"/>
          </w:rPr>
          <w:t xml:space="preserve">error </w:t>
        </w:r>
      </w:ins>
      <w:del w:id="391" w:author="janelle" w:date="2017-05-16T14:26:00Z">
        <w:r>
          <w:rPr>
            <w:rFonts w:eastAsia="Microsoft YaHei"/>
          </w:rPr>
          <w:delText xml:space="preserve">indicates </w:delText>
        </w:r>
      </w:del>
      <w:ins w:id="392" w:author="janelle" w:date="2017-05-16T14:26:00Z">
        <w:r>
          <w:rPr>
            <w:rFonts w:eastAsia="Microsoft YaHei"/>
          </w:rPr>
          <w:t>tells us</w:t>
        </w:r>
      </w:ins>
      <w:del w:id="393" w:author="AnneMarieW" w:date="2017-03-31T10:44:00Z">
        <w:r>
          <w:rPr>
            <w:rFonts w:eastAsia="Microsoft YaHei"/>
          </w:rPr>
          <w:delText xml:space="preserve">tells us </w:delText>
        </w:r>
      </w:del>
      <w:ins w:id="394" w:author="Carol Nichols" w:date="2017-06-01T15:21:00Z">
        <w:r>
          <w:rPr>
            <w:rFonts w:eastAsia="Microsoft YaHei"/>
          </w:rPr>
          <w:t xml:space="preserve"> </w:t>
        </w:r>
      </w:ins>
      <w:r>
        <w:rPr>
          <w:rFonts w:eastAsia="Microsoft YaHei"/>
        </w:rPr>
        <w:t xml:space="preserve">that the </w:t>
      </w:r>
      <w:r>
        <w:rPr>
          <w:rStyle w:val="Literal"/>
        </w:rPr>
        <w:t>client</w:t>
      </w:r>
      <w:r>
        <w:rPr>
          <w:rFonts w:eastAsia="Microsoft YaHei"/>
        </w:rPr>
        <w:t xml:space="preserve"> module is private, </w:t>
      </w:r>
      <w:del w:id="395" w:author="AnneMarieW" w:date="2017-03-31T10:44:00Z">
        <w:r>
          <w:rPr>
            <w:rFonts w:eastAsia="Microsoft YaHei"/>
          </w:rPr>
          <w:delText xml:space="preserve">and this </w:delText>
        </w:r>
      </w:del>
      <w:ins w:id="396" w:author="AnneMarieW" w:date="2017-03-31T10:44:00Z">
        <w:r>
          <w:rPr>
            <w:rFonts w:eastAsia="Microsoft YaHei"/>
          </w:rPr>
          <w:t xml:space="preserve">which </w:t>
        </w:r>
      </w:ins>
      <w:r>
        <w:rPr>
          <w:rFonts w:eastAsia="Microsoft YaHei"/>
        </w:rPr>
        <w:t xml:space="preserve">is the crux of the warnings. It’s also the first time we’ve run into the concepts of </w:t>
      </w:r>
      <w:r>
        <w:rPr>
          <w:rStyle w:val="EmphasisItalic"/>
          <w:rFonts w:eastAsia="Microsoft YaHei"/>
        </w:rPr>
        <w:t>public</w:t>
      </w:r>
      <w:r>
        <w:rPr>
          <w:rFonts w:eastAsia="Microsoft YaHei"/>
        </w:rPr>
        <w:t xml:space="preserve"> and </w:t>
      </w:r>
      <w:r>
        <w:rPr>
          <w:rStyle w:val="EmphasisItalic"/>
          <w:rFonts w:eastAsia="Microsoft YaHei"/>
        </w:rPr>
        <w:t>private</w:t>
      </w:r>
      <w:r>
        <w:rPr>
          <w:rFonts w:eastAsia="Microsoft YaHei"/>
        </w:rPr>
        <w:t xml:space="preserve"> in the context of Rust. The default state of all code in Rust is private: no one else is allowed to use the code. If you don’t use a private function within your </w:t>
      </w:r>
      <w:del w:id="397" w:author="AnneMarieW" w:date="2017-03-31T10:45:00Z">
        <w:r>
          <w:rPr>
            <w:rFonts w:eastAsia="Microsoft YaHei"/>
          </w:rPr>
          <w:delText xml:space="preserve">own </w:delText>
        </w:r>
      </w:del>
      <w:r>
        <w:rPr>
          <w:rFonts w:eastAsia="Microsoft YaHei"/>
        </w:rPr>
        <w:t xml:space="preserve">program, </w:t>
      </w:r>
      <w:del w:id="398" w:author="AnneMarieW" w:date="2017-03-31T10:45:00Z">
        <w:r>
          <w:rPr>
            <w:rFonts w:eastAsia="Microsoft YaHei"/>
          </w:rPr>
          <w:delText>sinc</w:delText>
        </w:r>
      </w:del>
      <w:ins w:id="399" w:author="AnneMarieW" w:date="2017-03-31T10:45:00Z">
        <w:r>
          <w:rPr>
            <w:rFonts w:eastAsia="Microsoft YaHei"/>
          </w:rPr>
          <w:t>becaus</w:t>
        </w:r>
      </w:ins>
      <w:r>
        <w:rPr>
          <w:rFonts w:eastAsia="Microsoft YaHei"/>
        </w:rPr>
        <w:t xml:space="preserve">e your </w:t>
      </w:r>
      <w:del w:id="400" w:author="AnneMarieW" w:date="2017-03-31T10:45:00Z">
        <w:r>
          <w:rPr>
            <w:rFonts w:eastAsia="Microsoft YaHei"/>
          </w:rPr>
          <w:delText xml:space="preserve">own </w:delText>
        </w:r>
      </w:del>
      <w:r>
        <w:rPr>
          <w:rFonts w:eastAsia="Microsoft YaHei"/>
        </w:rPr>
        <w:t>program is the only code allowed to use that function, Rust will warn you that the function has gone unused.</w:t>
      </w:r>
    </w:p>
    <w:p>
      <w:pPr>
        <w:pStyle w:val="Body"/>
        <w:rPr>
          <w:rFonts w:eastAsia="Microsoft YaHei"/>
        </w:rPr>
      </w:pPr>
      <w:del w:id="401" w:author="AnneMarieW" w:date="2017-03-31T10:45:00Z">
        <w:r>
          <w:rPr>
            <w:rFonts w:eastAsia="Microsoft YaHei"/>
          </w:rPr>
          <w:delText>Once</w:delText>
        </w:r>
      </w:del>
      <w:ins w:id="402" w:author="AnneMarieW" w:date="2017-03-31T10:45:00Z">
        <w:r>
          <w:rPr>
            <w:rFonts w:eastAsia="Microsoft YaHei"/>
          </w:rPr>
          <w:t>After</w:t>
        </w:r>
      </w:ins>
      <w:r>
        <w:rPr>
          <w:rFonts w:eastAsia="Microsoft YaHei"/>
        </w:rPr>
        <w:t xml:space="preserve"> we specify that a function like </w:t>
      </w:r>
      <w:r>
        <w:rPr>
          <w:rStyle w:val="Literal"/>
        </w:rPr>
        <w:t>client::connect</w:t>
      </w:r>
      <w:r>
        <w:rPr>
          <w:rFonts w:eastAsia="Microsoft YaHei"/>
        </w:rPr>
        <w:t xml:space="preserve"> is public, not only will our call to that function from our binary crate be allowed, </w:t>
      </w:r>
      <w:ins w:id="403" w:author="AnneMarieW" w:date="2017-03-31T10:46:00Z">
        <w:r>
          <w:rPr>
            <w:rFonts w:eastAsia="Microsoft YaHei"/>
          </w:rPr>
          <w:t xml:space="preserve">but </w:t>
        </w:r>
      </w:ins>
      <w:r>
        <w:rPr>
          <w:rFonts w:eastAsia="Microsoft YaHei"/>
        </w:rPr>
        <w:t xml:space="preserve">the warning that the function is unused will go away. Marking </w:t>
      </w:r>
      <w:del w:id="404" w:author="Carol Nichols" w:date="2017-06-01T15:41:00Z">
        <w:r>
          <w:rPr>
            <w:rFonts w:eastAsia="Microsoft YaHei"/>
          </w:rPr>
          <w:delText>something</w:delText>
        </w:r>
      </w:del>
      <w:r>
        <w:rPr>
          <w:rFonts w:eastAsia="Microsoft YaHei"/>
        </w:rPr>
        <w:commentReference w:id="24"/>
      </w:r>
      <w:ins w:id="405" w:author="Carol Nichols" w:date="2017-06-01T15:41:00Z">
        <w:r>
          <w:rPr>
            <w:rFonts w:eastAsia="Microsoft YaHei"/>
          </w:rPr>
          <w:t>a function as</w:t>
        </w:r>
      </w:ins>
      <w:r>
        <w:rPr>
          <w:rFonts w:eastAsia="Microsoft YaHei"/>
        </w:rPr>
        <w:t xml:space="preserve"> public lets Rust know that</w:t>
      </w:r>
      <w:del w:id="406" w:author="AnneMarieW" w:date="2017-03-31T10:47:00Z">
        <w:r>
          <w:rPr>
            <w:rFonts w:eastAsia="Microsoft YaHei"/>
          </w:rPr>
          <w:delText xml:space="preserve"> we intend for</w:delText>
        </w:r>
      </w:del>
      <w:r>
        <w:rPr>
          <w:rFonts w:eastAsia="Microsoft YaHei"/>
        </w:rPr>
        <w:t xml:space="preserve"> the function </w:t>
      </w:r>
      <w:del w:id="407" w:author="AnneMarieW" w:date="2017-03-31T10:47:00Z">
        <w:r>
          <w:rPr>
            <w:rFonts w:eastAsia="Microsoft YaHei"/>
          </w:rPr>
          <w:delText>to</w:delText>
        </w:r>
      </w:del>
      <w:ins w:id="408" w:author="AnneMarieW" w:date="2017-03-31T10:47:00Z">
        <w:r>
          <w:rPr>
            <w:rFonts w:eastAsia="Microsoft YaHei"/>
          </w:rPr>
          <w:t>will</w:t>
        </w:r>
      </w:ins>
      <w:r>
        <w:rPr>
          <w:rFonts w:eastAsia="Microsoft YaHei"/>
        </w:rPr>
        <w:t xml:space="preserve"> be used by code outside of our program. Rust considers the theoretical external usage that’s now possible as the function “being used.” Thus, when </w:t>
      </w:r>
      <w:r>
        <w:rPr>
          <w:rFonts w:eastAsia="Microsoft YaHei"/>
          <w:highlight w:val="yellow"/>
          <w:rPrChange w:id="0" w:author="AnneMarieW" w:date="2017-03-31T10:48:00Z">
            <w:rPr>
              <w:sz w:val="20"/>
              <w:rFonts w:ascii="Courier" w:hAnsi="Courier" w:eastAsia="Microsoft YaHei"/>
              <w:color w:val="0000FF"/>
            </w:rPr>
          </w:rPrChange>
        </w:rPr>
        <w:t>something</w:t>
      </w:r>
      <w:r>
        <w:rPr>
          <w:rFonts w:eastAsia="Microsoft YaHei"/>
        </w:rPr>
        <w:t xml:space="preserve"> is marked</w:t>
      </w:r>
      <w:del w:id="410" w:author="AnneMarieW" w:date="2017-03-31T10:48:00Z">
        <w:r>
          <w:rPr>
            <w:rFonts w:eastAsia="Microsoft YaHei"/>
          </w:rPr>
          <w:delText xml:space="preserve"> as</w:delText>
        </w:r>
      </w:del>
      <w:r>
        <w:rPr>
          <w:rFonts w:eastAsia="Microsoft YaHei"/>
        </w:rPr>
        <w:t xml:space="preserve"> public, Rust will not require that it</w:t>
      </w:r>
      <w:del w:id="411" w:author="AnneMarieW" w:date="2017-03-31T10:48:00Z">
        <w:r>
          <w:rPr>
            <w:rFonts w:eastAsia="Microsoft YaHei"/>
          </w:rPr>
          <w:delText>’s</w:delText>
        </w:r>
      </w:del>
      <w:ins w:id="412" w:author="AnneMarieW" w:date="2017-03-31T10:48:00Z">
        <w:r>
          <w:rPr>
            <w:rFonts w:eastAsia="Microsoft YaHei"/>
          </w:rPr>
          <w:t xml:space="preserve"> be</w:t>
        </w:r>
      </w:ins>
      <w:r>
        <w:rPr>
          <w:rFonts w:eastAsia="Microsoft YaHei"/>
        </w:rPr>
        <w:t xml:space="preserve"> used in our </w:t>
      </w:r>
      <w:del w:id="413" w:author="AnneMarieW" w:date="2017-03-31T10:48:00Z">
        <w:r>
          <w:rPr>
            <w:rFonts w:eastAsia="Microsoft YaHei"/>
          </w:rPr>
          <w:delText xml:space="preserve">own </w:delText>
        </w:r>
      </w:del>
      <w:r>
        <w:rPr>
          <w:rFonts w:eastAsia="Microsoft YaHei"/>
        </w:rPr>
        <w:t>program and will stop warning that the item is unused.</w:t>
      </w:r>
    </w:p>
    <w:p>
      <w:pPr>
        <w:pStyle w:val="HeadB"/>
        <w:rPr>
          <w:sz w:val="27"/>
          <w:szCs w:val="27"/>
        </w:rPr>
      </w:pPr>
      <w:bookmarkStart w:id="17" w:name="making-a-function-public"/>
      <w:bookmarkStart w:id="18" w:name="_Toc478551200"/>
      <w:bookmarkStart w:id="19" w:name="__RefHeading___Toc8723_1631704520"/>
      <w:bookmarkEnd w:id="17"/>
      <w:bookmarkEnd w:id="18"/>
      <w:bookmarkEnd w:id="19"/>
      <w:r>
        <w:rPr/>
        <w:t>Making a Function Public</w:t>
      </w:r>
    </w:p>
    <w:p>
      <w:pPr>
        <w:pStyle w:val="BodyFirst"/>
        <w:rPr/>
      </w:pPr>
      <w:r>
        <w:rPr>
          <w:rFonts w:eastAsia="Microsoft YaHei"/>
        </w:rPr>
        <w:t xml:space="preserve">To tell Rust to make </w:t>
      </w:r>
      <w:r>
        <w:rPr>
          <w:rFonts w:eastAsia="Microsoft YaHei"/>
          <w:highlight w:val="yellow"/>
          <w:rPrChange w:id="0" w:author="AnneMarieW" w:date="2017-03-31T10:49:00Z">
            <w:rPr>
              <w:sz w:val="20"/>
              <w:rFonts w:ascii="Courier" w:hAnsi="Courier" w:eastAsia="Microsoft YaHei"/>
              <w:color w:val="0000FF"/>
            </w:rPr>
          </w:rPrChange>
        </w:rPr>
        <w:t>something</w:t>
      </w:r>
      <w:r>
        <w:rPr>
          <w:rFonts w:eastAsia="Microsoft YaHei"/>
        </w:rPr>
        <w:t xml:space="preserve"> public, we add the </w:t>
      </w:r>
      <w:r>
        <w:rPr>
          <w:rStyle w:val="Literal"/>
        </w:rPr>
        <w:t>pub</w:t>
      </w:r>
      <w:r>
        <w:rPr>
          <w:rFonts w:eastAsia="Microsoft YaHei"/>
        </w:rPr>
        <w:t xml:space="preserve"> keyword to the start of the declaration of the item we want to make public. We’ll focus on fixing the warning that </w:t>
      </w:r>
      <w:del w:id="415" w:author="AnneMarieW" w:date="2017-03-31T10:49:00Z">
        <w:r>
          <w:rPr>
            <w:rFonts w:eastAsia="Microsoft YaHei"/>
          </w:rPr>
          <w:delText xml:space="preserve">tells us </w:delText>
        </w:r>
      </w:del>
      <w:ins w:id="416" w:author="AnneMarieW" w:date="2017-03-31T10:49:00Z">
        <w:r>
          <w:rPr>
            <w:rFonts w:eastAsia="Microsoft YaHei"/>
          </w:rPr>
          <w:t>indicates</w:t>
        </w:r>
      </w:ins>
      <w:del w:id="417" w:author="Carol Nichols" w:date="2017-06-01T15:23:00Z">
        <w:r>
          <w:rPr>
            <w:rFonts w:eastAsia="Microsoft YaHei"/>
          </w:rPr>
          <w:delText xml:space="preserve"> that</w:delText>
        </w:r>
      </w:del>
      <w:r>
        <w:rPr>
          <w:rFonts w:eastAsia="Microsoft YaHei"/>
        </w:rPr>
        <w:t xml:space="preserve"> </w:t>
      </w:r>
      <w:r>
        <w:rPr>
          <w:rStyle w:val="Literal"/>
        </w:rPr>
        <w:t>client::connect</w:t>
      </w:r>
      <w:r>
        <w:rPr>
          <w:rFonts w:eastAsia="Microsoft YaHei"/>
        </w:rPr>
        <w:t xml:space="preserve"> has gone unused for now, as well as the </w:t>
      </w:r>
      <w:del w:id="418" w:author="Carol Nichols" w:date="2017-06-01T15:24:00Z">
        <w:r>
          <w:rPr>
            <w:rFonts w:eastAsia="Microsoft YaHei"/>
          </w:rPr>
          <w:delText>“</w:delText>
        </w:r>
      </w:del>
      <w:r>
        <w:rPr>
          <w:rStyle w:val="Literal"/>
          <w:rFonts w:eastAsia="Microsoft YaHei"/>
          <w:rPrChange w:id="0" w:author="Carol Nichols" w:date="2017-06-01T15:24:00Z"/>
        </w:rPr>
        <w:t xml:space="preserve">module </w:t>
      </w:r>
      <w:ins w:id="420" w:author="Carol Nichols" w:date="2017-06-01T15:24:00Z">
        <w:r>
          <w:rPr>
            <w:rStyle w:val="Literal"/>
            <w:rFonts w:eastAsia="Microsoft YaHei"/>
          </w:rPr>
          <w:t>`</w:t>
        </w:r>
      </w:ins>
      <w:r>
        <w:rPr>
          <w:rStyle w:val="Literal"/>
          <w:rPrChange w:id="0" w:author="Carol Nichols" w:date="2017-06-01T15:24:00Z"/>
        </w:rPr>
        <w:t>client</w:t>
      </w:r>
      <w:ins w:id="422" w:author="Carol Nichols" w:date="2017-06-01T15:24:00Z">
        <w:r>
          <w:rPr>
            <w:rStyle w:val="Literal"/>
          </w:rPr>
          <w:t>`</w:t>
        </w:r>
      </w:ins>
      <w:r>
        <w:rPr>
          <w:rStyle w:val="Literal"/>
          <w:rFonts w:eastAsia="Microsoft YaHei"/>
          <w:rPrChange w:id="0" w:author="Carol Nichols" w:date="2017-06-01T15:24:00Z"/>
        </w:rPr>
        <w:t xml:space="preserve"> is private</w:t>
      </w:r>
      <w:del w:id="424" w:author="Carol Nichols" w:date="2017-06-01T15:24:00Z">
        <w:r>
          <w:rPr>
            <w:rStyle w:val="Literal"/>
            <w:rFonts w:eastAsia="Microsoft YaHei"/>
          </w:rPr>
          <w:delText>”</w:delText>
        </w:r>
      </w:del>
      <w:r>
        <w:rPr>
          <w:rFonts w:eastAsia="Microsoft YaHei"/>
        </w:rPr>
        <w:t xml:space="preserve"> error from our binary crate. Modify </w:t>
      </w:r>
      <w:r>
        <w:rPr>
          <w:rStyle w:val="EmphasisItalic"/>
        </w:rPr>
        <w:t>src/lib.rs</w:t>
      </w:r>
      <w:r>
        <w:rPr>
          <w:rFonts w:eastAsia="Microsoft YaHei"/>
        </w:rPr>
        <w:t xml:space="preserve"> to make the </w:t>
      </w:r>
      <w:r>
        <w:rPr>
          <w:rStyle w:val="Literal"/>
        </w:rPr>
        <w:t>client</w:t>
      </w:r>
      <w:r>
        <w:rPr>
          <w:rFonts w:eastAsia="Microsoft YaHei"/>
        </w:rPr>
        <w:t xml:space="preserve"> module public, like so:</w:t>
      </w:r>
    </w:p>
    <w:p>
      <w:pPr>
        <w:pStyle w:val="ProductionDirective"/>
        <w:rPr>
          <w:rFonts w:eastAsia="Microsoft YaHei"/>
        </w:rPr>
      </w:pPr>
      <w:r>
        <w:rPr>
          <w:rFonts w:eastAsia="Microsoft YaHei"/>
        </w:rPr>
        <w:t>Filename: src/lib.rs</w:t>
      </w:r>
    </w:p>
    <w:p>
      <w:pPr>
        <w:pStyle w:val="CodeA"/>
        <w:rPr/>
      </w:pPr>
      <w:r>
        <w:rPr/>
        <w:t>pub mod client;</w:t>
      </w:r>
    </w:p>
    <w:p>
      <w:pPr>
        <w:pStyle w:val="CodeB"/>
        <w:rPr/>
      </w:pPr>
      <w:r>
        <w:rPr/>
      </w:r>
    </w:p>
    <w:p>
      <w:pPr>
        <w:pStyle w:val="CodeC"/>
        <w:rPr/>
      </w:pPr>
      <w:r>
        <w:rPr/>
        <w:t>mod network;</w:t>
      </w:r>
    </w:p>
    <w:p>
      <w:pPr>
        <w:pStyle w:val="Body"/>
        <w:rPr>
          <w:rFonts w:eastAsia="Microsoft YaHei"/>
        </w:rPr>
      </w:pPr>
      <w:r>
        <w:rPr>
          <w:rFonts w:eastAsia="Microsoft YaHei"/>
        </w:rPr>
        <w:t xml:space="preserve">The </w:t>
      </w:r>
      <w:r>
        <w:rPr>
          <w:rStyle w:val="Literal"/>
        </w:rPr>
        <w:t>pub</w:t>
      </w:r>
      <w:r>
        <w:rPr>
          <w:rFonts w:eastAsia="Microsoft YaHei"/>
        </w:rPr>
        <w:t xml:space="preserve"> </w:t>
      </w:r>
      <w:ins w:id="425" w:author="AnneMarieW" w:date="2017-03-31T10:50:00Z">
        <w:r>
          <w:rPr>
            <w:rFonts w:eastAsia="Microsoft YaHei"/>
          </w:rPr>
          <w:t>keyword is placed</w:t>
        </w:r>
      </w:ins>
      <w:del w:id="426" w:author="AnneMarieW" w:date="2017-03-31T10:50:00Z">
        <w:r>
          <w:rPr>
            <w:rFonts w:eastAsia="Microsoft YaHei"/>
          </w:rPr>
          <w:delText>goes</w:delText>
        </w:r>
      </w:del>
      <w:r>
        <w:rPr>
          <w:rFonts w:eastAsia="Microsoft YaHei"/>
        </w:rPr>
        <w:t xml:space="preserve"> right before </w:t>
      </w:r>
      <w:r>
        <w:rPr>
          <w:rStyle w:val="Literal"/>
        </w:rPr>
        <w:t>mod</w:t>
      </w:r>
      <w:r>
        <w:rPr>
          <w:rFonts w:eastAsia="Microsoft YaHei"/>
        </w:rPr>
        <w:t>. Let’s try building again:</w:t>
      </w:r>
    </w:p>
    <w:p>
      <w:pPr>
        <w:pStyle w:val="CodeA"/>
        <w:rPr/>
      </w:pPr>
      <w:del w:id="427" w:author="Carol Nichols" w:date="2017-06-01T15:56:00Z">
        <w:r>
          <w:rPr/>
          <w:delText>&lt;warnings&gt;</w:delText>
        </w:r>
      </w:del>
    </w:p>
    <w:p>
      <w:pPr>
        <w:pStyle w:val="CodeA"/>
        <w:rPr/>
      </w:pPr>
      <w:r>
        <w:rPr/>
        <w:t>error: function `connect` is private</w:t>
      </w:r>
    </w:p>
    <w:p>
      <w:pPr>
        <w:pStyle w:val="CodeB"/>
        <w:rPr/>
      </w:pPr>
      <w:r>
        <w:rPr/>
        <w:t xml:space="preserve"> </w:t>
      </w:r>
      <w:r>
        <w:rPr/>
        <w:t>--&gt; src/main.rs:4:5</w:t>
      </w:r>
    </w:p>
    <w:p>
      <w:pPr>
        <w:pStyle w:val="CodeB"/>
        <w:rPr/>
      </w:pPr>
      <w:r>
        <w:rPr/>
        <w:t xml:space="preserve">  </w:t>
      </w:r>
      <w:r>
        <w:rPr/>
        <w:t>|</w:t>
      </w:r>
    </w:p>
    <w:p>
      <w:pPr>
        <w:pStyle w:val="CodeB"/>
        <w:rPr/>
      </w:pPr>
      <w:r>
        <w:rPr/>
        <w:t>4 |     communicator::client::connect();</w:t>
      </w:r>
    </w:p>
    <w:p>
      <w:pPr>
        <w:pStyle w:val="CodeC"/>
        <w:rPr>
          <w:rStyle w:val="HTMLCode"/>
          <w:rFonts w:ascii="Courier" w:hAnsi="Courier" w:cs="Times New Roman"/>
        </w:rPr>
      </w:pPr>
      <w:r>
        <w:rPr/>
        <w:t xml:space="preserve">  </w:t>
      </w:r>
      <w:r>
        <w:rPr/>
        <w:t>|     ^^^^^^^^^^^^^^^^^^^^^^^^^^^^^</w:t>
      </w:r>
    </w:p>
    <w:p>
      <w:pPr>
        <w:pStyle w:val="Body"/>
        <w:rPr>
          <w:rFonts w:eastAsia="Microsoft YaHei"/>
        </w:rPr>
      </w:pPr>
      <w:r>
        <w:rPr>
          <w:rFonts w:eastAsia="Microsoft YaHei"/>
        </w:rPr>
        <w:t xml:space="preserve">Hooray! We have a different error! Yes, different error messages are a cause for celebration. The new error </w:t>
      </w:r>
      <w:del w:id="428" w:author="AnneMarieW" w:date="2017-03-31T10:52:00Z">
        <w:r>
          <w:rPr>
            <w:rFonts w:eastAsia="Microsoft YaHei"/>
          </w:rPr>
          <w:delText>say</w:delText>
        </w:r>
      </w:del>
      <w:ins w:id="429" w:author="AnneMarieW" w:date="2017-03-31T10:52:00Z">
        <w:r>
          <w:rPr>
            <w:rFonts w:eastAsia="Microsoft YaHei"/>
          </w:rPr>
          <w:t>show</w:t>
        </w:r>
      </w:ins>
      <w:r>
        <w:rPr>
          <w:rFonts w:eastAsia="Microsoft YaHei"/>
        </w:rPr>
        <w:t xml:space="preserve">s </w:t>
      </w:r>
      <w:del w:id="430" w:author="AnneMarieW" w:date="2017-03-31T10:52:00Z">
        <w:r>
          <w:rPr>
            <w:rFonts w:eastAsia="Microsoft YaHei"/>
          </w:rPr>
          <w:delText>“</w:delText>
        </w:r>
      </w:del>
      <w:r>
        <w:rPr>
          <w:rStyle w:val="Literal"/>
          <w:rPrChange w:id="0" w:author="AnneMarieW" w:date="2017-03-31T10:51:00Z">
            <w:rPr>
              <w:sz w:val="20"/>
              <w:rFonts w:ascii="Courier" w:hAnsi="Courier" w:eastAsia="Microsoft YaHei"/>
              <w:color w:val="0000FF"/>
            </w:rPr>
          </w:rPrChange>
        </w:rPr>
        <w:t xml:space="preserve">function </w:t>
      </w:r>
      <w:ins w:id="432" w:author="Carol Nichols" w:date="2017-06-01T15:24:00Z">
        <w:r>
          <w:rPr>
            <w:rStyle w:val="Literal"/>
          </w:rPr>
          <w:t>`</w:t>
        </w:r>
      </w:ins>
      <w:r>
        <w:rPr>
          <w:rStyle w:val="Literal"/>
        </w:rPr>
        <w:t>connect</w:t>
      </w:r>
      <w:ins w:id="433" w:author="Carol Nichols" w:date="2017-06-01T15:24:00Z">
        <w:r>
          <w:rPr>
            <w:rStyle w:val="Literal"/>
          </w:rPr>
          <w:t>`</w:t>
        </w:r>
      </w:ins>
      <w:r>
        <w:rPr>
          <w:rStyle w:val="Literal"/>
          <w:rPrChange w:id="0" w:author="AnneMarieW" w:date="2017-03-31T10:51:00Z">
            <w:rPr>
              <w:sz w:val="20"/>
              <w:rFonts w:ascii="Courier" w:hAnsi="Courier" w:eastAsia="Microsoft YaHei"/>
              <w:color w:val="0000FF"/>
            </w:rPr>
          </w:rPrChange>
        </w:rPr>
        <w:t xml:space="preserve"> is private</w:t>
      </w:r>
      <w:del w:id="435" w:author="AnneMarieW" w:date="2017-03-31T10:52:00Z">
        <w:r>
          <w:rPr>
            <w:rStyle w:val="Literal"/>
            <w:rFonts w:eastAsia="Microsoft YaHei"/>
          </w:rPr>
          <w:delText>”</w:delText>
        </w:r>
      </w:del>
      <w:r>
        <w:rPr>
          <w:rFonts w:eastAsia="Microsoft YaHei"/>
        </w:rPr>
        <w:t xml:space="preserve">, so let’s edit </w:t>
      </w:r>
      <w:r>
        <w:rPr>
          <w:rStyle w:val="EmphasisItalic"/>
        </w:rPr>
        <w:t>src/client.rs</w:t>
      </w:r>
      <w:r>
        <w:rPr>
          <w:rFonts w:eastAsia="Microsoft YaHei"/>
        </w:rPr>
        <w:t xml:space="preserve"> to make </w:t>
      </w:r>
      <w:r>
        <w:rPr>
          <w:rStyle w:val="Literal"/>
        </w:rPr>
        <w:t>client::connect</w:t>
      </w:r>
      <w:r>
        <w:rPr>
          <w:rFonts w:eastAsia="Microsoft YaHei"/>
        </w:rPr>
        <w:t xml:space="preserve"> public too:</w:t>
      </w:r>
    </w:p>
    <w:p>
      <w:pPr>
        <w:pStyle w:val="ProductionDirective"/>
        <w:rPr>
          <w:rFonts w:eastAsia="Microsoft YaHei"/>
        </w:rPr>
      </w:pPr>
      <w:r>
        <w:rPr>
          <w:rFonts w:eastAsia="Microsoft YaHei"/>
        </w:rPr>
        <w:t>Filename: src/client.rs</w:t>
      </w:r>
    </w:p>
    <w:p>
      <w:pPr>
        <w:pStyle w:val="CodeA"/>
        <w:rPr/>
      </w:pPr>
      <w:r>
        <w:rPr/>
        <w:t>pub fn connect() {</w:t>
      </w:r>
    </w:p>
    <w:p>
      <w:pPr>
        <w:pStyle w:val="CodeC"/>
        <w:rPr/>
      </w:pPr>
      <w:r>
        <w:rPr/>
        <w:t>}</w:t>
      </w:r>
    </w:p>
    <w:p>
      <w:pPr>
        <w:pStyle w:val="Body"/>
        <w:rPr>
          <w:rFonts w:eastAsia="Microsoft YaHei"/>
        </w:rPr>
      </w:pPr>
      <w:del w:id="436" w:author="AnneMarieW" w:date="2017-03-31T10:51:00Z">
        <w:r>
          <w:rPr>
            <w:rFonts w:eastAsia="Microsoft YaHei"/>
          </w:rPr>
          <w:delText>And</w:delText>
        </w:r>
      </w:del>
      <w:ins w:id="437" w:author="AnneMarieW" w:date="2017-03-31T10:51:00Z">
        <w:r>
          <w:rPr>
            <w:rFonts w:eastAsia="Microsoft YaHei"/>
          </w:rPr>
          <w:t>Now</w:t>
        </w:r>
      </w:ins>
      <w:r>
        <w:rPr>
          <w:rFonts w:eastAsia="Microsoft YaHei"/>
        </w:rPr>
        <w:t xml:space="preserve"> run </w:t>
      </w:r>
      <w:r>
        <w:rPr>
          <w:rStyle w:val="Literal"/>
        </w:rPr>
        <w:t>cargo build</w:t>
      </w:r>
      <w:r>
        <w:rPr>
          <w:rFonts w:eastAsia="Microsoft YaHei"/>
        </w:rPr>
        <w:t xml:space="preserve"> again:</w:t>
      </w:r>
    </w:p>
    <w:p>
      <w:pPr>
        <w:pStyle w:val="CodeA"/>
        <w:rPr/>
      </w:pPr>
      <w:r>
        <w:rPr/>
        <w:t>warning: function is never used: `connect`, #[warn(dead_code)] on by default</w:t>
      </w:r>
    </w:p>
    <w:p>
      <w:pPr>
        <w:pStyle w:val="CodeB"/>
        <w:rPr/>
      </w:pPr>
      <w:r>
        <w:rPr/>
        <w:t xml:space="preserve"> </w:t>
      </w:r>
      <w:r>
        <w:rPr/>
        <w:t>--&gt; src/network/mod.rs:1:1</w:t>
      </w:r>
    </w:p>
    <w:p>
      <w:pPr>
        <w:pStyle w:val="CodeB"/>
        <w:rPr/>
      </w:pPr>
      <w:r>
        <w:rPr/>
        <w:t xml:space="preserve">  </w:t>
      </w:r>
      <w:r>
        <w:rPr/>
        <w:t>|</w:t>
      </w:r>
    </w:p>
    <w:p>
      <w:pPr>
        <w:pStyle w:val="CodeB"/>
        <w:rPr/>
      </w:pPr>
      <w:r>
        <w:rPr/>
        <w:t>1 |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src/network/server.rs:1:1</w:t>
      </w:r>
    </w:p>
    <w:p>
      <w:pPr>
        <w:pStyle w:val="CodeB"/>
        <w:rPr/>
      </w:pPr>
      <w:r>
        <w:rPr/>
        <w:t xml:space="preserve">  </w:t>
      </w:r>
      <w:r>
        <w:rPr/>
        <w:t>|</w:t>
      </w:r>
    </w:p>
    <w:p>
      <w:pPr>
        <w:pStyle w:val="CodeB"/>
        <w:rPr/>
      </w:pPr>
      <w:r>
        <w:rPr/>
        <w:t>1 | fn connect() {</w:t>
      </w:r>
    </w:p>
    <w:p>
      <w:pPr>
        <w:pStyle w:val="CodeC"/>
        <w:rPr/>
      </w:pPr>
      <w:r>
        <w:rPr/>
        <w:t xml:space="preserve">  </w:t>
      </w:r>
      <w:r>
        <w:rPr/>
        <w:t>| ^</w:t>
      </w:r>
    </w:p>
    <w:p>
      <w:pPr>
        <w:pStyle w:val="Body"/>
        <w:rPr>
          <w:rFonts w:eastAsia="Microsoft YaHei"/>
        </w:rPr>
      </w:pPr>
      <w:del w:id="438" w:author="AnneMarieW" w:date="2017-03-31T10:53:00Z">
        <w:r>
          <w:rPr>
            <w:rFonts w:eastAsia="Microsoft YaHei"/>
          </w:rPr>
          <w:delText>It</w:delText>
        </w:r>
      </w:del>
      <w:ins w:id="439" w:author="AnneMarieW" w:date="2017-03-31T10:53:00Z">
        <w:r>
          <w:rPr>
            <w:rFonts w:eastAsia="Microsoft YaHei"/>
          </w:rPr>
          <w:t>The code</w:t>
        </w:r>
      </w:ins>
      <w:r>
        <w:rPr>
          <w:rFonts w:eastAsia="Microsoft YaHei"/>
        </w:rPr>
        <w:t xml:space="preserve"> compiled, and the warning about </w:t>
      </w:r>
      <w:r>
        <w:rPr>
          <w:rStyle w:val="Literal"/>
        </w:rPr>
        <w:t>client::connect</w:t>
      </w:r>
      <w:r>
        <w:rPr>
          <w:rFonts w:eastAsia="Microsoft YaHei"/>
        </w:rPr>
        <w:t xml:space="preserve"> not being used is gone!</w:t>
      </w:r>
    </w:p>
    <w:p>
      <w:pPr>
        <w:pStyle w:val="Body"/>
        <w:rPr/>
      </w:pPr>
      <w:r>
        <w:rPr>
          <w:rFonts w:eastAsia="Microsoft YaHei"/>
        </w:rPr>
        <w:t xml:space="preserve">Unused code warnings don’t always indicate that </w:t>
      </w:r>
      <w:del w:id="440" w:author="Carol Nichols" w:date="2017-06-01T15:25:00Z">
        <w:r>
          <w:rPr>
            <w:rFonts w:eastAsia="Microsoft YaHei"/>
            <w:highlight w:val="yellow"/>
          </w:rPr>
          <w:delText>something</w:delText>
        </w:r>
      </w:del>
      <w:ins w:id="441" w:author="Carol Nichols" w:date="2017-06-01T15:25:00Z">
        <w:r>
          <w:rPr>
            <w:rFonts w:eastAsia="Microsoft YaHei"/>
            <w:highlight w:val="yellow"/>
          </w:rPr>
          <w:t>an item in your code</w:t>
        </w:r>
      </w:ins>
      <w:r>
        <w:rPr>
          <w:rFonts w:eastAsia="Microsoft YaHei"/>
        </w:rPr>
        <w:t xml:space="preserve"> needs to be made public: if you </w:t>
      </w:r>
      <w:r>
        <w:rPr>
          <w:rStyle w:val="EmphasisItalic"/>
          <w:rFonts w:eastAsia="Microsoft YaHei"/>
        </w:rPr>
        <w:t>didn’t</w:t>
      </w:r>
      <w:r>
        <w:rPr>
          <w:rFonts w:eastAsia="Microsoft YaHei"/>
        </w:rPr>
        <w:t xml:space="preserve"> want these functions to be part of your public API, unused code warnings could be alerting you to code you no longer need</w:t>
      </w:r>
      <w:del w:id="442" w:author="Carol Nichols" w:date="2017-06-01T15:25:00Z">
        <w:r>
          <w:rPr>
            <w:rFonts w:eastAsia="Microsoft YaHei"/>
          </w:rPr>
          <w:delText>ed</w:delText>
        </w:r>
      </w:del>
      <w:r>
        <w:rPr>
          <w:rFonts w:eastAsia="Microsoft YaHei"/>
        </w:rPr>
        <w:t xml:space="preserve"> </w:t>
      </w:r>
      <w:del w:id="443" w:author="Carol Nichols" w:date="2017-06-01T15:25:00Z">
        <w:r>
          <w:rPr>
            <w:rFonts w:eastAsia="Microsoft YaHei"/>
          </w:rPr>
          <w:delText>and</w:delText>
        </w:r>
      </w:del>
      <w:ins w:id="444" w:author="Carol Nichols" w:date="2017-06-01T15:25:00Z">
        <w:r>
          <w:rPr>
            <w:rFonts w:eastAsia="Microsoft YaHei"/>
          </w:rPr>
          <w:t>that you</w:t>
        </w:r>
      </w:ins>
      <w:r>
        <w:rPr>
          <w:rFonts w:eastAsia="Microsoft YaHei"/>
        </w:rPr>
        <w:t xml:space="preserve"> can safely delete. They could also be alerting you to a bug</w:t>
      </w:r>
      <w:del w:id="445" w:author="AnneMarieW" w:date="2017-03-31T10:54:00Z">
        <w:r>
          <w:rPr>
            <w:rFonts w:eastAsia="Microsoft YaHei"/>
          </w:rPr>
          <w:delText>,</w:delText>
        </w:r>
      </w:del>
      <w:r>
        <w:rPr>
          <w:rFonts w:eastAsia="Microsoft YaHei"/>
        </w:rPr>
        <w:t xml:space="preserve"> if you had just accidentally removed all places within your library where this function is called.</w:t>
      </w:r>
    </w:p>
    <w:p>
      <w:pPr>
        <w:pStyle w:val="Body"/>
        <w:rPr/>
      </w:pPr>
      <w:ins w:id="446" w:author="AnneMarieW" w:date="2017-03-31T10:55:00Z">
        <w:r>
          <w:rPr>
            <w:rFonts w:eastAsia="Microsoft YaHei"/>
          </w:rPr>
          <w:t>But i</w:t>
        </w:r>
      </w:ins>
      <w:del w:id="447" w:author="AnneMarieW" w:date="2017-03-31T10:55:00Z">
        <w:r>
          <w:rPr>
            <w:rFonts w:eastAsia="Microsoft YaHei"/>
          </w:rPr>
          <w:delText>I</w:delText>
        </w:r>
      </w:del>
      <w:r>
        <w:rPr>
          <w:rFonts w:eastAsia="Microsoft YaHei"/>
        </w:rPr>
        <w:t xml:space="preserve">n </w:t>
      </w:r>
      <w:del w:id="448" w:author="AnneMarieW" w:date="2017-03-31T10:55:00Z">
        <w:r>
          <w:rPr>
            <w:rFonts w:eastAsia="Microsoft YaHei"/>
          </w:rPr>
          <w:delText>our</w:delText>
        </w:r>
      </w:del>
      <w:ins w:id="449" w:author="AnneMarieW" w:date="2017-03-31T10:55:00Z">
        <w:r>
          <w:rPr>
            <w:rFonts w:eastAsia="Microsoft YaHei"/>
          </w:rPr>
          <w:t>this</w:t>
        </w:r>
      </w:ins>
      <w:r>
        <w:rPr>
          <w:rFonts w:eastAsia="Microsoft YaHei"/>
        </w:rPr>
        <w:t xml:space="preserve"> case</w:t>
      </w:r>
      <w:del w:id="450" w:author="AnneMarieW" w:date="2017-03-31T10:55:00Z">
        <w:r>
          <w:rPr>
            <w:rFonts w:eastAsia="Microsoft YaHei"/>
          </w:rPr>
          <w:delText xml:space="preserve"> though</w:delText>
        </w:r>
      </w:del>
      <w:r>
        <w:rPr>
          <w:rFonts w:eastAsia="Microsoft YaHei"/>
        </w:rPr>
        <w:t xml:space="preserve">, we </w:t>
      </w:r>
      <w:r>
        <w:rPr>
          <w:rStyle w:val="EmphasisItalic"/>
          <w:rFonts w:eastAsia="Microsoft YaHei"/>
        </w:rPr>
        <w:t>do</w:t>
      </w:r>
      <w:r>
        <w:rPr>
          <w:rFonts w:eastAsia="Microsoft YaHei"/>
        </w:rPr>
        <w:t xml:space="preserve"> want the other two functions to be part of our crate’s public API, so let’s mark them as </w:t>
      </w:r>
      <w:r>
        <w:rPr>
          <w:rStyle w:val="Literal"/>
        </w:rPr>
        <w:t>pub</w:t>
      </w:r>
      <w:r>
        <w:rPr>
          <w:rFonts w:eastAsia="Microsoft YaHei"/>
        </w:rPr>
        <w:t xml:space="preserve"> as well </w:t>
      </w:r>
      <w:del w:id="451" w:author="Carol Nichols" w:date="2017-06-01T15:26:00Z">
        <w:r>
          <w:rPr>
            <w:rFonts w:eastAsia="Microsoft YaHei"/>
          </w:rPr>
          <w:delText xml:space="preserve">to try </w:delText>
        </w:r>
      </w:del>
      <w:r>
        <w:rPr>
          <w:rFonts w:eastAsia="Microsoft YaHei"/>
        </w:rPr>
        <w:t xml:space="preserve">to get rid of the remaining warnings. Modify </w:t>
      </w:r>
      <w:r>
        <w:rPr>
          <w:rStyle w:val="EmphasisItalic"/>
        </w:rPr>
        <w:t>src/network/mod.rs</w:t>
      </w:r>
      <w:r>
        <w:rPr>
          <w:rFonts w:eastAsia="Microsoft YaHei"/>
        </w:rPr>
        <w:t xml:space="preserve"> to </w:t>
      </w:r>
      <w:del w:id="452" w:author="AnneMarieW" w:date="2017-03-31T10:56:00Z">
        <w:r>
          <w:rPr>
            <w:rFonts w:eastAsia="Microsoft YaHei"/>
          </w:rPr>
          <w:delText>be</w:delText>
        </w:r>
      </w:del>
      <w:ins w:id="453" w:author="AnneMarieW" w:date="2017-03-31T10:56:00Z">
        <w:r>
          <w:rPr>
            <w:rFonts w:eastAsia="Microsoft YaHei"/>
          </w:rPr>
          <w:t>look like the following</w:t>
        </w:r>
      </w:ins>
      <w:r>
        <w:rPr>
          <w:rFonts w:eastAsia="Microsoft YaHei"/>
        </w:rPr>
        <w:t>:</w:t>
      </w:r>
    </w:p>
    <w:p>
      <w:pPr>
        <w:pStyle w:val="ProductionDirective"/>
        <w:rPr>
          <w:rFonts w:eastAsia="Microsoft YaHei"/>
        </w:rPr>
      </w:pPr>
      <w:r>
        <w:rPr>
          <w:rFonts w:eastAsia="Microsoft YaHei"/>
        </w:rPr>
        <w:t>Filename: src/network/mod.rs</w:t>
      </w:r>
    </w:p>
    <w:p>
      <w:pPr>
        <w:pStyle w:val="CodeA"/>
        <w:rPr/>
      </w:pPr>
      <w:r>
        <w:rPr/>
        <w:t>pub fn connect() {</w:t>
      </w:r>
    </w:p>
    <w:p>
      <w:pPr>
        <w:pStyle w:val="CodeB"/>
        <w:rPr/>
      </w:pPr>
      <w:r>
        <w:rPr/>
        <w:t>}</w:t>
      </w:r>
    </w:p>
    <w:p>
      <w:pPr>
        <w:pStyle w:val="CodeB"/>
        <w:rPr/>
      </w:pPr>
      <w:r>
        <w:rPr/>
      </w:r>
    </w:p>
    <w:p>
      <w:pPr>
        <w:pStyle w:val="CodeC"/>
        <w:rPr>
          <w:rStyle w:val="HTMLCode"/>
          <w:rFonts w:ascii="Courier" w:hAnsi="Courier" w:cs="Times New Roman"/>
        </w:rPr>
      </w:pPr>
      <w:r>
        <w:rPr/>
        <w:t>mod server;</w:t>
      </w:r>
    </w:p>
    <w:p>
      <w:pPr>
        <w:pStyle w:val="Body"/>
        <w:rPr>
          <w:rFonts w:eastAsia="Microsoft YaHei"/>
        </w:rPr>
      </w:pPr>
      <w:del w:id="454" w:author="AnneMarieW" w:date="2017-03-31T10:56:00Z">
        <w:r>
          <w:rPr>
            <w:rFonts w:eastAsia="Microsoft YaHei"/>
          </w:rPr>
          <w:delText>And</w:delText>
        </w:r>
      </w:del>
      <w:ins w:id="455" w:author="AnneMarieW" w:date="2017-03-31T10:56:00Z">
        <w:r>
          <w:rPr>
            <w:rFonts w:eastAsia="Microsoft YaHei"/>
          </w:rPr>
          <w:t>Then</w:t>
        </w:r>
      </w:ins>
      <w:r>
        <w:rPr>
          <w:rFonts w:eastAsia="Microsoft YaHei"/>
        </w:rPr>
        <w:t xml:space="preserve"> compile</w:t>
      </w:r>
      <w:ins w:id="456" w:author="AnneMarieW" w:date="2017-03-31T14:08:00Z">
        <w:r>
          <w:rPr>
            <w:rFonts w:eastAsia="Microsoft YaHei"/>
          </w:rPr>
          <w:t xml:space="preserve"> the code</w:t>
        </w:r>
      </w:ins>
      <w:r>
        <w:rPr>
          <w:rFonts w:eastAsia="Microsoft YaHei"/>
        </w:rPr>
        <w:t>:</w:t>
      </w:r>
    </w:p>
    <w:p>
      <w:pPr>
        <w:pStyle w:val="CodeA"/>
        <w:rPr/>
      </w:pPr>
      <w:r>
        <w:rPr/>
        <w:t>warning: function is never used: `connect`, #[warn(dead_code)] on by default</w:t>
      </w:r>
    </w:p>
    <w:p>
      <w:pPr>
        <w:pStyle w:val="CodeB"/>
        <w:rPr/>
      </w:pPr>
      <w:r>
        <w:rPr/>
        <w:t xml:space="preserve"> </w:t>
      </w:r>
      <w:r>
        <w:rPr/>
        <w:t>--&gt; src/network/mod.rs:1:1</w:t>
      </w:r>
    </w:p>
    <w:p>
      <w:pPr>
        <w:pStyle w:val="CodeB"/>
        <w:rPr/>
      </w:pPr>
      <w:r>
        <w:rPr/>
        <w:t xml:space="preserve">  </w:t>
      </w:r>
      <w:r>
        <w:rPr/>
        <w:t>|</w:t>
      </w:r>
    </w:p>
    <w:p>
      <w:pPr>
        <w:pStyle w:val="CodeB"/>
        <w:rPr/>
      </w:pPr>
      <w:r>
        <w:rPr/>
        <w:t>1 | pub fn connect() {</w:t>
      </w:r>
    </w:p>
    <w:p>
      <w:pPr>
        <w:pStyle w:val="CodeB"/>
        <w:rPr/>
      </w:pPr>
      <w:r>
        <w:rPr/>
        <w:t xml:space="preserve">  </w:t>
      </w:r>
      <w:r>
        <w:rPr/>
        <w:t>| ^</w:t>
      </w:r>
    </w:p>
    <w:p>
      <w:pPr>
        <w:pStyle w:val="CodeB"/>
        <w:rPr/>
      </w:pPr>
      <w:r>
        <w:rPr/>
      </w:r>
    </w:p>
    <w:p>
      <w:pPr>
        <w:pStyle w:val="CodeB"/>
        <w:rPr/>
      </w:pPr>
      <w:r>
        <w:rPr/>
        <w:t>warning: function is never used: `connect`, #[warn(dead_code)] on by default</w:t>
      </w:r>
    </w:p>
    <w:p>
      <w:pPr>
        <w:pStyle w:val="CodeB"/>
        <w:rPr/>
      </w:pPr>
      <w:r>
        <w:rPr/>
        <w:t xml:space="preserve"> </w:t>
      </w:r>
      <w:r>
        <w:rPr/>
        <w:t>--&gt; src/network/server.rs:1:1</w:t>
      </w:r>
    </w:p>
    <w:p>
      <w:pPr>
        <w:pStyle w:val="CodeB"/>
        <w:rPr/>
      </w:pPr>
      <w:r>
        <w:rPr/>
        <w:t xml:space="preserve">  </w:t>
      </w:r>
      <w:r>
        <w:rPr/>
        <w:t>|</w:t>
      </w:r>
    </w:p>
    <w:p>
      <w:pPr>
        <w:pStyle w:val="CodeB"/>
        <w:rPr/>
      </w:pPr>
      <w:r>
        <w:rPr/>
        <w:t>1 | fn connect() {</w:t>
      </w:r>
    </w:p>
    <w:p>
      <w:pPr>
        <w:pStyle w:val="CodeC"/>
        <w:rPr/>
      </w:pPr>
      <w:r>
        <w:rPr/>
        <w:t xml:space="preserve">  </w:t>
      </w:r>
      <w:r>
        <w:rPr/>
        <w:t>| ^</w:t>
      </w:r>
    </w:p>
    <w:p>
      <w:pPr>
        <w:pStyle w:val="Body"/>
        <w:rPr>
          <w:rFonts w:eastAsia="Microsoft YaHei"/>
        </w:rPr>
      </w:pPr>
      <w:r>
        <w:rPr>
          <w:rFonts w:eastAsia="Microsoft YaHei"/>
        </w:rPr>
        <w:t>Hmmm, we’re still getting an unused function warning</w:t>
      </w:r>
      <w:ins w:id="457" w:author="AnneMarieW" w:date="2017-03-31T14:08:00Z">
        <w:r>
          <w:rPr>
            <w:rFonts w:eastAsia="Microsoft YaHei"/>
          </w:rPr>
          <w:t>,</w:t>
        </w:r>
      </w:ins>
      <w:r>
        <w:rPr>
          <w:rFonts w:eastAsia="Microsoft YaHei"/>
        </w:rPr>
        <w:t xml:space="preserve"> even though </w:t>
      </w:r>
      <w:r>
        <w:rPr>
          <w:rStyle w:val="Literal"/>
        </w:rPr>
        <w:t>network::connect</w:t>
      </w:r>
      <w:r>
        <w:rPr>
          <w:rFonts w:eastAsia="Microsoft YaHei"/>
        </w:rPr>
        <w:t xml:space="preserve"> is set to </w:t>
      </w:r>
      <w:r>
        <w:rPr>
          <w:rStyle w:val="Literal"/>
        </w:rPr>
        <w:t>pub</w:t>
      </w:r>
      <w:r>
        <w:rPr>
          <w:rFonts w:eastAsia="Microsoft YaHei"/>
        </w:rPr>
        <w:t>. Th</w:t>
      </w:r>
      <w:del w:id="458" w:author="AnneMarieW" w:date="2017-03-31T10:57:00Z">
        <w:r>
          <w:rPr>
            <w:rFonts w:eastAsia="Microsoft YaHei"/>
          </w:rPr>
          <w:delText>is is becaus</w:delText>
        </w:r>
      </w:del>
      <w:r>
        <w:rPr>
          <w:rFonts w:eastAsia="Microsoft YaHei"/>
        </w:rPr>
        <w:t>e</w:t>
      </w:r>
      <w:ins w:id="459" w:author="AnneMarieW" w:date="2017-03-31T10:57:00Z">
        <w:r>
          <w:rPr>
            <w:rFonts w:eastAsia="Microsoft YaHei"/>
          </w:rPr>
          <w:t xml:space="preserve"> reason is that</w:t>
        </w:r>
      </w:ins>
      <w:r>
        <w:rPr>
          <w:rFonts w:eastAsia="Microsoft YaHei"/>
        </w:rPr>
        <w:t xml:space="preserve"> the function is public within the module, but the </w:t>
      </w:r>
      <w:r>
        <w:rPr>
          <w:rStyle w:val="Literal"/>
        </w:rPr>
        <w:t>network</w:t>
      </w:r>
      <w:r>
        <w:rPr>
          <w:rFonts w:eastAsia="Microsoft YaHei"/>
        </w:rPr>
        <w:t xml:space="preserve"> module that the function resides in is not public. We’re working from the interior of the library out this time, where</w:t>
      </w:r>
      <w:ins w:id="460" w:author="janelle" w:date="2017-05-16T17:28:00Z">
        <w:r>
          <w:rPr>
            <w:rFonts w:eastAsia="Microsoft YaHei"/>
          </w:rPr>
          <w:t>as</w:t>
        </w:r>
      </w:ins>
      <w:r>
        <w:rPr>
          <w:rFonts w:eastAsia="Microsoft YaHei"/>
        </w:rPr>
        <w:t xml:space="preserve"> with </w:t>
      </w:r>
      <w:r>
        <w:rPr>
          <w:rStyle w:val="Literal"/>
        </w:rPr>
        <w:t>client::connect</w:t>
      </w:r>
      <w:r>
        <w:rPr>
          <w:rFonts w:eastAsia="Microsoft YaHei"/>
        </w:rPr>
        <w:t xml:space="preserve"> we worked from the outside in. We need to change </w:t>
      </w:r>
      <w:r>
        <w:rPr>
          <w:rStyle w:val="EmphasisItalic"/>
        </w:rPr>
        <w:t>src/lib.rs</w:t>
      </w:r>
      <w:r>
        <w:rPr>
          <w:rFonts w:eastAsia="Microsoft YaHei"/>
        </w:rPr>
        <w:t xml:space="preserve"> to make </w:t>
      </w:r>
      <w:r>
        <w:rPr>
          <w:rStyle w:val="Literal"/>
        </w:rPr>
        <w:t>network</w:t>
      </w:r>
      <w:r>
        <w:rPr>
          <w:rFonts w:eastAsia="Microsoft YaHei"/>
        </w:rPr>
        <w:t xml:space="preserve"> public too</w:t>
      </w:r>
      <w:ins w:id="461" w:author="AnneMarieW" w:date="2017-03-31T10:57:00Z">
        <w:r>
          <w:rPr>
            <w:rFonts w:eastAsia="Microsoft YaHei"/>
          </w:rPr>
          <w:t>, like so</w:t>
        </w:r>
      </w:ins>
      <w:r>
        <w:rPr>
          <w:rFonts w:eastAsia="Microsoft YaHei"/>
        </w:rPr>
        <w:t>:</w:t>
      </w:r>
    </w:p>
    <w:p>
      <w:pPr>
        <w:pStyle w:val="ProductionDirective"/>
        <w:rPr>
          <w:rFonts w:eastAsia="Microsoft YaHei"/>
        </w:rPr>
      </w:pPr>
      <w:r>
        <w:rPr>
          <w:rFonts w:eastAsia="Microsoft YaHei"/>
        </w:rPr>
        <w:t>Filename: src/lib.rs</w:t>
      </w:r>
    </w:p>
    <w:p>
      <w:pPr>
        <w:pStyle w:val="CodeA"/>
        <w:rPr/>
      </w:pPr>
      <w:r>
        <w:rPr/>
        <w:t>pub mod client;</w:t>
      </w:r>
    </w:p>
    <w:p>
      <w:pPr>
        <w:pStyle w:val="CodeB"/>
        <w:rPr/>
      </w:pPr>
      <w:r>
        <w:rPr/>
      </w:r>
    </w:p>
    <w:p>
      <w:pPr>
        <w:pStyle w:val="CodeC"/>
        <w:rPr/>
      </w:pPr>
      <w:r>
        <w:rPr/>
        <w:t>pub mod network;</w:t>
      </w:r>
    </w:p>
    <w:p>
      <w:pPr>
        <w:pStyle w:val="Body"/>
        <w:rPr>
          <w:rFonts w:eastAsia="Microsoft YaHei"/>
        </w:rPr>
      </w:pPr>
      <w:r>
        <w:rPr>
          <w:rFonts w:eastAsia="Microsoft YaHei"/>
        </w:rPr>
        <w:t xml:space="preserve">Now </w:t>
      </w:r>
      <w:del w:id="462" w:author="AnneMarieW" w:date="2017-03-31T10:58:00Z">
        <w:r>
          <w:rPr>
            <w:rFonts w:eastAsia="Microsoft YaHei"/>
          </w:rPr>
          <w:delText>if</w:delText>
        </w:r>
      </w:del>
      <w:ins w:id="463" w:author="AnneMarieW" w:date="2017-03-31T10:58:00Z">
        <w:r>
          <w:rPr>
            <w:rFonts w:eastAsia="Microsoft YaHei"/>
          </w:rPr>
          <w:t>when</w:t>
        </w:r>
      </w:ins>
      <w:r>
        <w:rPr>
          <w:rFonts w:eastAsia="Microsoft YaHei"/>
        </w:rPr>
        <w:t xml:space="preserve"> we compile, that warning is gone:</w:t>
      </w:r>
    </w:p>
    <w:p>
      <w:pPr>
        <w:pStyle w:val="CodeA"/>
        <w:rPr/>
      </w:pPr>
      <w:r>
        <w:rPr/>
        <w:t>warning: function is never used: `connect`, #[warn(dead_code)] on by default</w:t>
      </w:r>
    </w:p>
    <w:p>
      <w:pPr>
        <w:pStyle w:val="CodeB"/>
        <w:rPr/>
      </w:pPr>
      <w:r>
        <w:rPr/>
        <w:t xml:space="preserve"> </w:t>
      </w:r>
      <w:r>
        <w:rPr/>
        <w:t>--&gt; src/network/server.rs:1:1</w:t>
      </w:r>
    </w:p>
    <w:p>
      <w:pPr>
        <w:pStyle w:val="CodeB"/>
        <w:rPr/>
      </w:pPr>
      <w:r>
        <w:rPr/>
        <w:t xml:space="preserve">  </w:t>
      </w:r>
      <w:r>
        <w:rPr/>
        <w:t>|</w:t>
      </w:r>
    </w:p>
    <w:p>
      <w:pPr>
        <w:pStyle w:val="CodeB"/>
        <w:rPr/>
      </w:pPr>
      <w:r>
        <w:rPr/>
        <w:t>1 | fn connect() {</w:t>
      </w:r>
    </w:p>
    <w:p>
      <w:pPr>
        <w:pStyle w:val="CodeC"/>
        <w:rPr/>
      </w:pPr>
      <w:r>
        <w:rPr/>
        <w:t xml:space="preserve">  </w:t>
      </w:r>
      <w:r>
        <w:rPr/>
        <w:t>| ^</w:t>
      </w:r>
    </w:p>
    <w:p>
      <w:pPr>
        <w:pStyle w:val="Body"/>
        <w:rPr>
          <w:rFonts w:eastAsia="Microsoft YaHei"/>
        </w:rPr>
      </w:pPr>
      <w:r>
        <w:rPr>
          <w:rFonts w:eastAsia="Microsoft YaHei"/>
        </w:rPr>
        <w:t xml:space="preserve">Only one warning </w:t>
      </w:r>
      <w:ins w:id="464" w:author="AnneMarieW" w:date="2017-03-31T10:58:00Z">
        <w:r>
          <w:rPr>
            <w:rFonts w:eastAsia="Microsoft YaHei"/>
          </w:rPr>
          <w:t xml:space="preserve">is </w:t>
        </w:r>
      </w:ins>
      <w:r>
        <w:rPr>
          <w:rFonts w:eastAsia="Microsoft YaHei"/>
        </w:rPr>
        <w:t>left! Try to fix this one on your own!</w:t>
      </w:r>
    </w:p>
    <w:p>
      <w:pPr>
        <w:pStyle w:val="HeadB"/>
        <w:rPr>
          <w:sz w:val="27"/>
          <w:szCs w:val="27"/>
        </w:rPr>
      </w:pPr>
      <w:bookmarkStart w:id="20" w:name="privacy-rules"/>
      <w:bookmarkStart w:id="21" w:name="_Toc478551201"/>
      <w:bookmarkStart w:id="22" w:name="__RefHeading___Toc8725_1631704520"/>
      <w:bookmarkEnd w:id="20"/>
      <w:bookmarkEnd w:id="21"/>
      <w:bookmarkEnd w:id="22"/>
      <w:r>
        <w:rPr/>
        <w:t>Privacy Rules</w:t>
      </w:r>
    </w:p>
    <w:p>
      <w:pPr>
        <w:pStyle w:val="Body"/>
        <w:rPr>
          <w:rFonts w:eastAsia="Microsoft YaHei"/>
        </w:rPr>
      </w:pPr>
      <w:r>
        <w:rPr>
          <w:rFonts w:eastAsia="Microsoft YaHei"/>
        </w:rPr>
        <w:t>Overall, these are the rules for item visibility:</w:t>
      </w:r>
    </w:p>
    <w:p>
      <w:pPr>
        <w:pStyle w:val="NumListA"/>
        <w:rPr>
          <w:rFonts w:eastAsia="Microsoft YaHei"/>
        </w:rPr>
      </w:pPr>
      <w:r>
        <w:rPr>
          <w:rFonts w:eastAsia="Microsoft YaHei"/>
        </w:rPr>
        <w:t>If an item is public, it can be accessed through any of its parent modules.</w:t>
      </w:r>
    </w:p>
    <w:p>
      <w:pPr>
        <w:pStyle w:val="NumListC"/>
        <w:rPr>
          <w:rFonts w:eastAsia="Microsoft YaHei"/>
        </w:rPr>
      </w:pPr>
      <w:r>
        <w:rPr>
          <w:rFonts w:eastAsia="Microsoft YaHei"/>
        </w:rPr>
        <w:t xml:space="preserve">If an item is private, it </w:t>
      </w:r>
      <w:ins w:id="465" w:author="AnneMarieW" w:date="2017-03-31T11:07:00Z">
        <w:r>
          <w:rPr>
            <w:rFonts w:eastAsia="Microsoft YaHei"/>
          </w:rPr>
          <w:t>can</w:t>
        </w:r>
      </w:ins>
      <w:del w:id="466" w:author="AnneMarieW" w:date="2017-03-31T11:07:00Z">
        <w:r>
          <w:rPr>
            <w:rFonts w:eastAsia="Microsoft YaHei"/>
          </w:rPr>
          <w:delText>may</w:delText>
        </w:r>
      </w:del>
      <w:r>
        <w:rPr>
          <w:rFonts w:eastAsia="Microsoft YaHei"/>
        </w:rPr>
        <w:t xml:space="preserve"> be accessed only by the current module and its child modules.</w:t>
      </w:r>
    </w:p>
    <w:p>
      <w:pPr>
        <w:pStyle w:val="HeadB"/>
        <w:rPr>
          <w:sz w:val="27"/>
          <w:szCs w:val="27"/>
        </w:rPr>
      </w:pPr>
      <w:bookmarkStart w:id="23" w:name="privacy-examples"/>
      <w:bookmarkStart w:id="24" w:name="_Toc478551202"/>
      <w:bookmarkStart w:id="25" w:name="__RefHeading___Toc8727_1631704520"/>
      <w:bookmarkEnd w:id="23"/>
      <w:bookmarkEnd w:id="24"/>
      <w:bookmarkEnd w:id="25"/>
      <w:r>
        <w:rPr/>
        <w:t>Privacy Examples</w:t>
      </w:r>
    </w:p>
    <w:p>
      <w:pPr>
        <w:pStyle w:val="BodyFirst"/>
        <w:rPr>
          <w:rFonts w:eastAsia="Microsoft YaHei"/>
        </w:rPr>
      </w:pPr>
      <w:r>
        <w:rPr>
          <w:rFonts w:eastAsia="Microsoft YaHei"/>
        </w:rPr>
        <w:t xml:space="preserve">Let’s look at a few more </w:t>
      </w:r>
      <w:ins w:id="467" w:author="AnneMarieW" w:date="2017-03-31T11:07:00Z">
        <w:r>
          <w:rPr>
            <w:rFonts w:eastAsia="Microsoft YaHei"/>
          </w:rPr>
          <w:t xml:space="preserve">privacy </w:t>
        </w:r>
      </w:ins>
      <w:r>
        <w:rPr>
          <w:rFonts w:eastAsia="Microsoft YaHei"/>
        </w:rPr>
        <w:t xml:space="preserve">examples to get some practice. Create a new library project and enter the code in Listing 7-5 into your new project’s </w:t>
      </w:r>
      <w:r>
        <w:rPr>
          <w:rStyle w:val="EmphasisItalic"/>
        </w:rPr>
        <w:t>src/lib.rs</w:t>
      </w:r>
      <w:r>
        <w:rPr>
          <w:rFonts w:eastAsia="Microsoft YaHei"/>
        </w:rPr>
        <w:t>:</w:t>
      </w:r>
    </w:p>
    <w:p>
      <w:pPr>
        <w:pStyle w:val="ProductionDirective"/>
        <w:rPr>
          <w:rFonts w:eastAsia="Microsoft YaHei"/>
        </w:rPr>
      </w:pPr>
      <w:r>
        <w:rPr>
          <w:rFonts w:eastAsia="Microsoft YaHei"/>
        </w:rPr>
        <w:t>Filename: src/lib.rs</w:t>
      </w:r>
    </w:p>
    <w:p>
      <w:pPr>
        <w:pStyle w:val="CodeA"/>
        <w:rPr/>
      </w:pPr>
      <w:r>
        <w:rPr/>
        <w:t>mod outermost {</w:t>
      </w:r>
    </w:p>
    <w:p>
      <w:pPr>
        <w:pStyle w:val="CodeB"/>
        <w:rPr/>
      </w:pPr>
      <w:r>
        <w:rPr/>
        <w:t xml:space="preserve">    </w:t>
      </w:r>
      <w:r>
        <w:rPr/>
        <w:t>pub fn middle_function() {}</w:t>
      </w:r>
    </w:p>
    <w:p>
      <w:pPr>
        <w:pStyle w:val="CodeB"/>
        <w:rPr/>
      </w:pPr>
      <w:r>
        <w:rPr/>
      </w:r>
    </w:p>
    <w:p>
      <w:pPr>
        <w:pStyle w:val="CodeB"/>
        <w:rPr/>
      </w:pPr>
      <w:r>
        <w:rPr/>
        <w:t xml:space="preserve">    </w:t>
      </w:r>
      <w:r>
        <w:rPr/>
        <w:t>fn middle_secret_function() {}</w:t>
      </w:r>
    </w:p>
    <w:p>
      <w:pPr>
        <w:pStyle w:val="CodeB"/>
        <w:rPr/>
      </w:pPr>
      <w:r>
        <w:rPr/>
      </w:r>
    </w:p>
    <w:p>
      <w:pPr>
        <w:pStyle w:val="CodeB"/>
        <w:rPr/>
      </w:pPr>
      <w:r>
        <w:rPr/>
        <w:t xml:space="preserve">    </w:t>
      </w:r>
      <w:r>
        <w:rPr/>
        <w:t>mod inside {</w:t>
      </w:r>
    </w:p>
    <w:p>
      <w:pPr>
        <w:pStyle w:val="CodeB"/>
        <w:rPr/>
      </w:pPr>
      <w:r>
        <w:rPr/>
        <w:t xml:space="preserve">        </w:t>
      </w:r>
      <w:r>
        <w:rPr/>
        <w:t>pub fn inner_function() {}</w:t>
      </w:r>
    </w:p>
    <w:p>
      <w:pPr>
        <w:pStyle w:val="CodeB"/>
        <w:rPr/>
      </w:pPr>
      <w:r>
        <w:rPr/>
      </w:r>
    </w:p>
    <w:p>
      <w:pPr>
        <w:pStyle w:val="CodeB"/>
        <w:rPr/>
      </w:pPr>
      <w:r>
        <w:rPr/>
        <w:t xml:space="preserve">        </w:t>
      </w:r>
      <w:r>
        <w:rPr/>
        <w:t>fn secret_function() {}</w:t>
      </w:r>
    </w:p>
    <w:p>
      <w:pPr>
        <w:pStyle w:val="CodeB"/>
        <w:rPr/>
      </w:pPr>
      <w:r>
        <w:rPr/>
        <w:t xml:space="preserve">    </w:t>
      </w:r>
      <w:r>
        <w:rPr/>
        <w:t>}</w:t>
      </w:r>
    </w:p>
    <w:p>
      <w:pPr>
        <w:pStyle w:val="CodeB"/>
        <w:rPr/>
      </w:pPr>
      <w:r>
        <w:rPr/>
        <w:t>}</w:t>
      </w:r>
    </w:p>
    <w:p>
      <w:pPr>
        <w:pStyle w:val="CodeB"/>
        <w:rPr/>
      </w:pPr>
      <w:r>
        <w:rPr/>
      </w:r>
    </w:p>
    <w:p>
      <w:pPr>
        <w:pStyle w:val="CodeB"/>
        <w:rPr/>
      </w:pPr>
      <w:r>
        <w:rPr/>
        <w:t>fn try_me() {</w:t>
      </w:r>
    </w:p>
    <w:p>
      <w:pPr>
        <w:pStyle w:val="CodeB"/>
        <w:rPr/>
      </w:pPr>
      <w:r>
        <w:rPr/>
        <w:t xml:space="preserve">    </w:t>
      </w:r>
      <w:r>
        <w:rPr/>
        <w:t>outermost::middle_function();</w:t>
      </w:r>
    </w:p>
    <w:p>
      <w:pPr>
        <w:pStyle w:val="CodeB"/>
        <w:rPr/>
      </w:pPr>
      <w:r>
        <w:rPr/>
        <w:t xml:space="preserve">    </w:t>
      </w:r>
      <w:r>
        <w:rPr/>
        <w:t>outermost::middle_secret_function();</w:t>
      </w:r>
    </w:p>
    <w:p>
      <w:pPr>
        <w:pStyle w:val="CodeB"/>
        <w:rPr/>
      </w:pPr>
      <w:r>
        <w:rPr/>
        <w:t xml:space="preserve">    </w:t>
      </w:r>
      <w:r>
        <w:rPr/>
        <w:t>outermost::inside::inner_function();</w:t>
      </w:r>
    </w:p>
    <w:p>
      <w:pPr>
        <w:pStyle w:val="CodeB"/>
        <w:rPr/>
      </w:pPr>
      <w:r>
        <w:rPr/>
        <w:t xml:space="preserve">    </w:t>
      </w:r>
      <w:r>
        <w:rPr/>
        <w:t>outermost::inside::secret_function();</w:t>
      </w:r>
    </w:p>
    <w:p>
      <w:pPr>
        <w:pStyle w:val="CodeC"/>
        <w:rPr/>
      </w:pPr>
      <w:r>
        <w:rPr/>
        <w:t>}</w:t>
      </w:r>
    </w:p>
    <w:p>
      <w:pPr>
        <w:pStyle w:val="Caption1"/>
        <w:rPr/>
      </w:pPr>
      <w:r>
        <w:rPr/>
        <w:t>Listing 7-5: Examples of private and public functions, some of which are incorrect</w:t>
      </w:r>
    </w:p>
    <w:p>
      <w:pPr>
        <w:pStyle w:val="Body"/>
        <w:rPr>
          <w:rFonts w:eastAsia="Microsoft YaHei"/>
        </w:rPr>
      </w:pPr>
      <w:r>
        <w:rPr>
          <w:rFonts w:eastAsia="Microsoft YaHei"/>
        </w:rPr>
        <w:t>Before you try to compile this code, make a guess about which lines in</w:t>
      </w:r>
      <w:ins w:id="468" w:author="AnneMarieW" w:date="2017-03-31T11:08:00Z">
        <w:r>
          <w:rPr>
            <w:rFonts w:eastAsia="Microsoft YaHei"/>
          </w:rPr>
          <w:t xml:space="preserve"> the</w:t>
        </w:r>
      </w:ins>
      <w:r>
        <w:rPr>
          <w:rFonts w:eastAsia="Microsoft YaHei"/>
        </w:rPr>
        <w:t xml:space="preserve"> </w:t>
      </w:r>
      <w:r>
        <w:rPr>
          <w:rStyle w:val="Literal"/>
        </w:rPr>
        <w:t xml:space="preserve">try_me </w:t>
      </w:r>
      <w:r>
        <w:rPr>
          <w:rFonts w:eastAsia="Microsoft YaHei"/>
        </w:rPr>
        <w:t>function will have errors. Then</w:t>
      </w:r>
      <w:ins w:id="469" w:author="AnneMarieW" w:date="2017-03-31T11:12:00Z">
        <w:r>
          <w:rPr>
            <w:rFonts w:eastAsia="Microsoft YaHei"/>
          </w:rPr>
          <w:t>,</w:t>
        </w:r>
      </w:ins>
      <w:r>
        <w:rPr>
          <w:rFonts w:eastAsia="Microsoft YaHei"/>
        </w:rPr>
        <w:t xml:space="preserve"> try compiling </w:t>
      </w:r>
      <w:ins w:id="470" w:author="AnneMarieW" w:date="2017-03-31T11:12:00Z">
        <w:r>
          <w:rPr>
            <w:rFonts w:eastAsia="Microsoft YaHei"/>
          </w:rPr>
          <w:t xml:space="preserve">the code </w:t>
        </w:r>
      </w:ins>
      <w:r>
        <w:rPr>
          <w:rFonts w:eastAsia="Microsoft YaHei"/>
        </w:rPr>
        <w:t xml:space="preserve">to see </w:t>
      </w:r>
      <w:del w:id="471" w:author="AnneMarieW" w:date="2017-03-31T11:12:00Z">
        <w:r>
          <w:rPr>
            <w:rFonts w:eastAsia="Microsoft YaHei"/>
          </w:rPr>
          <w:delText>if</w:delText>
        </w:r>
      </w:del>
      <w:ins w:id="472" w:author="AnneMarieW" w:date="2017-03-31T11:12:00Z">
        <w:r>
          <w:rPr>
            <w:rFonts w:eastAsia="Microsoft YaHei"/>
          </w:rPr>
          <w:t>whether</w:t>
        </w:r>
      </w:ins>
      <w:r>
        <w:rPr>
          <w:rFonts w:eastAsia="Microsoft YaHei"/>
        </w:rPr>
        <w:t xml:space="preserve"> you were right, and read on for </w:t>
      </w:r>
      <w:ins w:id="473" w:author="AnneMarieW" w:date="2017-03-31T11:09:00Z">
        <w:r>
          <w:rPr>
            <w:rFonts w:eastAsia="Microsoft YaHei"/>
          </w:rPr>
          <w:t xml:space="preserve">the </w:t>
        </w:r>
      </w:ins>
      <w:r>
        <w:rPr>
          <w:rFonts w:eastAsia="Microsoft YaHei"/>
        </w:rPr>
        <w:t>discussion of the errors!</w:t>
      </w:r>
    </w:p>
    <w:p>
      <w:pPr>
        <w:pStyle w:val="HeadC"/>
        <w:rPr/>
      </w:pPr>
      <w:bookmarkStart w:id="26" w:name="looking-at-the-errors"/>
      <w:bookmarkStart w:id="27" w:name="_Toc478551203"/>
      <w:bookmarkStart w:id="28" w:name="__RefHeading___Toc8729_1631704520"/>
      <w:bookmarkEnd w:id="26"/>
      <w:bookmarkEnd w:id="27"/>
      <w:bookmarkEnd w:id="28"/>
      <w:r>
        <w:rPr/>
        <w:t>Looking at the Errors</w:t>
      </w:r>
    </w:p>
    <w:p>
      <w:pPr>
        <w:pStyle w:val="BodyFirst"/>
        <w:rPr>
          <w:rFonts w:eastAsia="Microsoft YaHei"/>
        </w:rPr>
      </w:pPr>
      <w:r>
        <w:rPr>
          <w:rFonts w:eastAsia="Microsoft YaHei"/>
        </w:rPr>
        <w:t xml:space="preserve">The </w:t>
      </w:r>
      <w:r>
        <w:rPr>
          <w:rStyle w:val="Literal"/>
        </w:rPr>
        <w:t>try_me</w:t>
      </w:r>
      <w:r>
        <w:rPr>
          <w:rFonts w:eastAsia="Microsoft YaHei"/>
        </w:rPr>
        <w:t xml:space="preserve"> function is in the root module of our project. The module named </w:t>
      </w:r>
      <w:r>
        <w:rPr>
          <w:rStyle w:val="Literal"/>
        </w:rPr>
        <w:t>outermost</w:t>
      </w:r>
      <w:r>
        <w:rPr>
          <w:rFonts w:eastAsia="Microsoft YaHei"/>
        </w:rPr>
        <w:t xml:space="preserve"> is private, but the second privacy rule s</w:t>
      </w:r>
      <w:ins w:id="474" w:author="AnneMarieW" w:date="2017-03-31T11:09:00Z">
        <w:r>
          <w:rPr>
            <w:rFonts w:eastAsia="Microsoft YaHei"/>
          </w:rPr>
          <w:t>t</w:t>
        </w:r>
      </w:ins>
      <w:r>
        <w:rPr>
          <w:rFonts w:eastAsia="Microsoft YaHei"/>
        </w:rPr>
        <w:t>a</w:t>
      </w:r>
      <w:ins w:id="475" w:author="AnneMarieW" w:date="2017-03-31T11:09:00Z">
        <w:r>
          <w:rPr>
            <w:rFonts w:eastAsia="Microsoft YaHei"/>
          </w:rPr>
          <w:t>te</w:t>
        </w:r>
      </w:ins>
      <w:del w:id="476" w:author="AnneMarieW" w:date="2017-03-31T11:09:00Z">
        <w:r>
          <w:rPr>
            <w:rFonts w:eastAsia="Microsoft YaHei"/>
          </w:rPr>
          <w:delText>y</w:delText>
        </w:r>
      </w:del>
      <w:r>
        <w:rPr>
          <w:rFonts w:eastAsia="Microsoft YaHei"/>
        </w:rPr>
        <w:t>s</w:t>
      </w:r>
      <w:ins w:id="477" w:author="AnneMarieW" w:date="2017-03-31T11:09:00Z">
        <w:r>
          <w:rPr>
            <w:rFonts w:eastAsia="Microsoft YaHei"/>
          </w:rPr>
          <w:t xml:space="preserve"> that</w:t>
        </w:r>
      </w:ins>
      <w:r>
        <w:rPr>
          <w:rFonts w:eastAsia="Microsoft YaHei"/>
        </w:rPr>
        <w:t xml:space="preserve"> the </w:t>
      </w:r>
      <w:r>
        <w:rPr>
          <w:rStyle w:val="Literal"/>
        </w:rPr>
        <w:t>try_me</w:t>
      </w:r>
      <w:r>
        <w:rPr>
          <w:rFonts w:eastAsia="Microsoft YaHei"/>
        </w:rPr>
        <w:t xml:space="preserve"> function is allowed to access the </w:t>
      </w:r>
      <w:r>
        <w:rPr>
          <w:rStyle w:val="Literal"/>
        </w:rPr>
        <w:t>outermost</w:t>
      </w:r>
      <w:r>
        <w:rPr>
          <w:rFonts w:eastAsia="Microsoft YaHei"/>
        </w:rPr>
        <w:t xml:space="preserve"> module </w:t>
      </w:r>
      <w:del w:id="478" w:author="AnneMarieW" w:date="2017-03-31T11:09:00Z">
        <w:r>
          <w:rPr>
            <w:rFonts w:eastAsia="Microsoft YaHei"/>
          </w:rPr>
          <w:delText>sinc</w:delText>
        </w:r>
      </w:del>
      <w:ins w:id="479" w:author="AnneMarieW" w:date="2017-03-31T11:09:00Z">
        <w:r>
          <w:rPr>
            <w:rFonts w:eastAsia="Microsoft YaHei"/>
          </w:rPr>
          <w:t>becaus</w:t>
        </w:r>
      </w:ins>
      <w:r>
        <w:rPr>
          <w:rFonts w:eastAsia="Microsoft YaHei"/>
        </w:rPr>
        <w:t xml:space="preserve">e </w:t>
      </w:r>
      <w:r>
        <w:rPr>
          <w:rStyle w:val="Literal"/>
        </w:rPr>
        <w:t>outermost</w:t>
      </w:r>
      <w:r>
        <w:rPr>
          <w:rFonts w:eastAsia="Microsoft YaHei"/>
        </w:rPr>
        <w:t xml:space="preserve"> is in the current (root) module, as is </w:t>
      </w:r>
      <w:r>
        <w:rPr>
          <w:rStyle w:val="Literal"/>
        </w:rPr>
        <w:t>try_me</w:t>
      </w:r>
      <w:r>
        <w:rPr>
          <w:rFonts w:eastAsia="Microsoft YaHei"/>
        </w:rPr>
        <w:t>.</w:t>
      </w:r>
    </w:p>
    <w:p>
      <w:pPr>
        <w:pStyle w:val="Body"/>
        <w:rPr/>
      </w:pPr>
      <w:r>
        <w:rPr>
          <w:rFonts w:eastAsia="Microsoft YaHei"/>
        </w:rPr>
        <w:t xml:space="preserve">The call to </w:t>
      </w:r>
      <w:r>
        <w:rPr>
          <w:rStyle w:val="Literal"/>
        </w:rPr>
        <w:t>outermost::middle_function</w:t>
      </w:r>
      <w:r>
        <w:rPr>
          <w:rFonts w:eastAsia="Microsoft YaHei"/>
        </w:rPr>
        <w:t xml:space="preserve"> will work</w:t>
      </w:r>
      <w:del w:id="480" w:author="AnneMarieW" w:date="2017-03-31T11:10:00Z">
        <w:r>
          <w:rPr>
            <w:rFonts w:eastAsia="Microsoft YaHei"/>
          </w:rPr>
          <w:delText>. This is</w:delText>
        </w:r>
      </w:del>
      <w:r>
        <w:rPr>
          <w:rFonts w:eastAsia="Microsoft YaHei"/>
        </w:rPr>
        <w:t xml:space="preserve"> because </w:t>
      </w:r>
      <w:r>
        <w:rPr>
          <w:rStyle w:val="Literal"/>
        </w:rPr>
        <w:t>middle_function</w:t>
      </w:r>
      <w:r>
        <w:rPr>
          <w:rFonts w:eastAsia="Microsoft YaHei"/>
        </w:rPr>
        <w:t xml:space="preserve"> is public, and </w:t>
      </w:r>
      <w:r>
        <w:rPr>
          <w:rStyle w:val="Literal"/>
        </w:rPr>
        <w:t>try_me</w:t>
      </w:r>
      <w:r>
        <w:rPr>
          <w:rFonts w:eastAsia="Microsoft YaHei"/>
        </w:rPr>
        <w:t xml:space="preserve"> is accessing </w:t>
      </w:r>
      <w:r>
        <w:rPr>
          <w:rStyle w:val="Literal"/>
        </w:rPr>
        <w:t>middle_function</w:t>
      </w:r>
      <w:r>
        <w:rPr/>
        <w:t xml:space="preserve"> </w:t>
      </w:r>
      <w:r>
        <w:rPr>
          <w:rFonts w:eastAsia="Microsoft YaHei"/>
        </w:rPr>
        <w:t>through its parent module</w:t>
      </w:r>
      <w:del w:id="481" w:author="AnneMarieW" w:date="2017-03-31T11:10:00Z">
        <w:r>
          <w:rPr>
            <w:rFonts w:eastAsia="Microsoft YaHei"/>
          </w:rPr>
          <w:delText>,</w:delText>
        </w:r>
      </w:del>
      <w:r>
        <w:rPr>
          <w:rFonts w:eastAsia="Microsoft YaHei"/>
        </w:rPr>
        <w:t xml:space="preserve"> </w:t>
      </w:r>
      <w:r>
        <w:rPr>
          <w:rStyle w:val="Literal"/>
        </w:rPr>
        <w:t>outermost</w:t>
      </w:r>
      <w:r>
        <w:rPr>
          <w:rFonts w:eastAsia="Microsoft YaHei"/>
        </w:rPr>
        <w:t>. We determined in the previous paragraph that this module is accessible.</w:t>
      </w:r>
    </w:p>
    <w:p>
      <w:pPr>
        <w:pStyle w:val="Body"/>
        <w:rPr/>
      </w:pPr>
      <w:r>
        <w:rPr>
          <w:rFonts w:eastAsia="Microsoft YaHei"/>
        </w:rPr>
        <w:t xml:space="preserve">The call to </w:t>
      </w:r>
      <w:r>
        <w:rPr>
          <w:rStyle w:val="Literal"/>
        </w:rPr>
        <w:t>outermost::middle_secret_function</w:t>
      </w:r>
      <w:r>
        <w:rPr>
          <w:rFonts w:eastAsia="Microsoft YaHei"/>
        </w:rPr>
        <w:t xml:space="preserve"> will cause a compilation error. </w:t>
      </w:r>
      <w:r>
        <w:rPr>
          <w:rStyle w:val="Literal"/>
        </w:rPr>
        <w:t>middle_secret_function</w:t>
      </w:r>
      <w:r>
        <w:rPr>
          <w:rFonts w:eastAsia="Microsoft YaHei"/>
        </w:rPr>
        <w:t xml:space="preserve"> is private, so the second rule applies. The root module is neither the current module of </w:t>
      </w:r>
      <w:r>
        <w:rPr>
          <w:rStyle w:val="Literal"/>
        </w:rPr>
        <w:t>middle_secret_function</w:t>
      </w:r>
      <w:r>
        <w:rPr>
          <w:rFonts w:eastAsia="Microsoft YaHei"/>
        </w:rPr>
        <w:t xml:space="preserve"> (</w:t>
      </w:r>
      <w:r>
        <w:rPr>
          <w:rStyle w:val="Literal"/>
        </w:rPr>
        <w:t>outermost</w:t>
      </w:r>
      <w:r>
        <w:rPr/>
        <w:t xml:space="preserve"> </w:t>
      </w:r>
      <w:r>
        <w:rPr>
          <w:rFonts w:eastAsia="Microsoft YaHei"/>
        </w:rPr>
        <w:t xml:space="preserve">is), nor is it a child module of the current module of </w:t>
      </w:r>
      <w:r>
        <w:rPr>
          <w:rStyle w:val="Literal"/>
        </w:rPr>
        <w:t>middle_secret_function</w:t>
      </w:r>
      <w:r>
        <w:rPr>
          <w:rFonts w:eastAsia="Microsoft YaHei"/>
        </w:rPr>
        <w:t>.</w:t>
      </w:r>
    </w:p>
    <w:p>
      <w:pPr>
        <w:pStyle w:val="Body"/>
        <w:rPr>
          <w:rFonts w:eastAsia="Microsoft YaHei"/>
        </w:rPr>
      </w:pPr>
      <w:r>
        <w:rPr>
          <w:rFonts w:eastAsia="Microsoft YaHei"/>
        </w:rPr>
        <w:t xml:space="preserve">The module named </w:t>
      </w:r>
      <w:r>
        <w:rPr>
          <w:rStyle w:val="Literal"/>
        </w:rPr>
        <w:t>inside</w:t>
      </w:r>
      <w:r>
        <w:rPr>
          <w:rFonts w:eastAsia="Microsoft YaHei"/>
        </w:rPr>
        <w:t xml:space="preserve"> is private and has no child modules, so it can only be accessed by its current module</w:t>
      </w:r>
      <w:del w:id="482" w:author="AnneMarieW" w:date="2017-03-31T11:11:00Z">
        <w:r>
          <w:rPr>
            <w:rFonts w:eastAsia="Microsoft YaHei"/>
          </w:rPr>
          <w:delText>,</w:delText>
        </w:r>
      </w:del>
      <w:r>
        <w:rPr>
          <w:rFonts w:eastAsia="Microsoft YaHei"/>
        </w:rPr>
        <w:t xml:space="preserve"> </w:t>
      </w:r>
      <w:r>
        <w:rPr>
          <w:rStyle w:val="Literal"/>
        </w:rPr>
        <w:t>outermost</w:t>
      </w:r>
      <w:r>
        <w:rPr>
          <w:rFonts w:eastAsia="Microsoft YaHei"/>
        </w:rPr>
        <w:t xml:space="preserve">. That means the </w:t>
      </w:r>
      <w:r>
        <w:rPr>
          <w:rStyle w:val="Literal"/>
        </w:rPr>
        <w:t>try_me</w:t>
      </w:r>
      <w:r>
        <w:rPr/>
        <w:t xml:space="preserve"> </w:t>
      </w:r>
      <w:r>
        <w:rPr>
          <w:rFonts w:eastAsia="Microsoft YaHei"/>
        </w:rPr>
        <w:t xml:space="preserve">function is not allowed to call </w:t>
      </w:r>
      <w:r>
        <w:rPr>
          <w:rStyle w:val="Literal"/>
        </w:rPr>
        <w:t>outermost::inside::inner_function</w:t>
      </w:r>
      <w:r>
        <w:rPr>
          <w:rFonts w:eastAsia="Microsoft YaHei"/>
        </w:rPr>
        <w:t xml:space="preserve"> or </w:t>
      </w:r>
      <w:r>
        <w:rPr>
          <w:rStyle w:val="Literal"/>
        </w:rPr>
        <w:t>outermost::inside::secret_function</w:t>
      </w:r>
      <w:del w:id="483" w:author="AnneMarieW" w:date="2017-03-31T11:11:00Z">
        <w:r>
          <w:rPr>
            <w:rStyle w:val="Literal"/>
            <w:rFonts w:eastAsia="Microsoft YaHei"/>
          </w:rPr>
          <w:delText xml:space="preserve"> either</w:delText>
        </w:r>
      </w:del>
      <w:r>
        <w:rPr>
          <w:rFonts w:eastAsia="Microsoft YaHei"/>
        </w:rPr>
        <w:t>.</w:t>
      </w:r>
    </w:p>
    <w:p>
      <w:pPr>
        <w:pStyle w:val="HeadC"/>
        <w:rPr/>
      </w:pPr>
      <w:bookmarkStart w:id="29" w:name="fixing-the-errors"/>
      <w:bookmarkStart w:id="30" w:name="_Toc478551204"/>
      <w:bookmarkStart w:id="31" w:name="__RefHeading___Toc8731_1631704520"/>
      <w:bookmarkEnd w:id="29"/>
      <w:bookmarkEnd w:id="30"/>
      <w:bookmarkEnd w:id="31"/>
      <w:r>
        <w:rPr/>
        <w:t>Fixing the Errors</w:t>
      </w:r>
    </w:p>
    <w:p>
      <w:pPr>
        <w:pStyle w:val="BodyFirst"/>
        <w:rPr>
          <w:rFonts w:eastAsia="Microsoft YaHei"/>
        </w:rPr>
      </w:pPr>
      <w:r>
        <w:rPr>
          <w:rFonts w:eastAsia="Microsoft YaHei"/>
        </w:rPr>
        <w:t xml:space="preserve">Here are some suggestions for changing the code in an attempt to fix the errors. Before you try each one, make a guess as to whether it will fix the errors, </w:t>
      </w:r>
      <w:ins w:id="484" w:author="AnneMarieW" w:date="2017-03-31T11:11:00Z">
        <w:r>
          <w:rPr>
            <w:rFonts w:eastAsia="Microsoft YaHei"/>
          </w:rPr>
          <w:t xml:space="preserve">and </w:t>
        </w:r>
      </w:ins>
      <w:r>
        <w:rPr>
          <w:rFonts w:eastAsia="Microsoft YaHei"/>
        </w:rPr>
        <w:t xml:space="preserve">then compile </w:t>
      </w:r>
      <w:ins w:id="485" w:author="AnneMarieW" w:date="2017-03-31T11:12:00Z">
        <w:r>
          <w:rPr>
            <w:rFonts w:eastAsia="Microsoft YaHei"/>
          </w:rPr>
          <w:t xml:space="preserve">the code </w:t>
        </w:r>
      </w:ins>
      <w:r>
        <w:rPr>
          <w:rFonts w:eastAsia="Microsoft YaHei"/>
        </w:rPr>
        <w:t xml:space="preserve">to see </w:t>
      </w:r>
      <w:del w:id="486" w:author="AnneMarieW" w:date="2017-03-31T11:12:00Z">
        <w:r>
          <w:rPr>
            <w:rFonts w:eastAsia="Microsoft YaHei"/>
          </w:rPr>
          <w:delText>if</w:delText>
        </w:r>
      </w:del>
      <w:ins w:id="487" w:author="AnneMarieW" w:date="2017-03-31T11:12:00Z">
        <w:r>
          <w:rPr>
            <w:rFonts w:eastAsia="Microsoft YaHei"/>
          </w:rPr>
          <w:t>whether or not</w:t>
        </w:r>
      </w:ins>
      <w:r>
        <w:rPr>
          <w:rFonts w:eastAsia="Microsoft YaHei"/>
        </w:rPr>
        <w:t xml:space="preserve"> you’re right</w:t>
      </w:r>
      <w:ins w:id="488" w:author="AnneMarieW" w:date="2017-03-31T11:12:00Z">
        <w:r>
          <w:rPr>
            <w:rFonts w:eastAsia="Microsoft YaHei"/>
          </w:rPr>
          <w:t>,</w:t>
        </w:r>
      </w:ins>
      <w:del w:id="489" w:author="AnneMarieW" w:date="2017-03-31T11:12:00Z">
        <w:r>
          <w:rPr>
            <w:rFonts w:eastAsia="Microsoft YaHei"/>
          </w:rPr>
          <w:delText xml:space="preserve"> and</w:delText>
        </w:r>
      </w:del>
      <w:r>
        <w:rPr>
          <w:rFonts w:eastAsia="Microsoft YaHei"/>
        </w:rPr>
        <w:t xml:space="preserve"> us</w:t>
      </w:r>
      <w:del w:id="490" w:author="AnneMarieW" w:date="2017-03-31T11:12:00Z">
        <w:r>
          <w:rPr>
            <w:rFonts w:eastAsia="Microsoft YaHei"/>
          </w:rPr>
          <w:delText>e</w:delText>
        </w:r>
      </w:del>
      <w:ins w:id="491" w:author="AnneMarieW" w:date="2017-03-31T11:12:00Z">
        <w:r>
          <w:rPr>
            <w:rFonts w:eastAsia="Microsoft YaHei"/>
          </w:rPr>
          <w:t>ing</w:t>
        </w:r>
      </w:ins>
      <w:r>
        <w:rPr>
          <w:rFonts w:eastAsia="Microsoft YaHei"/>
        </w:rPr>
        <w:t xml:space="preserve"> the privacy rules to understand why.</w:t>
      </w:r>
    </w:p>
    <w:p>
      <w:pPr>
        <w:pStyle w:val="BulletA"/>
        <w:rPr>
          <w:rFonts w:eastAsia="Microsoft YaHei"/>
        </w:rPr>
      </w:pPr>
      <w:r>
        <w:rPr>
          <w:rFonts w:eastAsia="Microsoft YaHei"/>
        </w:rPr>
        <w:t xml:space="preserve">What if the </w:t>
      </w:r>
      <w:r>
        <w:rPr>
          <w:rStyle w:val="Literal"/>
        </w:rPr>
        <w:t>inside</w:t>
      </w:r>
      <w:r>
        <w:rPr>
          <w:rFonts w:eastAsia="Microsoft YaHei"/>
        </w:rPr>
        <w:t xml:space="preserve"> module was public?</w:t>
      </w:r>
    </w:p>
    <w:p>
      <w:pPr>
        <w:pStyle w:val="BulletB"/>
        <w:rPr>
          <w:rFonts w:eastAsia="Microsoft YaHei"/>
        </w:rPr>
      </w:pPr>
      <w:r>
        <w:rPr>
          <w:rFonts w:eastAsia="Microsoft YaHei"/>
        </w:rPr>
        <w:t xml:space="preserve">What if </w:t>
      </w:r>
      <w:r>
        <w:rPr>
          <w:rStyle w:val="Literal"/>
          <w:rFonts w:eastAsia="Microsoft YaHei"/>
        </w:rPr>
        <w:t>outermost</w:t>
      </w:r>
      <w:r>
        <w:rPr>
          <w:rFonts w:eastAsia="Microsoft YaHei"/>
        </w:rPr>
        <w:t xml:space="preserve"> was public and </w:t>
      </w:r>
      <w:r>
        <w:rPr>
          <w:rStyle w:val="Literal"/>
        </w:rPr>
        <w:t>inside</w:t>
      </w:r>
      <w:r>
        <w:rPr>
          <w:rFonts w:eastAsia="Microsoft YaHei"/>
        </w:rPr>
        <w:t xml:space="preserve"> was private?</w:t>
      </w:r>
    </w:p>
    <w:p>
      <w:pPr>
        <w:pStyle w:val="BulletC"/>
        <w:rPr/>
      </w:pPr>
      <w:r>
        <w:rPr>
          <w:rFonts w:eastAsia="Microsoft YaHei"/>
        </w:rPr>
        <w:t xml:space="preserve">What if, in the body of </w:t>
      </w:r>
      <w:r>
        <w:rPr>
          <w:rStyle w:val="Literal"/>
        </w:rPr>
        <w:t>inner_function</w:t>
      </w:r>
      <w:r>
        <w:rPr>
          <w:rFonts w:eastAsia="Microsoft YaHei"/>
        </w:rPr>
        <w:t xml:space="preserve">, you called </w:t>
      </w:r>
      <w:r>
        <w:rPr>
          <w:rStyle w:val="Literal"/>
        </w:rPr>
        <w:t>::outermost::middle_secret_function()</w:t>
      </w:r>
      <w:r>
        <w:rPr>
          <w:rFonts w:eastAsia="Microsoft YaHei"/>
        </w:rPr>
        <w:t>? (The two colons at the beginning mean that we want to refer to the modules starting from the root module.)</w:t>
      </w:r>
    </w:p>
    <w:p>
      <w:pPr>
        <w:pStyle w:val="Body"/>
        <w:rPr>
          <w:rFonts w:eastAsia="Microsoft YaHei"/>
        </w:rPr>
      </w:pPr>
      <w:r>
        <w:rPr>
          <w:rFonts w:eastAsia="Microsoft YaHei"/>
        </w:rPr>
        <w:t>Feel free to design more experiments and try them out!</w:t>
      </w:r>
    </w:p>
    <w:p>
      <w:pPr>
        <w:pStyle w:val="Body"/>
        <w:rPr/>
      </w:pPr>
      <w:r>
        <w:rPr>
          <w:rFonts w:eastAsia="Microsoft YaHei"/>
        </w:rPr>
        <w:t>Next, let’s talk about bringing items into</w:t>
      </w:r>
      <w:commentRangeStart w:id="25"/>
      <w:r>
        <w:rPr>
          <w:rFonts w:eastAsia="Microsoft YaHei"/>
        </w:rPr>
        <w:t xml:space="preserve"> </w:t>
      </w:r>
      <w:del w:id="492" w:author="Carol Nichols" w:date="2017-06-01T15:41:00Z">
        <w:r>
          <w:rPr>
            <w:rFonts w:eastAsia="Microsoft YaHei"/>
          </w:rPr>
          <w:delText xml:space="preserve">a </w:delText>
        </w:r>
      </w:del>
      <w:r>
        <w:rPr>
          <w:rFonts w:eastAsia="Microsoft YaHei"/>
        </w:rPr>
        <w:t>scope</w:t>
      </w:r>
      <w:r>
        <w:rPr>
          <w:rFonts w:eastAsia="Microsoft YaHei"/>
        </w:rPr>
      </w:r>
      <w:commentRangeEnd w:id="25"/>
      <w:r>
        <w:commentReference w:id="25"/>
      </w:r>
      <w:r>
        <w:rPr>
          <w:rFonts w:eastAsia="Microsoft YaHei"/>
        </w:rPr>
        <w:commentReference w:id="26"/>
      </w:r>
      <w:r>
        <w:rPr>
          <w:rFonts w:eastAsia="Microsoft YaHei"/>
        </w:rPr>
        <w:t xml:space="preserve"> with the </w:t>
      </w:r>
      <w:r>
        <w:rPr>
          <w:rStyle w:val="Literal"/>
        </w:rPr>
        <w:t>use</w:t>
      </w:r>
      <w:r>
        <w:rPr>
          <w:rFonts w:eastAsia="Microsoft YaHei"/>
        </w:rPr>
        <w:t xml:space="preserve"> keyword.</w:t>
      </w:r>
    </w:p>
    <w:p>
      <w:pPr>
        <w:pStyle w:val="HeadA"/>
        <w:rPr>
          <w:sz w:val="36"/>
          <w:szCs w:val="36"/>
        </w:rPr>
      </w:pPr>
      <w:bookmarkStart w:id="32" w:name="importing-names"/>
      <w:bookmarkStart w:id="33" w:name="_Toc478551205"/>
      <w:bookmarkStart w:id="34" w:name="__RefHeading___Toc8733_1631704520"/>
      <w:bookmarkEnd w:id="32"/>
      <w:bookmarkEnd w:id="33"/>
      <w:bookmarkEnd w:id="34"/>
      <w:r>
        <w:rPr/>
        <w:t>Importing Names</w:t>
      </w:r>
    </w:p>
    <w:p>
      <w:pPr>
        <w:pStyle w:val="BodyFirst"/>
        <w:rPr/>
      </w:pPr>
      <w:r>
        <w:rPr>
          <w:rFonts w:eastAsia="Microsoft YaHei"/>
        </w:rPr>
        <w:t xml:space="preserve">We’ve covered how to call functions defined within a module using the module name as part of the call, as in the call to the </w:t>
      </w:r>
      <w:r>
        <w:rPr>
          <w:rStyle w:val="Literal"/>
          <w:rFonts w:eastAsia="Microsoft YaHei"/>
        </w:rPr>
        <w:t>nested_modules</w:t>
      </w:r>
      <w:r>
        <w:rPr>
          <w:rFonts w:eastAsia="Microsoft YaHei"/>
        </w:rPr>
        <w:t xml:space="preserve"> function shown here in Listing 7-6</w:t>
      </w:r>
      <w:del w:id="493" w:author="AnneMarieW" w:date="2017-03-31T11:14:00Z">
        <w:r>
          <w:rPr>
            <w:rFonts w:eastAsia="Microsoft YaHei"/>
          </w:rPr>
          <w:delText>.</w:delText>
        </w:r>
      </w:del>
      <w:ins w:id="494" w:author="AnneMarieW" w:date="2017-03-31T11:14:00Z">
        <w:r>
          <w:rPr>
            <w:rFonts w:eastAsia="Microsoft YaHei"/>
          </w:rPr>
          <w:t>:</w:t>
        </w:r>
      </w:ins>
    </w:p>
    <w:p>
      <w:pPr>
        <w:pStyle w:val="ProductionDirective"/>
        <w:rPr>
          <w:rFonts w:eastAsia="Microsoft YaHei"/>
        </w:rPr>
      </w:pPr>
      <w:r>
        <w:rPr>
          <w:rFonts w:eastAsia="Microsoft YaHei"/>
        </w:rPr>
        <w:t>Filename: src/main.rs</w:t>
      </w:r>
    </w:p>
    <w:p>
      <w:pPr>
        <w:pStyle w:val="CodeA"/>
        <w:rPr/>
      </w:pPr>
      <w:r>
        <w:rPr/>
        <w:t>pub mod a {</w:t>
      </w:r>
    </w:p>
    <w:p>
      <w:pPr>
        <w:pStyle w:val="CodeB"/>
        <w:rPr/>
      </w:pPr>
      <w:r>
        <w:rPr/>
        <w:t xml:space="preserve">    </w:t>
      </w:r>
      <w:r>
        <w:rPr/>
        <w:t>pub mod series {</w:t>
      </w:r>
    </w:p>
    <w:p>
      <w:pPr>
        <w:pStyle w:val="CodeB"/>
        <w:rPr/>
      </w:pPr>
      <w:r>
        <w:rPr/>
        <w:t xml:space="preserve">        </w:t>
      </w:r>
      <w:r>
        <w:rPr/>
        <w:t>pub mod of {</w:t>
      </w:r>
    </w:p>
    <w:p>
      <w:pPr>
        <w:pStyle w:val="CodeB"/>
        <w:rPr/>
      </w:pPr>
      <w:r>
        <w:rPr/>
        <w:t xml:space="preserve">            </w:t>
      </w:r>
      <w:r>
        <w:rPr/>
        <w:t>pub fn nested_modules() {}</w:t>
      </w:r>
    </w:p>
    <w:p>
      <w:pPr>
        <w:pStyle w:val="CodeB"/>
        <w:rPr/>
      </w:pPr>
      <w:r>
        <w:rPr/>
        <w:t xml:space="preserve">        </w:t>
      </w:r>
      <w:r>
        <w:rPr/>
        <w:t>}</w:t>
      </w:r>
    </w:p>
    <w:p>
      <w:pPr>
        <w:pStyle w:val="CodeB"/>
        <w:rPr/>
      </w:pPr>
      <w:r>
        <w:rPr/>
        <w:t xml:space="preserve">    </w:t>
      </w:r>
      <w:r>
        <w:rPr/>
        <w:t>}</w:t>
      </w:r>
    </w:p>
    <w:p>
      <w:pPr>
        <w:pStyle w:val="CodeB"/>
        <w:rPr/>
      </w:pPr>
      <w:r>
        <w:rPr/>
        <w:t>}</w:t>
      </w:r>
    </w:p>
    <w:p>
      <w:pPr>
        <w:pStyle w:val="CodeB"/>
        <w:rPr/>
      </w:pPr>
      <w:r>
        <w:rPr/>
      </w:r>
    </w:p>
    <w:p>
      <w:pPr>
        <w:pStyle w:val="CodeB"/>
        <w:rPr/>
      </w:pPr>
      <w:r>
        <w:rPr/>
        <w:t>fn main() {</w:t>
      </w:r>
    </w:p>
    <w:p>
      <w:pPr>
        <w:pStyle w:val="CodeB"/>
        <w:rPr/>
      </w:pPr>
      <w:r>
        <w:rPr/>
        <w:t xml:space="preserve">    </w:t>
      </w:r>
      <w:r>
        <w:rPr/>
        <w:t>a::series::of::nested_modules();</w:t>
      </w:r>
    </w:p>
    <w:p>
      <w:pPr>
        <w:pStyle w:val="CodeC"/>
        <w:rPr/>
      </w:pPr>
      <w:r>
        <w:rPr/>
        <w:t>}</w:t>
      </w:r>
    </w:p>
    <w:p>
      <w:pPr>
        <w:pStyle w:val="Caption1"/>
        <w:rPr/>
      </w:pPr>
      <w:r>
        <w:rPr/>
        <w:t>Listing 7-6: Calling a function by fully specifying its enclosing module’s path</w:t>
      </w:r>
    </w:p>
    <w:p>
      <w:pPr>
        <w:pStyle w:val="Body"/>
        <w:rPr/>
      </w:pPr>
      <w:r>
        <w:rPr/>
        <w:t xml:space="preserve">As you can see, referring to the fully qualified name can get quite lengthy. </w:t>
      </w:r>
      <w:del w:id="495" w:author="AnneMarieW" w:date="2017-03-31T11:14:00Z">
        <w:r>
          <w:rPr/>
          <w:delText>Lucki</w:delText>
        </w:r>
      </w:del>
      <w:ins w:id="496" w:author="AnneMarieW" w:date="2017-03-31T11:14:00Z">
        <w:r>
          <w:rPr/>
          <w:t>Fortunate</w:t>
        </w:r>
      </w:ins>
      <w:r>
        <w:rPr/>
        <w:t>ly, Rust has a keyword to make these calls more concise.</w:t>
      </w:r>
    </w:p>
    <w:p>
      <w:pPr>
        <w:pStyle w:val="HeadB"/>
        <w:rPr>
          <w:sz w:val="27"/>
          <w:szCs w:val="27"/>
        </w:rPr>
      </w:pPr>
      <w:bookmarkStart w:id="35" w:name="concise-imports-with-`use`"/>
      <w:bookmarkStart w:id="36" w:name="_Toc478551206"/>
      <w:bookmarkStart w:id="37" w:name="__RefHeading___Toc8735_1631704520"/>
      <w:bookmarkEnd w:id="35"/>
      <w:bookmarkEnd w:id="36"/>
      <w:bookmarkEnd w:id="37"/>
      <w:r>
        <w:rPr/>
        <w:t xml:space="preserve">Concise Imports with </w:t>
      </w:r>
      <w:r>
        <w:rPr>
          <w:rStyle w:val="Literal"/>
          <w:rPrChange w:id="0" w:author="Carol Nichols" w:date="2017-06-01T15:30:00Z"/>
        </w:rPr>
        <w:t>use</w:t>
      </w:r>
    </w:p>
    <w:p>
      <w:pPr>
        <w:pStyle w:val="BodyFirst"/>
        <w:rPr/>
      </w:pPr>
      <w:r>
        <w:rPr>
          <w:rFonts w:eastAsia="Microsoft YaHei"/>
        </w:rPr>
        <w:t xml:space="preserve">Rust’s </w:t>
      </w:r>
      <w:r>
        <w:rPr>
          <w:rStyle w:val="Literal"/>
        </w:rPr>
        <w:t>use</w:t>
      </w:r>
      <w:r>
        <w:rPr>
          <w:rFonts w:eastAsia="Microsoft YaHei"/>
        </w:rPr>
        <w:t xml:space="preserve"> keyword </w:t>
      </w:r>
      <w:del w:id="498" w:author="AnneMarieW" w:date="2017-03-31T11:15:00Z">
        <w:r>
          <w:rPr>
            <w:rFonts w:eastAsia="Microsoft YaHei"/>
          </w:rPr>
          <w:delText xml:space="preserve">works to </w:delText>
        </w:r>
      </w:del>
      <w:r>
        <w:rPr>
          <w:rFonts w:eastAsia="Microsoft YaHei"/>
        </w:rPr>
        <w:t>shorten</w:t>
      </w:r>
      <w:ins w:id="499" w:author="AnneMarieW" w:date="2017-03-31T11:15:00Z">
        <w:r>
          <w:rPr>
            <w:rFonts w:eastAsia="Microsoft YaHei"/>
          </w:rPr>
          <w:t>s</w:t>
        </w:r>
      </w:ins>
      <w:r>
        <w:rPr>
          <w:rFonts w:eastAsia="Microsoft YaHei"/>
        </w:rPr>
        <w:t xml:space="preserve"> lengthy function calls by bringing the modules of the function you want to call into </w:t>
      </w:r>
      <w:del w:id="500" w:author="Carol Nichols" w:date="2017-06-01T15:30:00Z">
        <w:r>
          <w:rPr>
            <w:rFonts w:eastAsia="Microsoft YaHei"/>
          </w:rPr>
          <w:delText xml:space="preserve">a </w:delText>
        </w:r>
      </w:del>
      <w:commentRangeStart w:id="27"/>
      <w:r>
        <w:rPr>
          <w:rFonts w:eastAsia="Microsoft YaHei"/>
        </w:rPr>
        <w:t>scope</w:t>
      </w:r>
      <w:r>
        <w:rPr>
          <w:rFonts w:eastAsia="Microsoft YaHei"/>
        </w:rPr>
      </w:r>
      <w:commentRangeEnd w:id="27"/>
      <w:r>
        <w:commentReference w:id="27"/>
      </w:r>
      <w:r>
        <w:rPr>
          <w:rFonts w:eastAsia="Microsoft YaHei"/>
        </w:rPr>
        <w:commentReference w:id="28"/>
      </w:r>
      <w:r>
        <w:rPr>
          <w:rFonts w:eastAsia="Microsoft YaHei"/>
        </w:rPr>
        <w:t xml:space="preserve">. Here’s an example of bringing the </w:t>
      </w:r>
      <w:r>
        <w:rPr>
          <w:rStyle w:val="Literal"/>
        </w:rPr>
        <w:t>a::series::of</w:t>
      </w:r>
      <w:r>
        <w:rPr>
          <w:rFonts w:eastAsia="Microsoft YaHei"/>
        </w:rPr>
        <w:t xml:space="preserve"> module into a binary crate’s root scope:</w:t>
      </w:r>
    </w:p>
    <w:p>
      <w:pPr>
        <w:pStyle w:val="ProductionDirective"/>
        <w:rPr>
          <w:rFonts w:eastAsia="Microsoft YaHei"/>
        </w:rPr>
      </w:pPr>
      <w:r>
        <w:rPr>
          <w:rFonts w:eastAsia="Microsoft YaHei"/>
        </w:rPr>
        <w:t>Filename: src/main.rs</w:t>
      </w:r>
    </w:p>
    <w:p>
      <w:pPr>
        <w:pStyle w:val="CodeA"/>
        <w:rPr/>
      </w:pPr>
      <w:r>
        <w:rPr/>
        <w:t>pub mod a {</w:t>
      </w:r>
    </w:p>
    <w:p>
      <w:pPr>
        <w:pStyle w:val="CodeB"/>
        <w:rPr/>
      </w:pPr>
      <w:r>
        <w:rPr/>
        <w:t xml:space="preserve">    </w:t>
      </w:r>
      <w:r>
        <w:rPr/>
        <w:t>pub mod series {</w:t>
      </w:r>
    </w:p>
    <w:p>
      <w:pPr>
        <w:pStyle w:val="CodeB"/>
        <w:rPr/>
      </w:pPr>
      <w:r>
        <w:rPr/>
        <w:t xml:space="preserve">        </w:t>
      </w:r>
      <w:r>
        <w:rPr/>
        <w:t>pub mod of {</w:t>
      </w:r>
    </w:p>
    <w:p>
      <w:pPr>
        <w:pStyle w:val="CodeB"/>
        <w:rPr/>
      </w:pPr>
      <w:r>
        <w:rPr/>
        <w:t xml:space="preserve">            </w:t>
      </w:r>
      <w:r>
        <w:rPr/>
        <w:t>pub fn nested_modules() {}</w:t>
      </w:r>
    </w:p>
    <w:p>
      <w:pPr>
        <w:pStyle w:val="CodeB"/>
        <w:rPr/>
      </w:pPr>
      <w:r>
        <w:rPr/>
        <w:t xml:space="preserve">        </w:t>
      </w:r>
      <w:r>
        <w:rPr/>
        <w:t>}</w:t>
      </w:r>
    </w:p>
    <w:p>
      <w:pPr>
        <w:pStyle w:val="CodeB"/>
        <w:rPr/>
      </w:pPr>
      <w:r>
        <w:rPr/>
        <w:t xml:space="preserve">    </w:t>
      </w:r>
      <w:r>
        <w:rPr/>
        <w:t>}</w:t>
      </w:r>
    </w:p>
    <w:p>
      <w:pPr>
        <w:pStyle w:val="CodeB"/>
        <w:rPr/>
      </w:pPr>
      <w:r>
        <w:rPr/>
        <w:t>}</w:t>
      </w:r>
    </w:p>
    <w:p>
      <w:pPr>
        <w:pStyle w:val="CodeB"/>
        <w:rPr/>
      </w:pPr>
      <w:r>
        <w:rPr/>
      </w:r>
    </w:p>
    <w:p>
      <w:pPr>
        <w:pStyle w:val="CodeB"/>
        <w:rPr/>
      </w:pPr>
      <w:r>
        <w:rPr/>
        <w:t>use a::series::of;</w:t>
      </w:r>
    </w:p>
    <w:p>
      <w:pPr>
        <w:pStyle w:val="CodeB"/>
        <w:rPr/>
      </w:pPr>
      <w:r>
        <w:rPr/>
      </w:r>
    </w:p>
    <w:p>
      <w:pPr>
        <w:pStyle w:val="CodeB"/>
        <w:rPr/>
      </w:pPr>
      <w:r>
        <w:rPr/>
        <w:t>fn main() {</w:t>
      </w:r>
    </w:p>
    <w:p>
      <w:pPr>
        <w:pStyle w:val="CodeB"/>
        <w:rPr/>
      </w:pPr>
      <w:r>
        <w:rPr/>
        <w:t xml:space="preserve">    </w:t>
      </w:r>
      <w:r>
        <w:rPr/>
        <w:t>of::nested_modules();</w:t>
      </w:r>
    </w:p>
    <w:p>
      <w:pPr>
        <w:pStyle w:val="CodeC"/>
        <w:rPr/>
      </w:pPr>
      <w:r>
        <w:rPr/>
        <w:t>}</w:t>
      </w:r>
    </w:p>
    <w:p>
      <w:pPr>
        <w:pStyle w:val="Body"/>
        <w:rPr/>
      </w:pPr>
      <w:r>
        <w:rPr>
          <w:rFonts w:eastAsia="Microsoft YaHei"/>
        </w:rPr>
        <w:t xml:space="preserve">The line </w:t>
      </w:r>
      <w:r>
        <w:rPr>
          <w:rStyle w:val="Literal"/>
        </w:rPr>
        <w:t>use a::series::of;</w:t>
      </w:r>
      <w:r>
        <w:rPr>
          <w:rFonts w:eastAsia="Microsoft YaHei"/>
        </w:rPr>
        <w:t xml:space="preserve"> means that rather than using the full </w:t>
      </w:r>
      <w:r>
        <w:rPr>
          <w:rStyle w:val="Literal"/>
        </w:rPr>
        <w:t>a::series::of</w:t>
      </w:r>
      <w:r>
        <w:rPr>
          <w:rFonts w:eastAsia="Microsoft YaHei"/>
        </w:rPr>
        <w:t xml:space="preserve"> path wherever we want to refer to the </w:t>
      </w:r>
      <w:r>
        <w:rPr>
          <w:rStyle w:val="Literal"/>
          <w:rFonts w:eastAsia="Microsoft YaHei"/>
        </w:rPr>
        <w:t>of</w:t>
      </w:r>
      <w:r>
        <w:rPr>
          <w:rFonts w:eastAsia="Microsoft YaHei"/>
        </w:rPr>
        <w:t xml:space="preserve"> module, we can use </w:t>
      </w:r>
      <w:r>
        <w:rPr>
          <w:rStyle w:val="Literal"/>
        </w:rPr>
        <w:t>of</w:t>
      </w:r>
      <w:r>
        <w:rPr>
          <w:rFonts w:eastAsia="Microsoft YaHei"/>
        </w:rPr>
        <w:t>.</w:t>
      </w:r>
    </w:p>
    <w:p>
      <w:pPr>
        <w:pStyle w:val="Body"/>
        <w:rPr/>
      </w:pPr>
      <w:r>
        <w:rPr>
          <w:rFonts w:eastAsia="Microsoft YaHei"/>
        </w:rPr>
        <w:t xml:space="preserve">The </w:t>
      </w:r>
      <w:r>
        <w:rPr>
          <w:rStyle w:val="Literal"/>
        </w:rPr>
        <w:t>use</w:t>
      </w:r>
      <w:r>
        <w:rPr>
          <w:rFonts w:eastAsia="Microsoft YaHei"/>
        </w:rPr>
        <w:t xml:space="preserve"> keyword brings only what we</w:t>
      </w:r>
      <w:del w:id="501" w:author="AnneMarieW" w:date="2017-03-31T11:16:00Z">
        <w:r>
          <w:rPr>
            <w:rFonts w:eastAsia="Microsoft YaHei"/>
          </w:rPr>
          <w:delText xml:space="preserve"> ha</w:delText>
        </w:r>
      </w:del>
      <w:ins w:id="502" w:author="AnneMarieW" w:date="2017-03-31T11:16:00Z">
        <w:r>
          <w:rPr>
            <w:rFonts w:eastAsia="Microsoft YaHei"/>
          </w:rPr>
          <w:t>’</w:t>
        </w:r>
      </w:ins>
      <w:r>
        <w:rPr>
          <w:rFonts w:eastAsia="Microsoft YaHei"/>
        </w:rPr>
        <w:t>ve specified into scope</w:t>
      </w:r>
      <w:del w:id="503" w:author="AnneMarieW" w:date="2017-03-31T11:16:00Z">
        <w:r>
          <w:rPr>
            <w:rFonts w:eastAsia="Microsoft YaHei"/>
          </w:rPr>
          <w:delText>;</w:delText>
        </w:r>
      </w:del>
      <w:ins w:id="504" w:author="AnneMarieW" w:date="2017-03-31T11:16:00Z">
        <w:r>
          <w:rPr>
            <w:rFonts w:eastAsia="Microsoft YaHei"/>
          </w:rPr>
          <w:t>:</w:t>
        </w:r>
      </w:ins>
      <w:r>
        <w:rPr>
          <w:rFonts w:eastAsia="Microsoft YaHei"/>
        </w:rPr>
        <w:t xml:space="preserve"> it does not bring children of modules into scope. That’s why we still have to </w:t>
      </w:r>
      <w:del w:id="505" w:author="AnneMarieW" w:date="2017-03-31T11:19:00Z">
        <w:r>
          <w:rPr>
            <w:rFonts w:eastAsia="Microsoft YaHei"/>
          </w:rPr>
          <w:delText>say</w:delText>
        </w:r>
      </w:del>
      <w:ins w:id="506" w:author="AnneMarieW" w:date="2017-03-31T11:19:00Z">
        <w:r>
          <w:rPr>
            <w:rFonts w:eastAsia="Microsoft YaHei"/>
          </w:rPr>
          <w:t>use</w:t>
        </w:r>
      </w:ins>
      <w:r>
        <w:rPr>
          <w:rFonts w:eastAsia="Microsoft YaHei"/>
        </w:rPr>
        <w:t xml:space="preserve"> </w:t>
      </w:r>
      <w:r>
        <w:rPr>
          <w:rStyle w:val="Literal"/>
        </w:rPr>
        <w:t>of::nested_modules</w:t>
      </w:r>
      <w:r>
        <w:rPr>
          <w:rFonts w:eastAsia="Microsoft YaHei"/>
        </w:rPr>
        <w:t xml:space="preserve"> when we want to call the </w:t>
      </w:r>
      <w:r>
        <w:rPr>
          <w:rStyle w:val="Literal"/>
          <w:rFonts w:eastAsia="Microsoft YaHei"/>
        </w:rPr>
        <w:t>nested_modules</w:t>
      </w:r>
      <w:r>
        <w:rPr>
          <w:rFonts w:eastAsia="Microsoft YaHei"/>
        </w:rPr>
        <w:t xml:space="preserve"> function.</w:t>
      </w:r>
    </w:p>
    <w:p>
      <w:pPr>
        <w:pStyle w:val="Body"/>
        <w:rPr>
          <w:rFonts w:eastAsia="Microsoft YaHei"/>
        </w:rPr>
      </w:pPr>
      <w:r>
        <w:rPr>
          <w:rFonts w:eastAsia="Microsoft YaHei"/>
        </w:rPr>
        <w:t>We could have chosen to bring the function</w:t>
      </w:r>
      <w:del w:id="507" w:author="AnneMarieW" w:date="2017-03-31T11:19:00Z">
        <w:r>
          <w:rPr>
            <w:rFonts w:eastAsia="Microsoft YaHei"/>
          </w:rPr>
          <w:delText xml:space="preserve"> itself</w:delText>
        </w:r>
      </w:del>
      <w:r>
        <w:rPr>
          <w:rFonts w:eastAsia="Microsoft YaHei"/>
        </w:rPr>
        <w:t xml:space="preserve"> into scope</w:t>
      </w:r>
      <w:del w:id="508" w:author="AnneMarieW" w:date="2017-03-31T11:19:00Z">
        <w:r>
          <w:rPr>
            <w:rFonts w:eastAsia="Microsoft YaHei"/>
          </w:rPr>
          <w:delText>,</w:delText>
        </w:r>
      </w:del>
      <w:r>
        <w:rPr>
          <w:rFonts w:eastAsia="Microsoft YaHei"/>
        </w:rPr>
        <w:t xml:space="preserve"> by instead specifying the function in the </w:t>
      </w:r>
      <w:r>
        <w:rPr>
          <w:rStyle w:val="Literal"/>
        </w:rPr>
        <w:t>use</w:t>
      </w:r>
      <w:r>
        <w:rPr>
          <w:rFonts w:eastAsia="Microsoft YaHei"/>
        </w:rPr>
        <w:t xml:space="preserve"> as follows:</w:t>
      </w:r>
    </w:p>
    <w:p>
      <w:pPr>
        <w:pStyle w:val="CodeA"/>
        <w:rPr/>
      </w:pPr>
      <w:r>
        <w:rPr/>
        <w:t>pub mod a {</w:t>
      </w:r>
    </w:p>
    <w:p>
      <w:pPr>
        <w:pStyle w:val="CodeB"/>
        <w:rPr/>
      </w:pPr>
      <w:r>
        <w:rPr/>
        <w:t xml:space="preserve">    </w:t>
      </w:r>
      <w:r>
        <w:rPr/>
        <w:t>pub mod series {</w:t>
      </w:r>
    </w:p>
    <w:p>
      <w:pPr>
        <w:pStyle w:val="CodeB"/>
        <w:rPr/>
      </w:pPr>
      <w:r>
        <w:rPr/>
        <w:t xml:space="preserve">        </w:t>
      </w:r>
      <w:r>
        <w:rPr/>
        <w:t>pub mod of {</w:t>
      </w:r>
    </w:p>
    <w:p>
      <w:pPr>
        <w:pStyle w:val="CodeB"/>
        <w:rPr/>
      </w:pPr>
      <w:r>
        <w:rPr/>
        <w:t xml:space="preserve">            </w:t>
      </w:r>
      <w:r>
        <w:rPr/>
        <w:t>pub fn nested_modules() {}</w:t>
      </w:r>
    </w:p>
    <w:p>
      <w:pPr>
        <w:pStyle w:val="CodeB"/>
        <w:rPr/>
      </w:pPr>
      <w:r>
        <w:rPr/>
        <w:t xml:space="preserve">        </w:t>
      </w:r>
      <w:r>
        <w:rPr/>
        <w:t>}</w:t>
      </w:r>
    </w:p>
    <w:p>
      <w:pPr>
        <w:pStyle w:val="CodeB"/>
        <w:rPr/>
      </w:pPr>
      <w:r>
        <w:rPr/>
        <w:t xml:space="preserve">    </w:t>
      </w:r>
      <w:r>
        <w:rPr/>
        <w:t>}</w:t>
      </w:r>
    </w:p>
    <w:p>
      <w:pPr>
        <w:pStyle w:val="CodeB"/>
        <w:rPr/>
      </w:pPr>
      <w:r>
        <w:rPr/>
        <w:t>}</w:t>
      </w:r>
    </w:p>
    <w:p>
      <w:pPr>
        <w:pStyle w:val="CodeB"/>
        <w:rPr/>
      </w:pPr>
      <w:r>
        <w:rPr/>
      </w:r>
    </w:p>
    <w:p>
      <w:pPr>
        <w:pStyle w:val="CodeB"/>
        <w:rPr/>
      </w:pPr>
      <w:r>
        <w:rPr/>
        <w:t>use a::series::of::nested_modules;</w:t>
      </w:r>
    </w:p>
    <w:p>
      <w:pPr>
        <w:pStyle w:val="CodeB"/>
        <w:rPr/>
      </w:pPr>
      <w:r>
        <w:rPr/>
      </w:r>
    </w:p>
    <w:p>
      <w:pPr>
        <w:pStyle w:val="CodeB"/>
        <w:rPr/>
      </w:pPr>
      <w:r>
        <w:rPr/>
        <w:t>fn main() {</w:t>
      </w:r>
    </w:p>
    <w:p>
      <w:pPr>
        <w:pStyle w:val="CodeB"/>
        <w:rPr/>
      </w:pPr>
      <w:r>
        <w:rPr/>
        <w:t xml:space="preserve">    </w:t>
      </w:r>
      <w:r>
        <w:rPr/>
        <w:t>nested_modules();</w:t>
      </w:r>
    </w:p>
    <w:p>
      <w:pPr>
        <w:pStyle w:val="CodeC"/>
        <w:rPr/>
      </w:pPr>
      <w:r>
        <w:rPr/>
        <w:t>}</w:t>
      </w:r>
    </w:p>
    <w:p>
      <w:pPr>
        <w:pStyle w:val="Body"/>
        <w:rPr/>
      </w:pPr>
      <w:del w:id="509" w:author="AnneMarieW" w:date="2017-03-31T11:20:00Z">
        <w:r>
          <w:rPr>
            <w:rFonts w:eastAsia="Microsoft YaHei"/>
          </w:rPr>
          <w:delText xml:space="preserve">This </w:delText>
        </w:r>
      </w:del>
      <w:ins w:id="510" w:author="AnneMarieW" w:date="2017-03-31T11:20:00Z">
        <w:r>
          <w:rPr>
            <w:rFonts w:eastAsia="Microsoft YaHei"/>
          </w:rPr>
          <w:t xml:space="preserve">Doing so </w:t>
        </w:r>
      </w:ins>
      <w:r>
        <w:rPr>
          <w:rFonts w:eastAsia="Microsoft YaHei"/>
        </w:rPr>
        <w:t xml:space="preserve">allows us to exclude all </w:t>
      </w:r>
      <w:del w:id="511" w:author="AnneMarieW" w:date="2017-03-31T11:20:00Z">
        <w:r>
          <w:rPr>
            <w:rFonts w:eastAsia="Microsoft YaHei"/>
          </w:rPr>
          <w:delText xml:space="preserve">of </w:delText>
        </w:r>
      </w:del>
      <w:r>
        <w:rPr>
          <w:rFonts w:eastAsia="Microsoft YaHei"/>
        </w:rPr>
        <w:t>the modules and reference the function directly.</w:t>
      </w:r>
    </w:p>
    <w:p>
      <w:pPr>
        <w:pStyle w:val="Body"/>
        <w:rPr/>
      </w:pPr>
      <w:del w:id="512" w:author="AnneMarieW" w:date="2017-03-31T11:20:00Z">
        <w:r>
          <w:rPr>
            <w:rFonts w:eastAsia="Microsoft YaHei"/>
          </w:rPr>
          <w:delText>Sinc</w:delText>
        </w:r>
      </w:del>
      <w:ins w:id="513" w:author="AnneMarieW" w:date="2017-03-31T11:20:00Z">
        <w:r>
          <w:rPr>
            <w:rFonts w:eastAsia="Microsoft YaHei"/>
          </w:rPr>
          <w:t>Becaus</w:t>
        </w:r>
      </w:ins>
      <w:r>
        <w:rPr>
          <w:rFonts w:eastAsia="Microsoft YaHei"/>
        </w:rPr>
        <w:t xml:space="preserve">e enums also form a sort of namespace like modules, we can import an enum’s variants with </w:t>
      </w:r>
      <w:r>
        <w:rPr>
          <w:rStyle w:val="Literal"/>
        </w:rPr>
        <w:t>use</w:t>
      </w:r>
      <w:r>
        <w:rPr>
          <w:rFonts w:eastAsia="Microsoft YaHei"/>
        </w:rPr>
        <w:t xml:space="preserve"> as well. For any kind of </w:t>
      </w:r>
      <w:r>
        <w:rPr>
          <w:rStyle w:val="Literal"/>
        </w:rPr>
        <w:t>use</w:t>
      </w:r>
      <w:r>
        <w:rPr>
          <w:rFonts w:eastAsia="Microsoft YaHei"/>
        </w:rPr>
        <w:t xml:space="preserve"> statement, if you’re importing multiple items from one namespace, you can list them using curly braces and commas in the last position, like so:</w:t>
      </w:r>
    </w:p>
    <w:p>
      <w:pPr>
        <w:pStyle w:val="CodeA"/>
        <w:rPr/>
      </w:pPr>
      <w:r>
        <w:rPr/>
        <w:t>enum TrafficLight {</w:t>
      </w:r>
    </w:p>
    <w:p>
      <w:pPr>
        <w:pStyle w:val="CodeB"/>
        <w:rPr/>
      </w:pPr>
      <w:r>
        <w:rPr/>
        <w:t xml:space="preserve">    </w:t>
      </w:r>
      <w:r>
        <w:rPr/>
        <w:t>Red,</w:t>
      </w:r>
    </w:p>
    <w:p>
      <w:pPr>
        <w:pStyle w:val="CodeB"/>
        <w:rPr/>
      </w:pPr>
      <w:r>
        <w:rPr/>
        <w:t xml:space="preserve">    </w:t>
      </w:r>
      <w:r>
        <w:rPr/>
        <w:t>Yellow,</w:t>
      </w:r>
    </w:p>
    <w:p>
      <w:pPr>
        <w:pStyle w:val="CodeB"/>
        <w:rPr/>
      </w:pPr>
      <w:r>
        <w:rPr/>
        <w:t xml:space="preserve">    </w:t>
      </w:r>
      <w:r>
        <w:rPr/>
        <w:t>Green,</w:t>
      </w:r>
    </w:p>
    <w:p>
      <w:pPr>
        <w:pStyle w:val="CodeB"/>
        <w:rPr/>
      </w:pPr>
      <w:r>
        <w:rPr/>
        <w:t>}</w:t>
      </w:r>
    </w:p>
    <w:p>
      <w:pPr>
        <w:pStyle w:val="CodeB"/>
        <w:rPr/>
      </w:pPr>
      <w:r>
        <w:rPr/>
      </w:r>
    </w:p>
    <w:p>
      <w:pPr>
        <w:pStyle w:val="CodeB"/>
        <w:rPr/>
      </w:pPr>
      <w:r>
        <w:rPr/>
        <w:t>use TrafficLight::{Red, Yellow};</w:t>
      </w:r>
    </w:p>
    <w:p>
      <w:pPr>
        <w:pStyle w:val="CodeB"/>
        <w:rPr/>
      </w:pPr>
      <w:r>
        <w:rPr/>
      </w:r>
    </w:p>
    <w:p>
      <w:pPr>
        <w:pStyle w:val="CodeB"/>
        <w:rPr/>
      </w:pPr>
      <w:r>
        <w:rPr/>
        <w:t>fn main() {</w:t>
      </w:r>
    </w:p>
    <w:p>
      <w:pPr>
        <w:pStyle w:val="CodeB"/>
        <w:rPr/>
      </w:pPr>
      <w:r>
        <w:rPr/>
        <w:t xml:space="preserve">    </w:t>
      </w:r>
      <w:r>
        <w:rPr/>
        <w:t>let red = Red;</w:t>
      </w:r>
    </w:p>
    <w:p>
      <w:pPr>
        <w:pStyle w:val="CodeB"/>
        <w:rPr/>
      </w:pPr>
      <w:r>
        <w:rPr/>
        <w:t xml:space="preserve">    </w:t>
      </w:r>
      <w:r>
        <w:rPr/>
        <w:t>let yellow = Yellow;</w:t>
      </w:r>
    </w:p>
    <w:p>
      <w:pPr>
        <w:pStyle w:val="CodeB"/>
        <w:rPr/>
      </w:pPr>
      <w:r>
        <w:rPr/>
        <w:t xml:space="preserve">    </w:t>
      </w:r>
      <w:r>
        <w:rPr/>
        <w:t>let green = TrafficLight::Green;</w:t>
      </w:r>
      <w:del w:id="514" w:author="Carol Nichols" w:date="2017-06-01T15:32:00Z">
        <w:r>
          <w:rPr/>
          <w:delText xml:space="preserve"> // because we didn’t `use` TrafficLight::Green</w:delText>
        </w:r>
      </w:del>
    </w:p>
    <w:p>
      <w:pPr>
        <w:pStyle w:val="CodeC"/>
        <w:rPr/>
      </w:pPr>
      <w:r>
        <w:rPr/>
        <w:t>}</w:t>
      </w:r>
    </w:p>
    <w:p>
      <w:pPr>
        <w:pStyle w:val="Body"/>
        <w:rPr/>
      </w:pPr>
      <w:ins w:id="515" w:author="Carol Nichols" w:date="2017-06-01T15:32:00Z">
        <w:r>
          <w:rPr/>
          <w:t xml:space="preserve">We're still specifying the </w:t>
        </w:r>
      </w:ins>
      <w:ins w:id="516" w:author="Carol Nichols" w:date="2017-06-01T15:32:00Z">
        <w:r>
          <w:rPr>
            <w:rStyle w:val="Literal"/>
          </w:rPr>
          <w:t>TrafficLight</w:t>
        </w:r>
      </w:ins>
      <w:ins w:id="517" w:author="Carol Nichols" w:date="2017-06-01T15:32:00Z">
        <w:r>
          <w:rPr/>
          <w:t xml:space="preserve"> namespace for the </w:t>
        </w:r>
      </w:ins>
      <w:ins w:id="518" w:author="Carol Nichols" w:date="2017-06-01T15:32:00Z">
        <w:r>
          <w:rPr>
            <w:rStyle w:val="Literal"/>
          </w:rPr>
          <w:t>Green</w:t>
        </w:r>
      </w:ins>
      <w:ins w:id="519" w:author="Carol Nichols" w:date="2017-06-01T15:32:00Z">
        <w:r>
          <w:rPr/>
          <w:t xml:space="preserve"> variant because we didn't include </w:t>
        </w:r>
      </w:ins>
      <w:ins w:id="520" w:author="Carol Nichols" w:date="2017-06-01T15:32:00Z">
        <w:r>
          <w:rPr>
            <w:rStyle w:val="Literal"/>
          </w:rPr>
          <w:t>Green</w:t>
        </w:r>
      </w:ins>
      <w:ins w:id="521" w:author="Carol Nichols" w:date="2017-06-01T15:32:00Z">
        <w:r>
          <w:rPr/>
          <w:t xml:space="preserve"> in the </w:t>
        </w:r>
      </w:ins>
      <w:ins w:id="522" w:author="Carol Nichols" w:date="2017-06-01T15:32:00Z">
        <w:r>
          <w:rPr>
            <w:rStyle w:val="Literal"/>
          </w:rPr>
          <w:t>use</w:t>
        </w:r>
      </w:ins>
      <w:ins w:id="523" w:author="Carol Nichols" w:date="2017-06-01T15:32:00Z">
        <w:r>
          <w:rPr/>
          <w:t xml:space="preserve"> statement.</w:t>
        </w:r>
      </w:ins>
    </w:p>
    <w:p>
      <w:pPr>
        <w:pStyle w:val="HeadB"/>
        <w:rPr>
          <w:sz w:val="27"/>
          <w:szCs w:val="27"/>
        </w:rPr>
      </w:pPr>
      <w:bookmarkStart w:id="38" w:name="glob-imports-with-`*`"/>
      <w:bookmarkStart w:id="39" w:name="_Toc478551207"/>
      <w:bookmarkStart w:id="40" w:name="__RefHeading___Toc8737_1631704520"/>
      <w:bookmarkEnd w:id="38"/>
      <w:bookmarkEnd w:id="39"/>
      <w:bookmarkEnd w:id="40"/>
      <w:r>
        <w:rPr/>
        <w:t xml:space="preserve">Glob Imports with </w:t>
      </w:r>
      <w:r>
        <w:rPr>
          <w:rStyle w:val="Literal"/>
          <w:rPrChange w:id="0" w:author="Carol Nichols" w:date="2017-06-01T16:33:00Z"/>
        </w:rPr>
        <w:t>*</w:t>
      </w:r>
    </w:p>
    <w:p>
      <w:pPr>
        <w:pStyle w:val="BodyFirst"/>
        <w:rPr>
          <w:rFonts w:eastAsia="Microsoft YaHei"/>
        </w:rPr>
      </w:pPr>
      <w:r>
        <w:rPr>
          <w:rFonts w:eastAsia="Microsoft YaHei"/>
        </w:rPr>
        <w:t xml:space="preserve">To import all the items in a namespace at once, we can use the </w:t>
      </w:r>
      <w:r>
        <w:rPr>
          <w:rStyle w:val="Literal"/>
        </w:rPr>
        <w:t>*</w:t>
      </w:r>
      <w:r>
        <w:rPr>
          <w:rFonts w:eastAsia="Microsoft YaHei"/>
        </w:rPr>
        <w:t xml:space="preserve"> syntax. For example:</w:t>
      </w:r>
    </w:p>
    <w:p>
      <w:pPr>
        <w:pStyle w:val="CodeA"/>
        <w:rPr/>
      </w:pPr>
      <w:r>
        <w:rPr/>
        <w:t>enum TrafficLight {</w:t>
      </w:r>
    </w:p>
    <w:p>
      <w:pPr>
        <w:pStyle w:val="CodeB"/>
        <w:rPr/>
      </w:pPr>
      <w:r>
        <w:rPr/>
        <w:t xml:space="preserve">    </w:t>
      </w:r>
      <w:r>
        <w:rPr/>
        <w:t>Red,</w:t>
      </w:r>
    </w:p>
    <w:p>
      <w:pPr>
        <w:pStyle w:val="CodeB"/>
        <w:rPr/>
      </w:pPr>
      <w:r>
        <w:rPr/>
        <w:t xml:space="preserve">    </w:t>
      </w:r>
      <w:r>
        <w:rPr/>
        <w:t>Yellow,</w:t>
      </w:r>
    </w:p>
    <w:p>
      <w:pPr>
        <w:pStyle w:val="CodeB"/>
        <w:rPr/>
      </w:pPr>
      <w:r>
        <w:rPr/>
        <w:t xml:space="preserve">    </w:t>
      </w:r>
      <w:r>
        <w:rPr/>
        <w:t>Green,</w:t>
      </w:r>
    </w:p>
    <w:p>
      <w:pPr>
        <w:pStyle w:val="CodeB"/>
        <w:rPr/>
      </w:pPr>
      <w:r>
        <w:rPr/>
        <w:t>}</w:t>
      </w:r>
    </w:p>
    <w:p>
      <w:pPr>
        <w:pStyle w:val="CodeB"/>
        <w:rPr/>
      </w:pPr>
      <w:r>
        <w:rPr/>
      </w:r>
    </w:p>
    <w:p>
      <w:pPr>
        <w:pStyle w:val="CodeB"/>
        <w:rPr/>
      </w:pPr>
      <w:r>
        <w:rPr/>
        <w:t>use TrafficLight::*;</w:t>
      </w:r>
    </w:p>
    <w:p>
      <w:pPr>
        <w:pStyle w:val="CodeB"/>
        <w:rPr/>
      </w:pPr>
      <w:r>
        <w:rPr/>
      </w:r>
    </w:p>
    <w:p>
      <w:pPr>
        <w:pStyle w:val="CodeB"/>
        <w:rPr/>
      </w:pPr>
      <w:r>
        <w:rPr/>
        <w:t>fn main() {</w:t>
      </w:r>
    </w:p>
    <w:p>
      <w:pPr>
        <w:pStyle w:val="CodeB"/>
        <w:rPr/>
      </w:pPr>
      <w:r>
        <w:rPr/>
        <w:t xml:space="preserve">    </w:t>
      </w:r>
      <w:r>
        <w:rPr/>
        <w:t>let red = Red;</w:t>
      </w:r>
    </w:p>
    <w:p>
      <w:pPr>
        <w:pStyle w:val="CodeB"/>
        <w:rPr/>
      </w:pPr>
      <w:r>
        <w:rPr/>
        <w:t xml:space="preserve">    </w:t>
      </w:r>
      <w:r>
        <w:rPr/>
        <w:t>let yellow = Yellow;</w:t>
      </w:r>
    </w:p>
    <w:p>
      <w:pPr>
        <w:pStyle w:val="CodeB"/>
        <w:rPr/>
      </w:pPr>
      <w:r>
        <w:rPr/>
        <w:t xml:space="preserve">    </w:t>
      </w:r>
      <w:r>
        <w:rPr/>
        <w:t>let green = Green;</w:t>
      </w:r>
    </w:p>
    <w:p>
      <w:pPr>
        <w:pStyle w:val="CodeC"/>
        <w:rPr/>
      </w:pPr>
      <w:r>
        <w:rPr/>
        <w:t>}</w:t>
      </w:r>
    </w:p>
    <w:p>
      <w:pPr>
        <w:pStyle w:val="Body"/>
        <w:rPr/>
      </w:pPr>
      <w:r>
        <w:rPr>
          <w:rFonts w:eastAsia="Microsoft YaHei"/>
        </w:rPr>
        <w:t xml:space="preserve">The </w:t>
      </w:r>
      <w:r>
        <w:rPr>
          <w:rStyle w:val="Literal"/>
        </w:rPr>
        <w:t>*</w:t>
      </w:r>
      <w:r>
        <w:rPr>
          <w:rFonts w:eastAsia="Microsoft YaHei"/>
        </w:rPr>
        <w:t xml:space="preserve"> is called a </w:t>
      </w:r>
      <w:r>
        <w:rPr>
          <w:rStyle w:val="EmphasisItalic"/>
          <w:rFonts w:eastAsia="Microsoft YaHei"/>
        </w:rPr>
        <w:t>glob</w:t>
      </w:r>
      <w:r>
        <w:rPr>
          <w:rFonts w:eastAsia="Microsoft YaHei"/>
        </w:rPr>
        <w:t xml:space="preserve">, and it will import </w:t>
      </w:r>
      <w:del w:id="525" w:author="Carol Nichols" w:date="2017-06-01T15:34:00Z">
        <w:r>
          <w:rPr>
            <w:rFonts w:eastAsia="Microsoft YaHei"/>
          </w:rPr>
          <w:delText>everything</w:delText>
        </w:r>
      </w:del>
      <w:ins w:id="526" w:author="Carol Nichols" w:date="2017-06-01T15:34:00Z">
        <w:commentRangeStart w:id="29"/>
        <w:r>
          <w:rPr>
            <w:rFonts w:eastAsia="Microsoft YaHei"/>
          </w:rPr>
          <w:t>all items</w:t>
        </w:r>
      </w:ins>
      <w:r>
        <w:rPr>
          <w:rFonts w:eastAsia="Microsoft YaHei"/>
        </w:rPr>
      </w:r>
      <w:commentRangeEnd w:id="29"/>
      <w:r>
        <w:commentReference w:id="29"/>
      </w:r>
      <w:r>
        <w:rPr>
          <w:rFonts w:eastAsia="Microsoft YaHei"/>
        </w:rPr>
        <w:commentReference w:id="30"/>
      </w:r>
      <w:r>
        <w:rPr>
          <w:rFonts w:eastAsia="Microsoft YaHei"/>
        </w:rPr>
        <w:t xml:space="preserve"> </w:t>
      </w:r>
      <w:del w:id="527" w:author="Carol Nichols" w:date="2017-06-01T15:34:00Z">
        <w:r>
          <w:rPr>
            <w:rFonts w:eastAsia="Microsoft YaHei"/>
          </w:rPr>
          <w:delText xml:space="preserve">that’s </w:delText>
        </w:r>
      </w:del>
      <w:r>
        <w:rPr>
          <w:rFonts w:eastAsia="Microsoft YaHei"/>
        </w:rPr>
        <w:t>visible inside</w:t>
      </w:r>
      <w:del w:id="528" w:author="AnneMarieW" w:date="2017-03-31T11:21:00Z">
        <w:r>
          <w:rPr>
            <w:rFonts w:eastAsia="Microsoft YaHei"/>
          </w:rPr>
          <w:delText xml:space="preserve"> of</w:delText>
        </w:r>
      </w:del>
      <w:r>
        <w:rPr>
          <w:rFonts w:eastAsia="Microsoft YaHei"/>
        </w:rPr>
        <w:t xml:space="preserve"> the namespace. </w:t>
      </w:r>
      <w:ins w:id="529" w:author="AnneMarieW" w:date="2017-03-31T11:22:00Z">
        <w:r>
          <w:rPr>
            <w:rFonts w:eastAsia="Microsoft YaHei"/>
          </w:rPr>
          <w:t xml:space="preserve">You should use </w:t>
        </w:r>
      </w:ins>
      <w:del w:id="530" w:author="AnneMarieW" w:date="2017-03-31T11:22:00Z">
        <w:r>
          <w:rPr>
            <w:rFonts w:eastAsia="Microsoft YaHei"/>
          </w:rPr>
          <w:delText>G</w:delText>
        </w:r>
      </w:del>
      <w:ins w:id="531" w:author="AnneMarieW" w:date="2017-03-31T11:22:00Z">
        <w:r>
          <w:rPr>
            <w:rFonts w:eastAsia="Microsoft YaHei"/>
          </w:rPr>
          <w:t>g</w:t>
        </w:r>
      </w:ins>
      <w:r>
        <w:rPr>
          <w:rFonts w:eastAsia="Microsoft YaHei"/>
        </w:rPr>
        <w:t xml:space="preserve">lobs </w:t>
      </w:r>
      <w:del w:id="532" w:author="AnneMarieW" w:date="2017-03-31T11:22:00Z">
        <w:r>
          <w:rPr>
            <w:rFonts w:eastAsia="Microsoft YaHei"/>
          </w:rPr>
          <w:delText xml:space="preserve">should be used </w:delText>
        </w:r>
      </w:del>
      <w:r>
        <w:rPr>
          <w:rFonts w:eastAsia="Microsoft YaHei"/>
        </w:rPr>
        <w:t xml:space="preserve">sparingly: they are convenient, but </w:t>
      </w:r>
      <w:del w:id="533" w:author="Carol Nichols" w:date="2017-06-01T15:35:00Z">
        <w:r>
          <w:rPr>
            <w:rFonts w:eastAsia="Microsoft YaHei"/>
          </w:rPr>
          <w:delText>you</w:delText>
        </w:r>
      </w:del>
      <w:ins w:id="534" w:author="Carol Nichols" w:date="2017-06-01T15:35:00Z">
        <w:r>
          <w:rPr>
            <w:rFonts w:eastAsia="Microsoft YaHei"/>
          </w:rPr>
          <w:t>this</w:t>
        </w:r>
      </w:ins>
      <w:r>
        <w:rPr>
          <w:rFonts w:eastAsia="Microsoft YaHei"/>
        </w:rPr>
        <w:t xml:space="preserve"> might also pull in more </w:t>
      </w:r>
      <w:del w:id="535" w:author="Carol Nichols" w:date="2017-06-01T15:34:00Z">
        <w:r>
          <w:rPr>
            <w:rFonts w:eastAsia="Microsoft YaHei"/>
          </w:rPr>
          <w:delText>things</w:delText>
        </w:r>
      </w:del>
      <w:r>
        <w:rPr>
          <w:rFonts w:eastAsia="Microsoft YaHei"/>
        </w:rPr>
        <w:commentReference w:id="31"/>
      </w:r>
      <w:ins w:id="536" w:author="Carol Nichols" w:date="2017-06-01T15:34:00Z">
        <w:r>
          <w:rPr>
            <w:rFonts w:eastAsia="Microsoft YaHei"/>
          </w:rPr>
          <w:t>items</w:t>
        </w:r>
      </w:ins>
      <w:r>
        <w:rPr>
          <w:rFonts w:eastAsia="Microsoft YaHei"/>
        </w:rPr>
        <w:t xml:space="preserve"> than you expected and cause naming conflicts.</w:t>
      </w:r>
    </w:p>
    <w:p>
      <w:pPr>
        <w:pStyle w:val="HeadB"/>
        <w:rPr>
          <w:sz w:val="27"/>
          <w:szCs w:val="27"/>
        </w:rPr>
      </w:pPr>
      <w:bookmarkStart w:id="41" w:name="using-`super`-to-access-a-parent-module"/>
      <w:bookmarkStart w:id="42" w:name="_Toc478551208"/>
      <w:bookmarkStart w:id="43" w:name="__RefHeading___Toc8739_1631704520"/>
      <w:bookmarkEnd w:id="41"/>
      <w:bookmarkEnd w:id="42"/>
      <w:bookmarkEnd w:id="43"/>
      <w:r>
        <w:rPr/>
        <w:t xml:space="preserve">Using </w:t>
      </w:r>
      <w:r>
        <w:rPr>
          <w:rStyle w:val="Literal"/>
          <w:rPrChange w:id="0" w:author="Carol Nichols" w:date="2017-06-01T15:35:00Z"/>
        </w:rPr>
        <w:t>super</w:t>
      </w:r>
      <w:r>
        <w:rPr/>
        <w:t xml:space="preserve"> to Access a Parent Module</w:t>
      </w:r>
    </w:p>
    <w:p>
      <w:pPr>
        <w:pStyle w:val="BodyFirst"/>
        <w:rPr/>
      </w:pPr>
      <w:r>
        <w:rPr>
          <w:rFonts w:eastAsia="Microsoft YaHei"/>
        </w:rPr>
        <w:t xml:space="preserve">As </w:t>
      </w:r>
      <w:del w:id="538" w:author="Carol Nichols" w:date="2017-06-01T15:36:00Z">
        <w:r>
          <w:rPr>
            <w:rFonts w:eastAsia="Microsoft YaHei"/>
          </w:rPr>
          <w:delText>you now know</w:delText>
        </w:r>
      </w:del>
      <w:ins w:id="539" w:author="Carol Nichols" w:date="2017-06-01T15:36:00Z">
        <w:r>
          <w:rPr>
            <w:rFonts w:eastAsia="Microsoft YaHei"/>
          </w:rPr>
          <w:t>we saw at the beginning of this chapter</w:t>
        </w:r>
      </w:ins>
      <w:r>
        <w:rPr>
          <w:rFonts w:eastAsia="Microsoft YaHei"/>
        </w:rPr>
        <w:t xml:space="preserve">, when you create a library crate, Cargo makes a </w:t>
      </w:r>
      <w:r>
        <w:rPr>
          <w:rStyle w:val="Literal"/>
        </w:rPr>
        <w:t>tests</w:t>
      </w:r>
      <w:r>
        <w:rPr>
          <w:rFonts w:eastAsia="Microsoft YaHei"/>
        </w:rPr>
        <w:t xml:space="preserve"> module for you. Let’s go into more detail about that now. In your </w:t>
      </w:r>
      <w:r>
        <w:rPr>
          <w:rStyle w:val="Literal"/>
        </w:rPr>
        <w:t xml:space="preserve">communicator </w:t>
      </w:r>
      <w:r>
        <w:rPr>
          <w:rFonts w:eastAsia="Microsoft YaHei"/>
        </w:rPr>
        <w:t xml:space="preserve">project, open </w:t>
      </w:r>
      <w:r>
        <w:rPr>
          <w:rStyle w:val="EmphasisItalic"/>
        </w:rPr>
        <w:t>src/lib.rs</w:t>
      </w:r>
      <w:ins w:id="540" w:author="AnneMarieW" w:date="2017-03-31T11:23:00Z">
        <w:r>
          <w:rPr>
            <w:rFonts w:eastAsia="Microsoft YaHei"/>
          </w:rPr>
          <w:t>:</w:t>
        </w:r>
      </w:ins>
      <w:del w:id="541" w:author="AnneMarieW" w:date="2017-03-31T11:23:00Z">
        <w:r>
          <w:rPr>
            <w:rFonts w:eastAsia="Microsoft YaHei"/>
          </w:rPr>
          <w:delText>.</w:delText>
        </w:r>
      </w:del>
    </w:p>
    <w:p>
      <w:pPr>
        <w:pStyle w:val="ProductionDirective"/>
        <w:rPr>
          <w:rFonts w:eastAsia="Microsoft YaHei"/>
        </w:rPr>
      </w:pPr>
      <w:r>
        <w:rPr>
          <w:rFonts w:eastAsia="Microsoft YaHei"/>
        </w:rPr>
        <w:t>Filename: src/lib.rs</w:t>
      </w:r>
    </w:p>
    <w:p>
      <w:pPr>
        <w:pStyle w:val="CodeA"/>
        <w:rPr/>
      </w:pPr>
      <w:r>
        <w:rPr/>
        <w:t>pub mod client;</w:t>
      </w:r>
    </w:p>
    <w:p>
      <w:pPr>
        <w:pStyle w:val="CodeB"/>
        <w:rPr/>
      </w:pPr>
      <w:r>
        <w:rPr/>
      </w:r>
    </w:p>
    <w:p>
      <w:pPr>
        <w:pStyle w:val="CodeB"/>
        <w:rPr/>
      </w:pPr>
      <w:r>
        <w:rPr/>
        <w:t>pub mod network;</w:t>
      </w:r>
    </w:p>
    <w:p>
      <w:pPr>
        <w:pStyle w:val="CodeB"/>
        <w:rPr/>
      </w:pPr>
      <w:r>
        <w:rPr/>
      </w:r>
    </w:p>
    <w:p>
      <w:pPr>
        <w:pStyle w:val="CodeB"/>
        <w:rPr/>
      </w:pPr>
      <w:r>
        <w:rPr/>
        <w:t>#[cfg(test)]</w:t>
      </w:r>
    </w:p>
    <w:p>
      <w:pPr>
        <w:pStyle w:val="CodeB"/>
        <w:rPr/>
      </w:pPr>
      <w:r>
        <w:rPr/>
        <w:t>mod tests {</w:t>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w:t>
      </w:r>
    </w:p>
    <w:p>
      <w:pPr>
        <w:pStyle w:val="CodeC"/>
        <w:rPr/>
      </w:pPr>
      <w:r>
        <w:rPr/>
        <w:t>}</w:t>
      </w:r>
    </w:p>
    <w:p>
      <w:pPr>
        <w:pStyle w:val="Body"/>
        <w:rPr/>
      </w:pPr>
      <w:del w:id="542" w:author="AnneMarieW" w:date="2017-03-31T11:24:00Z">
        <w:r>
          <w:rPr>
            <w:rFonts w:eastAsia="Microsoft YaHei"/>
          </w:rPr>
          <w:delText xml:space="preserve">We’ll </w:delText>
        </w:r>
      </w:del>
      <w:ins w:id="543" w:author="AnneMarieW" w:date="2017-03-31T11:24:00Z">
        <w:r>
          <w:rPr>
            <w:rFonts w:eastAsia="Microsoft YaHei"/>
          </w:rPr>
          <w:t>Chapter 1</w:t>
        </w:r>
      </w:ins>
      <w:del w:id="544" w:author="Carol Nichols" w:date="2017-06-01T16:06:00Z">
        <w:r>
          <w:rPr>
            <w:rFonts w:eastAsia="Microsoft YaHei"/>
          </w:rPr>
          <w:delText>2</w:delText>
        </w:r>
      </w:del>
      <w:ins w:id="545" w:author="Carol Nichols" w:date="2017-06-01T16:06:00Z">
        <w:r>
          <w:rPr>
            <w:rFonts w:eastAsia="Microsoft YaHei"/>
          </w:rPr>
          <w:t>1</w:t>
        </w:r>
      </w:ins>
      <w:ins w:id="546" w:author="AnneMarieW" w:date="2017-03-31T11:24:00Z">
        <w:r>
          <w:rPr>
            <w:rFonts w:eastAsia="Microsoft YaHei"/>
          </w:rPr>
          <w:t xml:space="preserve"> </w:t>
        </w:r>
      </w:ins>
      <w:r>
        <w:rPr>
          <w:rFonts w:eastAsia="Microsoft YaHei"/>
        </w:rPr>
        <w:t>explain</w:t>
      </w:r>
      <w:ins w:id="547" w:author="AnneMarieW" w:date="2017-03-31T11:24:00Z">
        <w:r>
          <w:rPr>
            <w:rFonts w:eastAsia="Microsoft YaHei"/>
          </w:rPr>
          <w:t>s</w:t>
        </w:r>
      </w:ins>
      <w:r>
        <w:rPr>
          <w:rFonts w:eastAsia="Microsoft YaHei"/>
        </w:rPr>
        <w:t xml:space="preserve"> more about testing</w:t>
      </w:r>
      <w:del w:id="548" w:author="AnneMarieW" w:date="2017-03-31T11:24:00Z">
        <w:r>
          <w:rPr>
            <w:rFonts w:eastAsia="Microsoft YaHei"/>
          </w:rPr>
          <w:delText xml:space="preserve"> in Chapter 12</w:delText>
        </w:r>
      </w:del>
      <w:r>
        <w:rPr>
          <w:rFonts w:eastAsia="Microsoft YaHei"/>
        </w:rPr>
        <w:t xml:space="preserve">, but parts of this </w:t>
      </w:r>
      <w:ins w:id="549" w:author="AnneMarieW" w:date="2017-03-31T11:24:00Z">
        <w:r>
          <w:rPr>
            <w:rFonts w:eastAsia="Microsoft YaHei"/>
          </w:rPr>
          <w:t xml:space="preserve">example </w:t>
        </w:r>
      </w:ins>
      <w:r>
        <w:rPr>
          <w:rFonts w:eastAsia="Microsoft YaHei"/>
        </w:rPr>
        <w:t xml:space="preserve">should make sense now: we have a module named </w:t>
      </w:r>
      <w:r>
        <w:rPr>
          <w:rStyle w:val="Literal"/>
        </w:rPr>
        <w:t>tests</w:t>
      </w:r>
      <w:r>
        <w:rPr>
          <w:rFonts w:eastAsia="Microsoft YaHei"/>
        </w:rPr>
        <w:t xml:space="preserve"> that lives next to our other modules and contains one function named </w:t>
      </w:r>
      <w:r>
        <w:rPr>
          <w:rStyle w:val="Literal"/>
        </w:rPr>
        <w:t>it_works</w:t>
      </w:r>
      <w:r>
        <w:rPr>
          <w:rFonts w:eastAsia="Microsoft YaHei"/>
        </w:rPr>
        <w:t xml:space="preserve">. Even though there are special annotations, the </w:t>
      </w:r>
      <w:r>
        <w:rPr>
          <w:rStyle w:val="Literal"/>
        </w:rPr>
        <w:t>tests</w:t>
      </w:r>
      <w:r>
        <w:rPr>
          <w:rFonts w:eastAsia="Microsoft YaHei"/>
        </w:rPr>
        <w:t xml:space="preserve"> module is just another module! So our module hierarchy looks like this:</w:t>
      </w:r>
    </w:p>
    <w:p>
      <w:pPr>
        <w:pStyle w:val="ProductionDirective"/>
        <w:rPr/>
      </w:pPr>
      <w:ins w:id="550" w:author="Carol Nichols" w:date="2017-06-01T15:36:00Z">
        <w:r>
          <w:rPr>
            <w:rFonts w:eastAsia="Microsoft YaHei"/>
          </w:rPr>
          <w:t>Prod: Check xref</w:t>
        </w:r>
      </w:ins>
    </w:p>
    <w:p>
      <w:pPr>
        <w:pStyle w:val="CodeA"/>
        <w:rPr>
          <w:rStyle w:val="Literal"/>
          <w:highlight w:val="yellow"/>
        </w:rPr>
      </w:pPr>
      <w:r>
        <w:rPr>
          <w:rStyle w:val="Literal"/>
        </w:rPr>
        <w:t>communicator</w:t>
      </w:r>
    </w:p>
    <w:p>
      <w:pPr>
        <w:pStyle w:val="CodeB"/>
        <w:rPr>
          <w:rStyle w:val="Literal"/>
          <w:highlight w:val="yellow"/>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client</w:t>
      </w:r>
    </w:p>
    <w:p>
      <w:pPr>
        <w:pStyle w:val="CodeB"/>
        <w:rPr>
          <w:rStyle w:val="Literal"/>
          <w:highlight w:val="yellow"/>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network</w:t>
      </w:r>
    </w:p>
    <w:p>
      <w:pPr>
        <w:pStyle w:val="CodeB"/>
        <w:rPr>
          <w:rStyle w:val="Literal"/>
          <w:highlight w:val="yellow"/>
        </w:rPr>
      </w:pPr>
      <w:r>
        <w:rPr>
          <w:rStyle w:val="Literal"/>
          <w:highlight w:val="yellow"/>
        </w:rPr>
        <w:t xml:space="preserve"> </w:t>
      </w: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client</w:t>
      </w:r>
    </w:p>
    <w:p>
      <w:pPr>
        <w:pStyle w:val="CodeC"/>
        <w:rPr>
          <w:rStyle w:val="Literal"/>
        </w:rPr>
      </w:pPr>
      <w:r>
        <w:rPr>
          <w:rStyle w:val="Literal"/>
          <w:highlight w:val="yellow"/>
        </w:rPr>
        <w:t xml:space="preserve"> </w:t>
      </w:r>
      <w:r>
        <w:rPr>
          <w:rStyle w:val="Literal"/>
          <w:rFonts w:cs="Courier New" w:ascii="Courier New" w:hAnsi="Courier New"/>
          <w:highlight w:val="yellow"/>
        </w:rPr>
        <w:t>└──</w:t>
      </w:r>
      <w:r>
        <w:rPr>
          <w:rStyle w:val="Literal"/>
          <w:highlight w:val="yellow"/>
        </w:rPr>
        <w:t xml:space="preserve"> </w:t>
      </w:r>
      <w:r>
        <w:rPr>
          <w:rStyle w:val="Literal"/>
          <w:highlight w:val="yellow"/>
        </w:rPr>
        <w:t>tests</w:t>
      </w:r>
    </w:p>
    <w:p>
      <w:pPr>
        <w:pStyle w:val="Body"/>
        <w:rPr>
          <w:rFonts w:eastAsia="Microsoft YaHei"/>
        </w:rPr>
      </w:pPr>
      <w:r>
        <w:rPr>
          <w:rFonts w:eastAsia="Microsoft YaHei"/>
        </w:rPr>
        <w:t xml:space="preserve">Tests are for exercising the code within our library, so let’s try to call our </w:t>
      </w:r>
      <w:r>
        <w:rPr>
          <w:rStyle w:val="Literal"/>
        </w:rPr>
        <w:t>client::connect</w:t>
      </w:r>
      <w:r>
        <w:rPr>
          <w:rFonts w:eastAsia="Microsoft YaHei"/>
        </w:rPr>
        <w:t xml:space="preserve"> function from this </w:t>
      </w:r>
      <w:r>
        <w:rPr>
          <w:rStyle w:val="Literal"/>
        </w:rPr>
        <w:t>it_works</w:t>
      </w:r>
      <w:r>
        <w:rPr>
          <w:rFonts w:eastAsia="Microsoft YaHei"/>
        </w:rPr>
        <w:t xml:space="preserve"> function, even though we</w:t>
      </w:r>
      <w:del w:id="551" w:author="AnneMarieW" w:date="2017-03-31T11:25:00Z">
        <w:r>
          <w:rPr>
            <w:rFonts w:eastAsia="Microsoft YaHei"/>
          </w:rPr>
          <w:delText>’re not going to</w:delText>
        </w:r>
      </w:del>
      <w:ins w:id="552" w:author="AnneMarieW" w:date="2017-03-31T11:25:00Z">
        <w:r>
          <w:rPr>
            <w:rFonts w:eastAsia="Microsoft YaHei"/>
          </w:rPr>
          <w:t xml:space="preserve"> won’t</w:t>
        </w:r>
      </w:ins>
      <w:r>
        <w:rPr>
          <w:rFonts w:eastAsia="Microsoft YaHei"/>
        </w:rPr>
        <w:t xml:space="preserve"> be checking any functionality right now:</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client::connect();</w:t>
      </w:r>
    </w:p>
    <w:p>
      <w:pPr>
        <w:pStyle w:val="CodeB"/>
        <w:rPr/>
      </w:pPr>
      <w:r>
        <w:rPr/>
        <w:t xml:space="preserve">    </w:t>
      </w:r>
      <w:r>
        <w:rPr/>
        <w:t>}</w:t>
      </w:r>
    </w:p>
    <w:p>
      <w:pPr>
        <w:pStyle w:val="CodeC"/>
        <w:rPr/>
      </w:pPr>
      <w:r>
        <w:rPr/>
        <w:t>}</w:t>
      </w:r>
    </w:p>
    <w:p>
      <w:pPr>
        <w:pStyle w:val="Body"/>
        <w:rPr>
          <w:rFonts w:eastAsia="Microsoft YaHei"/>
        </w:rPr>
      </w:pPr>
      <w:r>
        <w:rPr>
          <w:rFonts w:eastAsia="Microsoft YaHei"/>
        </w:rPr>
        <w:t xml:space="preserve">Run the tests by invoking the </w:t>
      </w:r>
      <w:r>
        <w:rPr>
          <w:rStyle w:val="Literal"/>
        </w:rPr>
        <w:t>cargo test</w:t>
      </w:r>
      <w:r>
        <w:rPr>
          <w:rFonts w:eastAsia="Microsoft YaHei"/>
        </w:rPr>
        <w:t xml:space="preserve"> command:</w:t>
      </w:r>
    </w:p>
    <w:p>
      <w:pPr>
        <w:pStyle w:val="CodeA"/>
        <w:rPr/>
      </w:pPr>
      <w:r>
        <w:rPr/>
        <w:t>$ cargo test</w:t>
      </w:r>
    </w:p>
    <w:p>
      <w:pPr>
        <w:pStyle w:val="CodeB"/>
        <w:rPr/>
      </w:pPr>
      <w:r>
        <w:rPr/>
        <w:t xml:space="preserve">   </w:t>
      </w:r>
      <w:r>
        <w:rPr/>
        <w:t>Compiling communicator v0.1.0 (file:///projects/communicator)</w:t>
      </w:r>
    </w:p>
    <w:p>
      <w:pPr>
        <w:pStyle w:val="CodeB"/>
        <w:rPr/>
      </w:pPr>
      <w:r>
        <w:rPr/>
        <w:t>error[E0433]: failed to resolve. Use of undeclared type or module `client`</w:t>
      </w:r>
    </w:p>
    <w:p>
      <w:pPr>
        <w:pStyle w:val="CodeB"/>
        <w:rPr/>
      </w:pPr>
      <w:r>
        <w:rPr/>
        <w:t xml:space="preserve"> </w:t>
      </w:r>
      <w:r>
        <w:rPr/>
        <w:t>--&gt; src/lib.rs:9:9</w:t>
      </w:r>
    </w:p>
    <w:p>
      <w:pPr>
        <w:pStyle w:val="CodeB"/>
        <w:rPr/>
      </w:pPr>
      <w:r>
        <w:rPr/>
        <w:t xml:space="preserve">  </w:t>
      </w:r>
      <w:r>
        <w:rPr/>
        <w:t>|</w:t>
      </w:r>
    </w:p>
    <w:p>
      <w:pPr>
        <w:pStyle w:val="CodeB"/>
        <w:rPr/>
      </w:pPr>
      <w:r>
        <w:rPr/>
        <w:t>9 |         client::connect();</w:t>
      </w:r>
    </w:p>
    <w:p>
      <w:pPr>
        <w:pStyle w:val="CodeC"/>
        <w:rPr/>
      </w:pPr>
      <w:r>
        <w:rPr/>
        <w:t xml:space="preserve">  </w:t>
      </w:r>
      <w:r>
        <w:rPr/>
        <w:t>|         ^^^^^^^^^^^^^^^ Use of undeclared type or module `client`</w:t>
      </w:r>
    </w:p>
    <w:p>
      <w:pPr>
        <w:pStyle w:val="CodeC"/>
        <w:rPr/>
      </w:pPr>
      <w:r>
        <w:rPr/>
      </w:r>
    </w:p>
    <w:p>
      <w:pPr>
        <w:pStyle w:val="CodeB"/>
        <w:rPr/>
      </w:pPr>
      <w:del w:id="553" w:author="Carol Nichols" w:date="2017-06-01T16:07:00Z">
        <w:r>
          <w:rPr/>
          <w:delText>warning: function is never used: `connect`, #[warn(dead_code)] on by default</w:delText>
        </w:r>
      </w:del>
    </w:p>
    <w:p>
      <w:pPr>
        <w:pStyle w:val="CodeB"/>
        <w:rPr/>
      </w:pPr>
      <w:del w:id="554" w:author="Carol Nichols" w:date="2017-06-01T16:07:00Z">
        <w:r>
          <w:rPr/>
          <w:delText xml:space="preserve"> </w:delText>
        </w:r>
      </w:del>
      <w:del w:id="555" w:author="Carol Nichols" w:date="2017-06-01T16:07:00Z">
        <w:r>
          <w:rPr/>
          <w:delText>--&gt; src/network/server.rs:1:1</w:delText>
        </w:r>
      </w:del>
    </w:p>
    <w:p>
      <w:pPr>
        <w:pStyle w:val="CodeB"/>
        <w:rPr/>
      </w:pPr>
      <w:del w:id="556" w:author="Carol Nichols" w:date="2017-06-01T16:07:00Z">
        <w:r>
          <w:rPr/>
          <w:delText xml:space="preserve">  </w:delText>
        </w:r>
      </w:del>
      <w:del w:id="557" w:author="Carol Nichols" w:date="2017-06-01T16:07:00Z">
        <w:r>
          <w:rPr/>
          <w:delText>|</w:delText>
        </w:r>
      </w:del>
    </w:p>
    <w:p>
      <w:pPr>
        <w:pStyle w:val="CodeB"/>
        <w:rPr/>
      </w:pPr>
      <w:del w:id="558" w:author="Carol Nichols" w:date="2017-06-01T16:07:00Z">
        <w:r>
          <w:rPr/>
          <w:delText>1 | fn connect() {</w:delText>
        </w:r>
      </w:del>
    </w:p>
    <w:p>
      <w:pPr>
        <w:pStyle w:val="CodeC"/>
        <w:rPr/>
      </w:pPr>
      <w:del w:id="559" w:author="Carol Nichols" w:date="2017-06-01T16:07:00Z">
        <w:r>
          <w:rPr/>
          <w:delText xml:space="preserve">  </w:delText>
        </w:r>
      </w:del>
      <w:del w:id="560" w:author="Carol Nichols" w:date="2017-06-01T16:07:00Z">
        <w:r>
          <w:rPr/>
          <w:delText>| ^</w:delText>
        </w:r>
      </w:del>
    </w:p>
    <w:p>
      <w:pPr>
        <w:pStyle w:val="Body"/>
        <w:rPr>
          <w:rFonts w:eastAsia="Microsoft YaHei"/>
        </w:rPr>
      </w:pPr>
      <w:r>
        <w:rPr>
          <w:rFonts w:eastAsia="Microsoft YaHei"/>
        </w:rPr>
        <w:t xml:space="preserve">The compilation failed, but why? We don’t need to place </w:t>
      </w:r>
      <w:r>
        <w:rPr>
          <w:rStyle w:val="Literal"/>
        </w:rPr>
        <w:t>communicator::</w:t>
      </w:r>
      <w:r>
        <w:rPr>
          <w:rFonts w:eastAsia="Microsoft YaHei"/>
        </w:rPr>
        <w:t xml:space="preserve"> in front of the function like we did in </w:t>
      </w:r>
      <w:r>
        <w:rPr>
          <w:rStyle w:val="EmphasisItalic"/>
        </w:rPr>
        <w:t>src/main.rs</w:t>
      </w:r>
      <w:r>
        <w:rPr>
          <w:rFonts w:eastAsia="Microsoft YaHei"/>
        </w:rPr>
        <w:t xml:space="preserve"> because we are definitely within the </w:t>
      </w:r>
      <w:r>
        <w:rPr>
          <w:rStyle w:val="Literal"/>
        </w:rPr>
        <w:t>communicator</w:t>
      </w:r>
      <w:r>
        <w:rPr>
          <w:rFonts w:eastAsia="Microsoft YaHei"/>
        </w:rPr>
        <w:t xml:space="preserve"> library crate here. The reason is that paths are always relative to the current module, which here is </w:t>
      </w:r>
      <w:r>
        <w:rPr>
          <w:rStyle w:val="Literal"/>
        </w:rPr>
        <w:t>tests</w:t>
      </w:r>
      <w:r>
        <w:rPr>
          <w:rFonts w:eastAsia="Microsoft YaHei"/>
        </w:rPr>
        <w:t xml:space="preserve">. The only exception is in a </w:t>
      </w:r>
      <w:r>
        <w:rPr>
          <w:rStyle w:val="Literal"/>
        </w:rPr>
        <w:t>use</w:t>
      </w:r>
      <w:r>
        <w:rPr>
          <w:rFonts w:eastAsia="Microsoft YaHei"/>
        </w:rPr>
        <w:t xml:space="preserve"> statement, where paths are relative to the crate root by default. Our </w:t>
      </w:r>
      <w:r>
        <w:rPr>
          <w:rStyle w:val="Literal"/>
        </w:rPr>
        <w:t>tests</w:t>
      </w:r>
      <w:r>
        <w:rPr>
          <w:rFonts w:eastAsia="Microsoft YaHei"/>
        </w:rPr>
        <w:t xml:space="preserve"> module needs the </w:t>
      </w:r>
      <w:r>
        <w:rPr>
          <w:rStyle w:val="Literal"/>
        </w:rPr>
        <w:t>client</w:t>
      </w:r>
      <w:r>
        <w:rPr>
          <w:rFonts w:eastAsia="Microsoft YaHei"/>
        </w:rPr>
        <w:t xml:space="preserve"> module in its scope!</w:t>
      </w:r>
    </w:p>
    <w:p>
      <w:pPr>
        <w:pStyle w:val="Body"/>
        <w:rPr>
          <w:rFonts w:eastAsia="Microsoft YaHei"/>
        </w:rPr>
      </w:pPr>
      <w:r>
        <w:rPr>
          <w:rFonts w:eastAsia="Microsoft YaHei"/>
        </w:rPr>
        <w:t xml:space="preserve">So how do we get back up one module in the module hierarchy to </w:t>
      </w:r>
      <w:del w:id="561" w:author="AnneMarieW" w:date="2017-03-31T11:26:00Z">
        <w:r>
          <w:rPr>
            <w:rFonts w:eastAsia="Microsoft YaHei"/>
          </w:rPr>
          <w:delText xml:space="preserve">be able to </w:delText>
        </w:r>
      </w:del>
      <w:r>
        <w:rPr>
          <w:rFonts w:eastAsia="Microsoft YaHei"/>
        </w:rPr>
        <w:t xml:space="preserve">call the </w:t>
      </w:r>
      <w:r>
        <w:rPr>
          <w:rStyle w:val="Literal"/>
        </w:rPr>
        <w:t>client::connect</w:t>
      </w:r>
      <w:r>
        <w:rPr>
          <w:rFonts w:eastAsia="Microsoft YaHei"/>
        </w:rPr>
        <w:t xml:space="preserve"> function in the </w:t>
      </w:r>
      <w:r>
        <w:rPr>
          <w:rStyle w:val="Literal"/>
        </w:rPr>
        <w:t>tests</w:t>
      </w:r>
      <w:r>
        <w:rPr>
          <w:rFonts w:eastAsia="Microsoft YaHei"/>
        </w:rPr>
        <w:t xml:space="preserve"> module? In the </w:t>
      </w:r>
      <w:r>
        <w:rPr>
          <w:rStyle w:val="Literal"/>
        </w:rPr>
        <w:t>tests</w:t>
      </w:r>
      <w:r>
        <w:rPr>
          <w:rFonts w:eastAsia="Microsoft YaHei"/>
        </w:rPr>
        <w:t xml:space="preserve"> module, we can either use leading colons to let Rust know that we want to start from the root and list the whole path</w:t>
      </w:r>
      <w:ins w:id="562" w:author="AnneMarieW" w:date="2017-03-31T11:27:00Z">
        <w:r>
          <w:rPr>
            <w:rFonts w:eastAsia="Microsoft YaHei"/>
          </w:rPr>
          <w:t>, like this</w:t>
        </w:r>
      </w:ins>
      <w:r>
        <w:rPr>
          <w:rFonts w:eastAsia="Microsoft YaHei"/>
        </w:rPr>
        <w:t>:</w:t>
      </w:r>
    </w:p>
    <w:p>
      <w:pPr>
        <w:pStyle w:val="CodeSingle"/>
        <w:rPr/>
      </w:pPr>
      <w:r>
        <w:rPr>
          <w:rStyle w:val="Literal"/>
        </w:rPr>
        <w:t>::client::connect();</w:t>
      </w:r>
    </w:p>
    <w:p>
      <w:pPr>
        <w:pStyle w:val="Body"/>
        <w:rPr>
          <w:rFonts w:eastAsia="Microsoft YaHei"/>
        </w:rPr>
      </w:pPr>
      <w:r>
        <w:rPr>
          <w:rFonts w:eastAsia="Microsoft YaHei"/>
        </w:rPr>
        <w:t>Or</w:t>
      </w:r>
      <w:ins w:id="563" w:author="AnneMarieW" w:date="2017-03-31T11:27:00Z">
        <w:r>
          <w:rPr>
            <w:rFonts w:eastAsia="Microsoft YaHei"/>
          </w:rPr>
          <w:t>,</w:t>
        </w:r>
      </w:ins>
      <w:r>
        <w:rPr>
          <w:rFonts w:eastAsia="Microsoft YaHei"/>
        </w:rPr>
        <w:t xml:space="preserve"> we can use </w:t>
      </w:r>
      <w:r>
        <w:rPr>
          <w:rStyle w:val="Literal"/>
        </w:rPr>
        <w:t>super</w:t>
      </w:r>
      <w:r>
        <w:rPr>
          <w:rFonts w:eastAsia="Microsoft YaHei"/>
        </w:rPr>
        <w:t xml:space="preserve"> to move up one module in the hierarchy from our current module</w:t>
      </w:r>
      <w:ins w:id="564" w:author="AnneMarieW" w:date="2017-03-31T11:27:00Z">
        <w:r>
          <w:rPr>
            <w:rFonts w:eastAsia="Microsoft YaHei"/>
          </w:rPr>
          <w:t>, like this</w:t>
        </w:r>
      </w:ins>
      <w:r>
        <w:rPr>
          <w:rFonts w:eastAsia="Microsoft YaHei"/>
        </w:rPr>
        <w:t>:</w:t>
      </w:r>
    </w:p>
    <w:p>
      <w:pPr>
        <w:pStyle w:val="CodeSingle"/>
        <w:rPr/>
      </w:pPr>
      <w:r>
        <w:rPr>
          <w:rStyle w:val="Literal"/>
        </w:rPr>
        <w:t>super::client::connect();</w:t>
      </w:r>
    </w:p>
    <w:p>
      <w:pPr>
        <w:pStyle w:val="Body"/>
        <w:rPr>
          <w:rFonts w:eastAsia="Microsoft YaHei"/>
        </w:rPr>
      </w:pPr>
      <w:r>
        <w:rPr>
          <w:rFonts w:eastAsia="Microsoft YaHei"/>
        </w:rPr>
        <w:t>These two options don’t look</w:t>
      </w:r>
      <w:del w:id="565" w:author="AnneMarieW" w:date="2017-03-31T11:27:00Z">
        <w:r>
          <w:rPr>
            <w:rFonts w:eastAsia="Microsoft YaHei"/>
          </w:rPr>
          <w:delText xml:space="preserve"> all</w:delText>
        </w:r>
      </w:del>
      <w:r>
        <w:rPr>
          <w:rFonts w:eastAsia="Microsoft YaHei"/>
        </w:rPr>
        <w:t xml:space="preserve"> that different in this example, but if you’re deeper in a module hierarchy, starting from the root every time would </w:t>
      </w:r>
      <w:ins w:id="566" w:author="AnneMarieW" w:date="2017-03-31T11:27:00Z">
        <w:r>
          <w:rPr>
            <w:rFonts w:eastAsia="Microsoft YaHei"/>
          </w:rPr>
          <w:t>make your code lengthy</w:t>
        </w:r>
      </w:ins>
      <w:del w:id="567" w:author="AnneMarieW" w:date="2017-03-31T11:28:00Z">
        <w:r>
          <w:rPr>
            <w:rFonts w:eastAsia="Microsoft YaHei"/>
          </w:rPr>
          <w:delText>get long</w:delText>
        </w:r>
      </w:del>
      <w:r>
        <w:rPr>
          <w:rFonts w:eastAsia="Microsoft YaHei"/>
        </w:rPr>
        <w:t xml:space="preserve">. In those cases, using </w:t>
      </w:r>
      <w:r>
        <w:rPr>
          <w:rStyle w:val="Literal"/>
        </w:rPr>
        <w:t>super</w:t>
      </w:r>
      <w:r>
        <w:rPr>
          <w:rFonts w:eastAsia="Microsoft YaHei"/>
        </w:rPr>
        <w:t xml:space="preserve"> to get from the current module to sibling modules is a good shortcut. Plus, if you’ve specified the path from the root in many places in your code and then you rearrange your modules by moving a subtree to another place, you’d end up needing to update the path in </w:t>
      </w:r>
      <w:del w:id="568" w:author="AnneMarieW" w:date="2017-03-31T11:28:00Z">
        <w:r>
          <w:rPr>
            <w:rFonts w:eastAsia="Microsoft YaHei"/>
          </w:rPr>
          <w:delText>a lot of</w:delText>
        </w:r>
      </w:del>
      <w:ins w:id="569" w:author="AnneMarieW" w:date="2017-03-31T11:28:00Z">
        <w:r>
          <w:rPr>
            <w:rFonts w:eastAsia="Microsoft YaHei"/>
          </w:rPr>
          <w:t>several</w:t>
        </w:r>
      </w:ins>
      <w:r>
        <w:rPr>
          <w:rFonts w:eastAsia="Microsoft YaHei"/>
        </w:rPr>
        <w:t xml:space="preserve"> places, which would be tedious.</w:t>
      </w:r>
    </w:p>
    <w:p>
      <w:pPr>
        <w:pStyle w:val="Body"/>
        <w:rPr>
          <w:rFonts w:eastAsia="Microsoft YaHei"/>
        </w:rPr>
      </w:pPr>
      <w:r>
        <w:rPr>
          <w:rFonts w:eastAsia="Microsoft YaHei"/>
        </w:rPr>
        <w:t xml:space="preserve">It would also be annoying to have to type </w:t>
      </w:r>
      <w:r>
        <w:rPr>
          <w:rStyle w:val="Literal"/>
        </w:rPr>
        <w:t>super::</w:t>
      </w:r>
      <w:r>
        <w:rPr>
          <w:rFonts w:eastAsia="Microsoft YaHei"/>
        </w:rPr>
        <w:t xml:space="preserve"> </w:t>
      </w:r>
      <w:del w:id="570" w:author="AnneMarieW" w:date="2017-03-31T11:29:00Z">
        <w:r>
          <w:rPr>
            <w:rFonts w:eastAsia="Microsoft YaHei"/>
          </w:rPr>
          <w:delText xml:space="preserve">all the time </w:delText>
        </w:r>
      </w:del>
      <w:r>
        <w:rPr>
          <w:rFonts w:eastAsia="Microsoft YaHei"/>
        </w:rPr>
        <w:t xml:space="preserve">in each test, but you’ve already seen the tool for that solution: </w:t>
      </w:r>
      <w:r>
        <w:rPr>
          <w:rStyle w:val="Literal"/>
        </w:rPr>
        <w:t>use</w:t>
      </w:r>
      <w:r>
        <w:rPr>
          <w:rFonts w:eastAsia="Microsoft YaHei"/>
        </w:rPr>
        <w:t xml:space="preserve">! The </w:t>
      </w:r>
      <w:r>
        <w:rPr>
          <w:rStyle w:val="Literal"/>
        </w:rPr>
        <w:t>super::</w:t>
      </w:r>
      <w:r>
        <w:rPr/>
        <w:t xml:space="preserve"> </w:t>
      </w:r>
      <w:r>
        <w:rPr>
          <w:rFonts w:eastAsia="Microsoft YaHei"/>
        </w:rPr>
        <w:t xml:space="preserve">functionality changes the path you give to </w:t>
      </w:r>
      <w:r>
        <w:rPr>
          <w:rStyle w:val="Literal"/>
        </w:rPr>
        <w:t>use</w:t>
      </w:r>
      <w:r>
        <w:rPr>
          <w:rFonts w:eastAsia="Microsoft YaHei"/>
        </w:rPr>
        <w:t xml:space="preserve"> so </w:t>
      </w:r>
      <w:del w:id="571" w:author="AnneMarieW" w:date="2017-03-31T11:29:00Z">
        <w:r>
          <w:rPr>
            <w:rFonts w:eastAsia="Microsoft YaHei"/>
          </w:rPr>
          <w:delText xml:space="preserve">that </w:delText>
        </w:r>
      </w:del>
      <w:r>
        <w:rPr>
          <w:rFonts w:eastAsia="Microsoft YaHei"/>
        </w:rPr>
        <w:t>it is relative to the parent module instead of to the root module.</w:t>
      </w:r>
    </w:p>
    <w:p>
      <w:pPr>
        <w:pStyle w:val="Body"/>
        <w:rPr>
          <w:rFonts w:eastAsia="Microsoft YaHei"/>
        </w:rPr>
      </w:pPr>
      <w:r>
        <w:rPr>
          <w:rFonts w:eastAsia="Microsoft YaHei"/>
        </w:rPr>
        <w:t xml:space="preserve">For these reasons, in the </w:t>
      </w:r>
      <w:r>
        <w:rPr>
          <w:rStyle w:val="Literal"/>
        </w:rPr>
        <w:t>tests</w:t>
      </w:r>
      <w:r>
        <w:rPr>
          <w:rFonts w:eastAsia="Microsoft YaHei"/>
        </w:rPr>
        <w:t xml:space="preserve"> module especially, </w:t>
      </w:r>
      <w:r>
        <w:rPr>
          <w:rStyle w:val="Literal"/>
        </w:rPr>
        <w:t>use super::something</w:t>
      </w:r>
      <w:r>
        <w:rPr>
          <w:rFonts w:eastAsia="Microsoft YaHei"/>
        </w:rPr>
        <w:t xml:space="preserve"> is usually the</w:t>
      </w:r>
      <w:del w:id="572" w:author="AnneMarieW" w:date="2017-03-31T11:29:00Z">
        <w:r>
          <w:rPr>
            <w:rFonts w:eastAsia="Microsoft YaHei"/>
          </w:rPr>
          <w:delText xml:space="preserve"> way to go</w:delText>
        </w:r>
      </w:del>
      <w:ins w:id="573" w:author="AnneMarieW" w:date="2017-03-31T11:29:00Z">
        <w:r>
          <w:rPr>
            <w:rFonts w:eastAsia="Microsoft YaHei"/>
          </w:rPr>
          <w:t xml:space="preserve"> best solution</w:t>
        </w:r>
      </w:ins>
      <w:r>
        <w:rPr>
          <w:rFonts w:eastAsia="Microsoft YaHei"/>
        </w:rPr>
        <w:t>. So now our test looks like this:</w:t>
      </w:r>
    </w:p>
    <w:p>
      <w:pPr>
        <w:pStyle w:val="ProductionDirective"/>
        <w:rPr>
          <w:rFonts w:eastAsia="Microsoft YaHei"/>
        </w:rPr>
      </w:pPr>
      <w:r>
        <w:rPr>
          <w:rFonts w:eastAsia="Microsoft YaHei"/>
        </w:rPr>
        <w:t>Filename: src/lib.rs</w:t>
      </w:r>
    </w:p>
    <w:p>
      <w:pPr>
        <w:pStyle w:val="CodeA"/>
        <w:rPr/>
      </w:pPr>
      <w:r>
        <w:rPr/>
        <w:t>#[cfg(test)]</w:t>
      </w:r>
    </w:p>
    <w:p>
      <w:pPr>
        <w:pStyle w:val="CodeB"/>
        <w:rPr/>
      </w:pPr>
      <w:r>
        <w:rPr/>
        <w:t>mod tests {</w:t>
      </w:r>
    </w:p>
    <w:p>
      <w:pPr>
        <w:pStyle w:val="CodeB"/>
        <w:rPr/>
      </w:pPr>
      <w:r>
        <w:rPr/>
        <w:t xml:space="preserve">    </w:t>
      </w:r>
      <w:r>
        <w:rPr/>
        <w:t>use super::client;</w:t>
      </w:r>
    </w:p>
    <w:p>
      <w:pPr>
        <w:pStyle w:val="CodeB"/>
        <w:rPr/>
      </w:pPr>
      <w:r>
        <w:rPr/>
      </w:r>
    </w:p>
    <w:p>
      <w:pPr>
        <w:pStyle w:val="CodeB"/>
        <w:rPr/>
      </w:pPr>
      <w:r>
        <w:rPr/>
        <w:t xml:space="preserve">    </w:t>
      </w:r>
      <w:r>
        <w:rPr/>
        <w:t>#[test]</w:t>
      </w:r>
    </w:p>
    <w:p>
      <w:pPr>
        <w:pStyle w:val="CodeB"/>
        <w:rPr/>
      </w:pPr>
      <w:r>
        <w:rPr/>
        <w:t xml:space="preserve">    </w:t>
      </w:r>
      <w:r>
        <w:rPr/>
        <w:t>fn it_works() {</w:t>
      </w:r>
    </w:p>
    <w:p>
      <w:pPr>
        <w:pStyle w:val="CodeB"/>
        <w:rPr/>
      </w:pPr>
      <w:r>
        <w:rPr/>
        <w:t xml:space="preserve">        </w:t>
      </w:r>
      <w:r>
        <w:rPr/>
        <w:t>client::connect();</w:t>
      </w:r>
    </w:p>
    <w:p>
      <w:pPr>
        <w:pStyle w:val="CodeB"/>
        <w:rPr/>
      </w:pPr>
      <w:r>
        <w:rPr/>
        <w:t xml:space="preserve">    </w:t>
      </w:r>
      <w:r>
        <w:rPr/>
        <w:t>}</w:t>
      </w:r>
    </w:p>
    <w:p>
      <w:pPr>
        <w:pStyle w:val="CodeC"/>
        <w:rPr/>
      </w:pPr>
      <w:r>
        <w:rPr/>
        <w:t>}</w:t>
      </w:r>
    </w:p>
    <w:p>
      <w:pPr>
        <w:pStyle w:val="Body"/>
        <w:rPr>
          <w:rFonts w:eastAsia="Microsoft YaHei"/>
        </w:rPr>
      </w:pPr>
      <w:del w:id="574" w:author="AnneMarieW" w:date="2017-03-31T11:30:00Z">
        <w:r>
          <w:rPr>
            <w:rFonts w:eastAsia="Microsoft YaHei"/>
          </w:rPr>
          <w:delText>If</w:delText>
        </w:r>
      </w:del>
      <w:ins w:id="575" w:author="AnneMarieW" w:date="2017-03-31T11:30:00Z">
        <w:r>
          <w:rPr>
            <w:rFonts w:eastAsia="Microsoft YaHei"/>
          </w:rPr>
          <w:t>When</w:t>
        </w:r>
      </w:ins>
      <w:r>
        <w:rPr>
          <w:rFonts w:eastAsia="Microsoft YaHei"/>
        </w:rPr>
        <w:t xml:space="preserve"> we run </w:t>
      </w:r>
      <w:r>
        <w:rPr>
          <w:rStyle w:val="Literal"/>
        </w:rPr>
        <w:t>cargo test</w:t>
      </w:r>
      <w:r>
        <w:rPr>
          <w:rFonts w:eastAsia="Microsoft YaHei"/>
        </w:rPr>
        <w:t xml:space="preserve"> again, the test will pass and the first part of the test result output will be</w:t>
      </w:r>
      <w:ins w:id="576" w:author="AnneMarieW" w:date="2017-03-31T11:30:00Z">
        <w:r>
          <w:rPr>
            <w:rFonts w:eastAsia="Microsoft YaHei"/>
          </w:rPr>
          <w:t xml:space="preserve"> the following</w:t>
        </w:r>
      </w:ins>
      <w:r>
        <w:rPr>
          <w:rFonts w:eastAsia="Microsoft YaHei"/>
        </w:rPr>
        <w:t>:</w:t>
      </w:r>
    </w:p>
    <w:p>
      <w:pPr>
        <w:pStyle w:val="CodeA"/>
        <w:rPr/>
      </w:pPr>
      <w:r>
        <w:rPr/>
        <w:t>$ cargo test</w:t>
      </w:r>
    </w:p>
    <w:p>
      <w:pPr>
        <w:pStyle w:val="CodeB"/>
        <w:rPr/>
      </w:pPr>
      <w:r>
        <w:rPr/>
        <w:t xml:space="preserve">   </w:t>
      </w:r>
      <w:r>
        <w:rPr/>
        <w:t>Compiling communicator v0.1.0 (file:///projects/communicator)</w:t>
      </w:r>
    </w:p>
    <w:p>
      <w:pPr>
        <w:pStyle w:val="CodeB"/>
        <w:rPr/>
      </w:pPr>
      <w:r>
        <w:rPr/>
        <w:t xml:space="preserve">     </w:t>
      </w:r>
      <w:r>
        <w:rPr/>
        <w:t>Running target/debug/communicator-92007ddb5330fa5a</w:t>
      </w:r>
    </w:p>
    <w:p>
      <w:pPr>
        <w:pStyle w:val="CodeB"/>
        <w:rPr/>
      </w:pPr>
      <w:r>
        <w:rPr/>
      </w:r>
    </w:p>
    <w:p>
      <w:pPr>
        <w:pStyle w:val="CodeB"/>
        <w:rPr/>
      </w:pPr>
      <w:r>
        <w:rPr/>
        <w:t>running 1 test</w:t>
      </w:r>
    </w:p>
    <w:p>
      <w:pPr>
        <w:pStyle w:val="CodeB"/>
        <w:rPr/>
      </w:pPr>
      <w:r>
        <w:rPr/>
        <w:t>test tests::it_works ... ok</w:t>
      </w:r>
    </w:p>
    <w:p>
      <w:pPr>
        <w:pStyle w:val="CodeB"/>
        <w:rPr/>
      </w:pPr>
      <w:r>
        <w:rPr/>
      </w:r>
    </w:p>
    <w:p>
      <w:pPr>
        <w:pStyle w:val="CodeC"/>
        <w:rPr/>
      </w:pPr>
      <w:r>
        <w:rPr/>
        <w:t>test result: ok. 1 passed; 0 failed; 0 ignored; 0 measured</w:t>
      </w:r>
    </w:p>
    <w:p>
      <w:pPr>
        <w:pStyle w:val="HeadA"/>
        <w:rPr>
          <w:sz w:val="36"/>
          <w:szCs w:val="36"/>
        </w:rPr>
      </w:pPr>
      <w:bookmarkStart w:id="44" w:name="summary"/>
      <w:bookmarkStart w:id="45" w:name="_Toc478551209"/>
      <w:bookmarkStart w:id="46" w:name="__RefHeading___Toc8741_1631704520"/>
      <w:bookmarkEnd w:id="44"/>
      <w:bookmarkEnd w:id="45"/>
      <w:bookmarkEnd w:id="46"/>
      <w:r>
        <w:rPr/>
        <w:t>Summary</w:t>
      </w:r>
    </w:p>
    <w:p>
      <w:pPr>
        <w:pStyle w:val="BodyFirst"/>
        <w:rPr>
          <w:rFonts w:eastAsia="Microsoft YaHei"/>
        </w:rPr>
      </w:pPr>
      <w:r>
        <w:rPr>
          <w:rFonts w:eastAsia="Microsoft YaHei"/>
        </w:rPr>
        <w:t xml:space="preserve">Now you know some new techniques for organizing your code! Use these </w:t>
      </w:r>
      <w:ins w:id="577" w:author="AnneMarieW" w:date="2017-03-31T11:31:00Z">
        <w:r>
          <w:rPr>
            <w:rFonts w:eastAsia="Microsoft YaHei"/>
          </w:rPr>
          <w:t xml:space="preserve">techniques </w:t>
        </w:r>
      </w:ins>
      <w:r>
        <w:rPr>
          <w:rFonts w:eastAsia="Microsoft YaHei"/>
        </w:rPr>
        <w:t xml:space="preserve">to group related functionality together, keep files from </w:t>
      </w:r>
      <w:del w:id="578" w:author="AnneMarieW" w:date="2017-03-31T11:31:00Z">
        <w:r>
          <w:rPr>
            <w:rFonts w:eastAsia="Microsoft YaHei"/>
          </w:rPr>
          <w:delText>gett</w:delText>
        </w:r>
      </w:del>
      <w:ins w:id="579" w:author="AnneMarieW" w:date="2017-03-31T11:31:00Z">
        <w:r>
          <w:rPr>
            <w:rFonts w:eastAsia="Microsoft YaHei"/>
          </w:rPr>
          <w:t>becom</w:t>
        </w:r>
      </w:ins>
      <w:r>
        <w:rPr>
          <w:rFonts w:eastAsia="Microsoft YaHei"/>
        </w:rPr>
        <w:t xml:space="preserve">ing too long, and present a tidy public API to </w:t>
      </w:r>
      <w:del w:id="580" w:author="AnneMarieW" w:date="2017-03-31T11:31:00Z">
        <w:r>
          <w:rPr>
            <w:rFonts w:eastAsia="Microsoft YaHei"/>
          </w:rPr>
          <w:delText xml:space="preserve">users of </w:delText>
        </w:r>
      </w:del>
      <w:r>
        <w:rPr>
          <w:rFonts w:eastAsia="Microsoft YaHei"/>
        </w:rPr>
        <w:t>your library</w:t>
      </w:r>
      <w:ins w:id="581" w:author="AnneMarieW" w:date="2017-03-31T11:31:00Z">
        <w:r>
          <w:rPr>
            <w:rFonts w:eastAsia="Microsoft YaHei"/>
          </w:rPr>
          <w:t xml:space="preserve"> users</w:t>
        </w:r>
      </w:ins>
      <w:r>
        <w:rPr>
          <w:rFonts w:eastAsia="Microsoft YaHei"/>
        </w:rPr>
        <w:t>.</w:t>
      </w:r>
    </w:p>
    <w:p>
      <w:pPr>
        <w:pStyle w:val="Body"/>
        <w:rPr/>
      </w:pPr>
      <w:r>
        <w:rPr>
          <w:rFonts w:eastAsia="Microsoft YaHei"/>
        </w:rPr>
        <w:t xml:space="preserve">Next, </w:t>
      </w:r>
      <w:del w:id="582" w:author="AnneMarieW" w:date="2017-03-31T11:31:00Z">
        <w:r>
          <w:rPr>
            <w:rFonts w:eastAsia="Microsoft YaHei"/>
          </w:rPr>
          <w:delText>let’s</w:delText>
        </w:r>
      </w:del>
      <w:ins w:id="583" w:author="AnneMarieW" w:date="2017-03-31T11:31:00Z">
        <w:r>
          <w:rPr>
            <w:rFonts w:eastAsia="Microsoft YaHei"/>
          </w:rPr>
          <w:t>we’ll</w:t>
        </w:r>
      </w:ins>
      <w:r>
        <w:rPr>
          <w:rFonts w:eastAsia="Microsoft YaHei"/>
        </w:rPr>
        <w:t xml:space="preserve"> look at some collection data structures in the standard library that you can</w:t>
      </w:r>
      <w:del w:id="584" w:author="AnneMarieW" w:date="2017-03-31T11:31:00Z">
        <w:r>
          <w:rPr>
            <w:rFonts w:eastAsia="Microsoft YaHei"/>
          </w:rPr>
          <w:delText xml:space="preserve"> make </w:delText>
        </w:r>
      </w:del>
      <w:ins w:id="585" w:author="AnneMarieW" w:date="2017-03-31T11:31:00Z">
        <w:r>
          <w:rPr>
            <w:rFonts w:eastAsia="Microsoft YaHei"/>
          </w:rPr>
          <w:t xml:space="preserve"> </w:t>
        </w:r>
      </w:ins>
      <w:r>
        <w:rPr>
          <w:rFonts w:eastAsia="Microsoft YaHei"/>
        </w:rPr>
        <w:t xml:space="preserve">use </w:t>
      </w:r>
      <w:del w:id="586" w:author="AnneMarieW" w:date="2017-03-31T11:31:00Z">
        <w:r>
          <w:rPr>
            <w:rFonts w:eastAsia="Microsoft YaHei"/>
          </w:rPr>
          <w:delText xml:space="preserve">of </w:delText>
        </w:r>
      </w:del>
      <w:r>
        <w:rPr>
          <w:rFonts w:eastAsia="Microsoft YaHei"/>
        </w:rPr>
        <w:t>in your nice, neat code!</w:t>
      </w:r>
    </w:p>
    <w:sectPr>
      <w:type w:val="nextPage"/>
      <w:pgSz w:w="12240" w:h="15840"/>
      <w:pgMar w:left="1440" w:right="1440" w:header="0" w:top="1440" w:footer="0" w:bottom="1440" w:gutter="0"/>
      <w:pgNumType w:fmt="decimal"/>
      <w:formProt w:val="false"/>
      <w:textDirection w:val="lrTb"/>
      <w:docGrid w:type="default" w:linePitch="360"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Liz" w:date="2017-05-16T13:20:00Z" w:initials="LC">
    <w:p>
      <w:r>
        <w:rPr>
          <w:rFonts w:ascii="Liberation Serif" w:hAnsi="Liberation Serif" w:eastAsia="Tahoma" w:cs="Tahoma"/>
          <w:color w:val="00000A"/>
          <w:sz w:val="24"/>
          <w:szCs w:val="24"/>
          <w:lang w:val="en-US" w:eastAsia="en-US" w:bidi="en-US"/>
        </w:rPr>
        <w:t>Au: can we expand this title out a little, is there something more that would work here? We don’t need to force it if not though, just something a little more descriptive might be helpful</w:t>
      </w:r>
    </w:p>
  </w:comment>
  <w:comment w:id="1" w:author="Carol Nichols" w:date="2017-06-01T11:28:55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Liz (05/16/2017, 13:20): "..."</w:t>
      </w:r>
    </w:p>
    <w:p>
      <w:r>
        <w:rPr>
          <w:rFonts w:ascii="Liberation Serif" w:hAnsi="Liberation Serif" w:eastAsia="Tahoma" w:cs="Tahoma"/>
          <w:color w:val="00000A"/>
          <w:sz w:val="20"/>
          <w:szCs w:val="24"/>
          <w:lang w:val="en-US" w:eastAsia="en-US" w:bidi="ar-SA"/>
        </w:rPr>
        <w:t>I've expanded a bit, wdyt?</w:t>
      </w:r>
    </w:p>
  </w:comment>
  <w:comment w:id="2" w:author="AnneMarieW" w:date="2017-05-16T13:20:00Z" w:initials="AM">
    <w:p>
      <w:r>
        <w:rPr>
          <w:rFonts w:ascii="Liberation Serif" w:hAnsi="Liberation Serif" w:eastAsia="Tahoma" w:cs="Tahoma"/>
          <w:color w:val="00000A"/>
          <w:sz w:val="24"/>
          <w:szCs w:val="24"/>
          <w:lang w:val="en-US" w:eastAsia="en-US" w:bidi="en-US"/>
        </w:rPr>
        <w:t>Au: Can you clarify what you mean by everything?</w:t>
      </w:r>
    </w:p>
  </w:comment>
  <w:comment w:id="3" w:author="Carol Nichols" w:date="2017-06-01T14:48:29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done</w:t>
      </w:r>
    </w:p>
  </w:comment>
  <w:comment w:id="4" w:author="AnneMarieW" w:date="2017-05-16T13:20:00Z" w:initials="AM">
    <w:p>
      <w:r>
        <w:rPr>
          <w:rFonts w:ascii="Liberation Serif" w:hAnsi="Liberation Serif" w:eastAsia="Tahoma" w:cs="Tahoma"/>
          <w:color w:val="00000A"/>
          <w:sz w:val="24"/>
          <w:szCs w:val="24"/>
          <w:lang w:val="en-US" w:eastAsia="en-US" w:bidi="en-US"/>
        </w:rPr>
        <w:t>Au: Where have we used this option? in previous chapters? Please clarify.</w:t>
      </w:r>
    </w:p>
  </w:comment>
  <w:comment w:id="5" w:author="Carol Nichols" w:date="2017-06-01T11:35:3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done</w:t>
      </w:r>
    </w:p>
  </w:comment>
  <w:comment w:id="6" w:author="AnneMarieW" w:date="2017-05-16T13:20:00Z" w:initials="AM">
    <w:p>
      <w:r>
        <w:rPr>
          <w:rFonts w:ascii="Liberation Serif" w:hAnsi="Liberation Serif" w:eastAsia="Tahoma" w:cs="Tahoma"/>
          <w:color w:val="00000A"/>
          <w:sz w:val="24"/>
          <w:szCs w:val="24"/>
          <w:lang w:val="en-US" w:eastAsia="en-US" w:bidi="en-US"/>
        </w:rPr>
        <w:t>Do you mean later in this chapter? or in another chapter? Perhaps cross-ref the name of the section.</w:t>
      </w:r>
    </w:p>
  </w:comment>
  <w:comment w:id="7" w:author="Carol Nichols" w:date="2017-06-01T11:40:14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done</w:t>
      </w:r>
    </w:p>
  </w:comment>
  <w:comment w:id="8" w:author="AnneMarieW" w:date="2017-05-16T13:20:00Z" w:initials="AM">
    <w:p>
      <w:r>
        <w:rPr>
          <w:rFonts w:ascii="Liberation Serif" w:hAnsi="Liberation Serif" w:eastAsia="Tahoma" w:cs="Tahoma"/>
          <w:color w:val="00000A"/>
          <w:sz w:val="24"/>
          <w:szCs w:val="24"/>
          <w:lang w:val="en-US" w:eastAsia="en-US" w:bidi="en-US"/>
        </w:rPr>
        <w:t xml:space="preserve">Au: What does “it” refer to here? the </w:t>
      </w:r>
      <w:r>
        <w:rPr>
          <w:rFonts w:ascii="Liberation Serif" w:hAnsi="Liberation Serif" w:cs="Tahoma" w:eastAsia="Microsoft YaHei"/>
          <w:color w:val="00000A"/>
          <w:sz w:val="24"/>
          <w:szCs w:val="24"/>
          <w:lang w:val="en-US" w:eastAsia="en-US" w:bidi="en-US"/>
        </w:rPr>
        <w:t>empty test?</w:t>
      </w:r>
    </w:p>
  </w:comment>
  <w:comment w:id="9" w:author="Carol Nichols" w:date="2017-06-01T11:42:05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clarified</w:t>
      </w:r>
    </w:p>
  </w:comment>
  <w:comment w:id="10" w:author="AnneMarieW" w:date="2017-05-16T13:20:00Z" w:initials="AM">
    <w:p>
      <w:r>
        <w:rPr>
          <w:rFonts w:ascii="Liberation Serif" w:hAnsi="Liberation Serif" w:eastAsia="Tahoma" w:cs="Tahoma"/>
          <w:color w:val="00000A"/>
          <w:sz w:val="24"/>
          <w:szCs w:val="24"/>
          <w:lang w:val="en-US" w:eastAsia="en-US" w:bidi="en-US"/>
        </w:rPr>
        <w:t>Au: Which way? as a hierarchy? Best to be explicit here.</w:t>
      </w:r>
    </w:p>
  </w:comment>
  <w:comment w:id="11" w:author="Carol Nichols" w:date="2017-06-01T14:55:51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done</w:t>
      </w:r>
    </w:p>
  </w:comment>
  <w:comment w:id="12" w:author="janelle" w:date="2017-05-16T13:20:00Z" w:initials="j">
    <w:p>
      <w:r>
        <w:rPr>
          <w:rFonts w:ascii="Liberation Serif" w:hAnsi="Liberation Serif" w:eastAsia="Tahoma" w:cs="Tahoma"/>
          <w:color w:val="00000A"/>
          <w:sz w:val="24"/>
          <w:szCs w:val="24"/>
          <w:lang w:val="en-US" w:eastAsia="en-US" w:bidi="en-US"/>
        </w:rPr>
        <w:t>AU: Do you want this and the next examples offset from the text? Should they be styled code A, B, and C, or did you want to avoid the beginning and ending lines that come with that format?</w:t>
      </w:r>
    </w:p>
  </w:comment>
  <w:comment w:id="13" w:author="Carol Nichols" w:date="2017-06-01T14:53:26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(05/16/2017, 13:20): "..."</w:t>
      </w:r>
    </w:p>
    <w:p>
      <w:r>
        <w:rPr>
          <w:rFonts w:ascii="Liberation Serif" w:hAnsi="Liberation Serif" w:eastAsia="Tahoma" w:cs="Tahoma"/>
          <w:color w:val="00000A"/>
          <w:sz w:val="20"/>
          <w:szCs w:val="24"/>
          <w:lang w:val="en-US" w:eastAsia="en-US" w:bidi="ar-SA"/>
        </w:rPr>
        <w:t>The beginning/ending lines are good, I've changed the formatting to use code A, B, C. Is it possible to decrease the line height so that the vertical lines connect?</w:t>
      </w:r>
    </w:p>
  </w:comment>
  <w:comment w:id="14" w:author="AnneMarieW" w:date="2017-05-16T13:20:00Z" w:initials="AM">
    <w:p>
      <w:r>
        <w:rPr>
          <w:rFonts w:ascii="Liberation Serif" w:hAnsi="Liberation Serif" w:eastAsia="Tahoma" w:cs="Tahoma"/>
          <w:color w:val="00000A"/>
          <w:sz w:val="24"/>
          <w:szCs w:val="24"/>
          <w:lang w:val="en-US" w:eastAsia="en-US" w:bidi="en-US"/>
        </w:rPr>
        <w:t>or perhaps say “the hierarchy”</w:t>
      </w:r>
    </w:p>
  </w:comment>
  <w:comment w:id="15" w:author="Carol Nichols" w:date="2017-06-01T14:56:12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done</w:t>
      </w:r>
    </w:p>
  </w:comment>
  <w:comment w:id="16" w:author="AnneMarieW" w:date="2017-05-16T13:20:00Z" w:initials="AM">
    <w:p>
      <w:r>
        <w:rPr>
          <w:rFonts w:ascii="Liberation Serif" w:hAnsi="Liberation Serif" w:eastAsia="Tahoma" w:cs="Tahoma"/>
          <w:color w:val="00000A"/>
          <w:sz w:val="24"/>
          <w:szCs w:val="24"/>
          <w:lang w:val="en-US" w:eastAsia="en-US" w:bidi="en-US"/>
        </w:rPr>
        <w:t>What is everything? the code?</w:t>
      </w:r>
    </w:p>
  </w:comment>
  <w:comment w:id="17" w:author="Carol Nichols" w:date="2017-06-01T15:03:09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The whole project, I've clarified</w:t>
      </w:r>
    </w:p>
  </w:comment>
  <w:comment w:id="18" w:author="janelle" w:date="2017-05-16T13:20:00Z" w:initials="j">
    <w:p>
      <w:r>
        <w:rPr>
          <w:rFonts w:ascii="Liberation Serif" w:hAnsi="Liberation Serif" w:eastAsia="Tahoma" w:cs="Tahoma"/>
          <w:color w:val="00000A"/>
          <w:sz w:val="24"/>
          <w:szCs w:val="24"/>
          <w:lang w:val="en-US" w:eastAsia="en-US" w:bidi="en-US"/>
        </w:rPr>
        <w:t xml:space="preserve">Au: I didn’t follow this sentence as originally written. Does this still maintain your original meaning? If not, please reword. </w:t>
      </w:r>
    </w:p>
  </w:comment>
  <w:comment w:id="19" w:author="Carol Nichols" w:date="2017-06-01T15:12:36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(05/16/2017, 13:20): "..."</w:t>
      </w:r>
    </w:p>
    <w:p>
      <w:r>
        <w:rPr>
          <w:rFonts w:ascii="Liberation Serif" w:hAnsi="Liberation Serif" w:eastAsia="Tahoma" w:cs="Tahoma"/>
          <w:color w:val="00000A"/>
          <w:sz w:val="20"/>
          <w:szCs w:val="24"/>
          <w:lang w:val="en-US" w:eastAsia="en-US" w:bidi="ar-SA"/>
        </w:rPr>
        <w:t>What's here now is fine</w:t>
      </w:r>
    </w:p>
  </w:comment>
  <w:comment w:id="20" w:author="AnneMarieW" w:date="2017-05-16T13:20:00Z" w:initials="AM">
    <w:p>
      <w:r>
        <w:rPr>
          <w:rFonts w:ascii="Liberation Serif" w:hAnsi="Liberation Serif" w:eastAsia="Tahoma" w:cs="Tahoma"/>
          <w:color w:val="00000A"/>
          <w:sz w:val="24"/>
          <w:szCs w:val="24"/>
          <w:lang w:val="en-US" w:eastAsia="en-US" w:bidi="en-US"/>
        </w:rPr>
        <w:t xml:space="preserve">Au: Do you mean </w:t>
      </w:r>
      <w:r>
        <w:rPr>
          <w:rFonts w:ascii="Liberation Serif" w:hAnsi="Liberation Serif" w:cs="Tahoma" w:eastAsia="Microsoft YaHei"/>
          <w:color w:val="00000A"/>
          <w:sz w:val="24"/>
          <w:szCs w:val="24"/>
          <w:lang w:val="en-US" w:eastAsia="en-US" w:bidi="en-US"/>
        </w:rPr>
        <w:t xml:space="preserve">If we put the </w:t>
      </w:r>
      <w:r>
        <w:rPr>
          <w:rFonts w:ascii="Liberation Serif" w:hAnsi="Liberation Serif" w:cs="Tahoma" w:eastAsia="Tahoma"/>
          <w:color w:val="00000A"/>
          <w:sz w:val="24"/>
          <w:szCs w:val="24"/>
          <w:lang w:val="en-US" w:eastAsia="en-US" w:bidi="en-US"/>
        </w:rPr>
        <w:t>client</w:t>
      </w:r>
      <w:r>
        <w:rPr>
          <w:rFonts w:ascii="Liberation Serif" w:hAnsi="Liberation Serif" w:cs="Tahoma" w:eastAsia="Microsoft YaHei"/>
          <w:color w:val="00000A"/>
          <w:sz w:val="24"/>
          <w:szCs w:val="24"/>
          <w:lang w:val="en-US" w:eastAsia="en-US" w:bidi="en-US"/>
        </w:rPr>
        <w:t xml:space="preserve"> and </w:t>
      </w:r>
      <w:r>
        <w:rPr>
          <w:rFonts w:ascii="Liberation Serif" w:hAnsi="Liberation Serif" w:cs="Tahoma" w:eastAsia="Tahoma"/>
          <w:color w:val="00000A"/>
          <w:sz w:val="24"/>
          <w:szCs w:val="24"/>
          <w:lang w:val="en-US" w:eastAsia="en-US" w:bidi="en-US"/>
        </w:rPr>
        <w:t>network::client</w:t>
      </w:r>
      <w:r>
        <w:rPr>
          <w:rFonts w:ascii="Liberation Serif" w:hAnsi="Liberation Serif" w:cs="Tahoma" w:eastAsia="Microsoft YaHei"/>
          <w:color w:val="00000A"/>
          <w:sz w:val="24"/>
          <w:szCs w:val="24"/>
          <w:lang w:val="en-US" w:eastAsia="en-US" w:bidi="en-US"/>
        </w:rPr>
        <w:t xml:space="preserve"> modules in the </w:t>
      </w:r>
      <w:r>
        <w:rPr>
          <w:rFonts w:ascii="Liberation Serif" w:hAnsi="Liberation Serif" w:cs="Tahoma" w:eastAsia="Tahoma"/>
          <w:color w:val="00000A"/>
          <w:sz w:val="24"/>
          <w:szCs w:val="24"/>
          <w:lang w:val="en-US" w:eastAsia="en-US" w:bidi="en-US"/>
        </w:rPr>
        <w:t>src/client.rs</w:t>
      </w:r>
      <w:r>
        <w:rPr>
          <w:rFonts w:ascii="Liberation Serif" w:hAnsi="Liberation Serif" w:cs="Tahoma" w:eastAsia="Microsoft YaHei"/>
          <w:color w:val="00000A"/>
          <w:sz w:val="24"/>
          <w:szCs w:val="24"/>
          <w:lang w:val="en-US" w:eastAsia="en-US" w:bidi="en-US"/>
        </w:rPr>
        <w:t xml:space="preserve"> file . . .</w:t>
      </w:r>
    </w:p>
  </w:comment>
  <w:comment w:id="21" w:author="Carol Nichols" w:date="2017-06-01T15:14:36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The code inside the mod {} blocks specifically, yes. Is there a way to make this clearer?</w:t>
      </w:r>
    </w:p>
  </w:comment>
  <w:comment w:id="22" w:author="AnneMarieW" w:date="2017-05-16T13:20:00Z" w:initials="AM">
    <w:p>
      <w:r>
        <w:rPr>
          <w:rFonts w:ascii="Liberation Serif" w:hAnsi="Liberation Serif" w:eastAsia="Tahoma" w:cs="Tahoma"/>
          <w:color w:val="00000A"/>
          <w:sz w:val="24"/>
          <w:szCs w:val="24"/>
          <w:lang w:val="en-US" w:eastAsia="en-US" w:bidi="en-US"/>
        </w:rPr>
        <w:t>Au: Using “we” here sounds like the programmers are another project. Can you perhaps say “</w:t>
      </w:r>
      <w:r>
        <w:rPr>
          <w:rFonts w:ascii="Liberation Serif" w:hAnsi="Liberation Serif" w:cs="Tahoma" w:eastAsia="Microsoft YaHei"/>
          <w:color w:val="00000A"/>
          <w:sz w:val="24"/>
          <w:szCs w:val="24"/>
          <w:lang w:val="en-US" w:eastAsia="en-US" w:bidi="en-US"/>
        </w:rPr>
        <w:t xml:space="preserve">let’s try using the </w:t>
      </w:r>
      <w:r>
        <w:rPr>
          <w:rFonts w:ascii="Liberation Serif" w:hAnsi="Liberation Serif" w:cs="Tahoma" w:eastAsia="Tahoma"/>
          <w:color w:val="00000A"/>
          <w:sz w:val="24"/>
          <w:szCs w:val="24"/>
          <w:lang w:val="en-US" w:eastAsia="en-US" w:bidi="en-US"/>
        </w:rPr>
        <w:t>connect</w:t>
      </w:r>
      <w:r>
        <w:rPr>
          <w:rFonts w:ascii="Liberation Serif" w:hAnsi="Liberation Serif" w:cs="Tahoma" w:eastAsia="Microsoft YaHei"/>
          <w:color w:val="00000A"/>
          <w:sz w:val="24"/>
          <w:szCs w:val="24"/>
          <w:lang w:val="en-US" w:eastAsia="en-US" w:bidi="en-US"/>
        </w:rPr>
        <w:t xml:space="preserve"> library in another (or different) project . . .”?</w:t>
      </w:r>
    </w:p>
  </w:comment>
  <w:comment w:id="23" w:author="Carol Nichols" w:date="2017-06-01T15:19:10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Yup, done</w:t>
      </w:r>
    </w:p>
  </w:comment>
  <w:comment w:id="24" w:author="AnneMarieW" w:date="2017-05-16T13:20:00Z" w:initials="AM">
    <w:p>
      <w:r>
        <w:rPr>
          <w:rFonts w:ascii="Liberation Serif" w:hAnsi="Liberation Serif" w:eastAsia="Tahoma" w:cs="Tahoma"/>
          <w:color w:val="00000A"/>
          <w:sz w:val="24"/>
          <w:szCs w:val="24"/>
          <w:lang w:val="en-US" w:eastAsia="en-US" w:bidi="en-US"/>
        </w:rPr>
        <w:t>Au: Can you be more specific as to what you mean by “something” here?</w:t>
      </w:r>
    </w:p>
  </w:comment>
  <w:comment w:id="25" w:author="AnneMarieW" w:date="2017-05-16T13:20:00Z" w:initials="AM">
    <w:p>
      <w:r>
        <w:rPr>
          <w:rFonts w:ascii="Liberation Serif" w:hAnsi="Liberation Serif" w:eastAsia="Tahoma" w:cs="Tahoma"/>
          <w:color w:val="00000A"/>
          <w:sz w:val="24"/>
          <w:szCs w:val="24"/>
          <w:lang w:val="en-US" w:eastAsia="en-US" w:bidi="en-US"/>
        </w:rPr>
        <w:t>Au: Earlier you just used “into scope” without using the article “a”. Change here for consistency?</w:t>
      </w:r>
    </w:p>
  </w:comment>
  <w:comment w:id="26" w:author="Carol Nichols" w:date="2017-06-01T15:41:12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done</w:t>
      </w:r>
    </w:p>
  </w:comment>
  <w:comment w:id="27" w:author="AnneMarieW" w:date="2017-05-16T13:20:00Z" w:initials="AM">
    <w:p>
      <w:r>
        <w:rPr>
          <w:rFonts w:ascii="Liberation Serif" w:hAnsi="Liberation Serif" w:eastAsia="Tahoma" w:cs="Tahoma"/>
          <w:color w:val="00000A"/>
          <w:sz w:val="24"/>
          <w:szCs w:val="24"/>
          <w:lang w:val="en-US" w:eastAsia="en-US" w:bidi="en-US"/>
        </w:rPr>
        <w:t>Au: Earlier you just used “into scope” without using the article “a”. Change here for consistency?</w:t>
      </w:r>
    </w:p>
  </w:comment>
  <w:comment w:id="28" w:author="Carol Nichols" w:date="2017-06-01T15:30:22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Yes, into scope is fine, I've made that change throughout</w:t>
      </w:r>
    </w:p>
  </w:comment>
  <w:comment w:id="29" w:author="AnneMarieW" w:date="2017-05-16T13:20:00Z" w:initials="AM">
    <w:p>
      <w:r>
        <w:rPr>
          <w:rFonts w:ascii="Liberation Serif" w:hAnsi="Liberation Serif" w:eastAsia="Tahoma" w:cs="Tahoma"/>
          <w:color w:val="00000A"/>
          <w:sz w:val="24"/>
          <w:szCs w:val="24"/>
          <w:lang w:val="en-US" w:eastAsia="en-US" w:bidi="en-US"/>
        </w:rPr>
        <w:t>Au: Can you be more specific?</w:t>
      </w:r>
    </w:p>
  </w:comment>
  <w:comment w:id="30" w:author="Carol Nichols" w:date="2017-06-01T15:34:15Z" w:initials="CN">
    <w:p>
      <w:r>
        <w:rPr>
          <w:rFonts w:ascii="Times New Roman" w:hAnsi="Times New Roman" w:eastAsia="Times New Roman" w:cs="Times New Roman"/>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(05/16/2017, 13:20): "..."</w:t>
      </w:r>
    </w:p>
    <w:p>
      <w:r>
        <w:rPr>
          <w:rFonts w:ascii="Liberation Serif" w:hAnsi="Liberation Serif" w:eastAsia="Tahoma" w:cs="Tahoma"/>
          <w:color w:val="00000A"/>
          <w:sz w:val="20"/>
          <w:szCs w:val="24"/>
          <w:lang w:val="en-US" w:eastAsia="en-US" w:bidi="ar-SA"/>
        </w:rPr>
        <w:t>done</w:t>
      </w:r>
    </w:p>
  </w:comment>
  <w:comment w:id="31" w:author="AnneMarieW" w:date="2017-05-16T13:20:00Z" w:initials="AM">
    <w:p>
      <w:r>
        <w:rPr>
          <w:rFonts w:ascii="Liberation Serif" w:hAnsi="Liberation Serif" w:eastAsia="Tahoma" w:cs="Tahoma"/>
          <w:color w:val="00000A"/>
          <w:sz w:val="24"/>
          <w:szCs w:val="24"/>
          <w:lang w:val="en-US" w:eastAsia="en-US" w:bidi="en-US"/>
        </w:rPr>
        <w:t>Au: Can you be more specific?</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Courier">
    <w:altName w:val="Courier New"/>
    <w:charset w:val="01"/>
    <w:family w:val="roman"/>
    <w:pitch w:val="variable"/>
  </w:font>
  <w:font w:name="Webdings">
    <w:charset w:val="01"/>
    <w:family w:val="roman"/>
    <w:pitch w:val="variable"/>
  </w:font>
  <w:font w:name="Wingdings 2">
    <w:charset w:val="01"/>
    <w:family w:val="roman"/>
    <w:pitch w:val="variable"/>
  </w:font>
  <w:font w:name="Tahoma">
    <w:charset w:val="01"/>
    <w:family w:val="roman"/>
    <w:pitch w:val="variable"/>
  </w:font>
  <w:font w:name="Liberation Sans">
    <w:altName w:val="Arial"/>
    <w:charset w:val="01"/>
    <w:family w:val="roman"/>
    <w:pitch w:val="variable"/>
  </w:font>
  <w:font w:name="Verdana">
    <w:charset w:val="01"/>
    <w:family w:val="roman"/>
    <w:pitch w:val="variable"/>
  </w:font>
  <w:font w:name="Trebuchet MS">
    <w:charset w:val="01"/>
    <w:family w:val="roman"/>
    <w:pitch w:val="variable"/>
  </w:font>
  <w:font w:name="Microsoft YaHei">
    <w:charset w:val="01"/>
    <w:family w:val="roman"/>
    <w:pitch w:val="variable"/>
  </w:font>
  <w:font w:name="Roboto Condensed">
    <w:charset w:val="01"/>
    <w:family w:val="roman"/>
    <w:pitch w:val="variable"/>
  </w:font>
  <w:font w:name="NewBaskerville">
    <w:charset w:val="01"/>
    <w:family w:val="roman"/>
    <w:pitch w:val="variable"/>
  </w:font>
  <w:font w:name="Futura-Heavy">
    <w:charset w:val="01"/>
    <w:family w:val="roman"/>
    <w:pitch w:val="variable"/>
  </w:font>
  <w:font w:name="Dogma">
    <w:charset w:val="01"/>
    <w:family w:val="roman"/>
    <w:pitch w:val="variable"/>
  </w:font>
  <w:font w:name="Futura-Book">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Article %1."/>
      <w:lvlJc w:val="left"/>
      <w:pPr>
        <w:tabs>
          <w:tab w:val="num" w:pos="1440"/>
        </w:tabs>
        <w:ind w:left="0" w:hanging="0"/>
      </w:pPr>
    </w:lvl>
    <w:lvl w:ilvl="1">
      <w:start w:val="1"/>
      <w:pStyle w:val="Heading2"/>
      <w:numFmt w:val="decimal"/>
      <w:lvlText w:val="Section %1.%2"/>
      <w:lvlJc w:val="left"/>
      <w:pPr>
        <w:tabs>
          <w:tab w:val="num" w:pos="1080"/>
        </w:tabs>
        <w:ind w:left="0" w:hanging="0"/>
      </w:pPr>
    </w:lvl>
    <w:lvl w:ilvl="2">
      <w:start w:val="1"/>
      <w:pStyle w:val="Heading3"/>
      <w:numFmt w:val="lowerLetter"/>
      <w:lvlText w:val="(%3)"/>
      <w:lvlJc w:val="left"/>
      <w:pPr>
        <w:tabs>
          <w:tab w:val="num" w:pos="720"/>
        </w:tabs>
        <w:ind w:left="720" w:hanging="432"/>
      </w:pPr>
    </w:lvl>
    <w:lvl w:ilvl="3">
      <w:start w:val="1"/>
      <w:pStyle w:val="Heading4"/>
      <w:numFmt w:val="lowerRoman"/>
      <w:lvlText w:val="(%4)"/>
      <w:lvlJc w:val="right"/>
      <w:pPr>
        <w:tabs>
          <w:tab w:val="num" w:pos="864"/>
        </w:tabs>
        <w:ind w:left="864" w:hanging="144"/>
      </w:pPr>
    </w:lvl>
    <w:lvl w:ilvl="4">
      <w:start w:val="1"/>
      <w:pStyle w:val="Heading5"/>
      <w:numFmt w:val="decimal"/>
      <w:lvlText w:val="%5)"/>
      <w:lvlJc w:val="left"/>
      <w:pPr>
        <w:tabs>
          <w:tab w:val="num" w:pos="1008"/>
        </w:tabs>
        <w:ind w:left="1008" w:hanging="432"/>
      </w:pPr>
    </w:lvl>
    <w:lvl w:ilvl="5">
      <w:start w:val="1"/>
      <w:pStyle w:val="Heading6"/>
      <w:numFmt w:val="lowerLetter"/>
      <w:lvlText w:val="%6)"/>
      <w:lvlJc w:val="left"/>
      <w:pPr>
        <w:tabs>
          <w:tab w:val="num" w:pos="1152"/>
        </w:tabs>
        <w:ind w:left="1152" w:hanging="432"/>
      </w:pPr>
    </w:lvl>
    <w:lvl w:ilvl="6">
      <w:start w:val="1"/>
      <w:pStyle w:val="Heading7"/>
      <w:numFmt w:val="lowerRoman"/>
      <w:lvlText w:val="%7)"/>
      <w:lvlJc w:val="right"/>
      <w:pPr>
        <w:tabs>
          <w:tab w:val="num" w:pos="1296"/>
        </w:tabs>
        <w:ind w:left="1296" w:hanging="288"/>
      </w:pPr>
    </w:lvl>
    <w:lvl w:ilvl="7">
      <w:start w:val="1"/>
      <w:pStyle w:val="Heading8"/>
      <w:numFmt w:val="lowerLetter"/>
      <w:lvlText w:val="%8."/>
      <w:lvlJc w:val="left"/>
      <w:pPr>
        <w:tabs>
          <w:tab w:val="num" w:pos="1440"/>
        </w:tabs>
        <w:ind w:left="1440" w:hanging="432"/>
      </w:pPr>
    </w:lvl>
    <w:lvl w:ilvl="8">
      <w:start w:val="1"/>
      <w:pStyle w:val="Heading9"/>
      <w:numFmt w:val="lowerRoman"/>
      <w:lvlText w:val="%9."/>
      <w:lvlJc w:val="right"/>
      <w:pPr>
        <w:tabs>
          <w:tab w:val="num" w:pos="1584"/>
        </w:tabs>
        <w:ind w:left="1584" w:hanging="144"/>
      </w:pPr>
    </w:lvl>
  </w:abstractNum>
  <w:num w:numId="1">
    <w:abstractNumId w:val="1"/>
  </w:num>
</w:numbering>
</file>

<file path=word/settings.xml><?xml version="1.0" encoding="utf-8"?>
<w:settings xmlns:w="http://schemas.openxmlformats.org/wordprocessingml/2006/main">
  <w:zoom w:percent="80"/>
  <w:displayBackgroundShape/>
  <w:trackRevisions/>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Outline List 2" w:uiPriority="99"/>
    <w:lsdException w:name="Balloon Text" w:uiPriority="99"/>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588e"/>
    <w:pPr>
      <w:widowControl/>
      <w:bidi w:val="0"/>
      <w:jc w:val="left"/>
    </w:pPr>
    <w:rPr>
      <w:rFonts w:ascii="Times New Roman" w:hAnsi="Times New Roman" w:eastAsia="Times New Roman" w:cs="Times New Roman"/>
      <w:color w:val="00000A"/>
      <w:sz w:val="20"/>
      <w:szCs w:val="20"/>
      <w:lang w:val="en-US" w:eastAsia="en-US" w:bidi="ar-SA"/>
    </w:rPr>
  </w:style>
  <w:style w:type="paragraph" w:styleId="Heading1">
    <w:name w:val="Heading 1"/>
    <w:basedOn w:val="Normal"/>
    <w:next w:val="Normal"/>
    <w:link w:val="Heading1Char"/>
    <w:qFormat/>
    <w:rsid w:val="006959ed"/>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link w:val="Heading2Char"/>
    <w:qFormat/>
    <w:rsid w:val="006959ed"/>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link w:val="Heading3Char"/>
    <w:qFormat/>
    <w:rsid w:val="006959ed"/>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link w:val="Heading4Char"/>
    <w:qFormat/>
    <w:rsid w:val="006959ed"/>
    <w:pPr>
      <w:keepNext/>
      <w:numPr>
        <w:ilvl w:val="3"/>
        <w:numId w:val="1"/>
      </w:numPr>
      <w:spacing w:before="240" w:after="60"/>
      <w:outlineLvl w:val="3"/>
      <w:outlineLvl w:val="3"/>
    </w:pPr>
    <w:rPr>
      <w:b/>
      <w:bCs/>
      <w:sz w:val="28"/>
      <w:szCs w:val="28"/>
    </w:rPr>
  </w:style>
  <w:style w:type="paragraph" w:styleId="Heading5">
    <w:name w:val="Heading 5"/>
    <w:basedOn w:val="Normal"/>
    <w:next w:val="Normal"/>
    <w:link w:val="Heading5Char"/>
    <w:qFormat/>
    <w:rsid w:val="006959ed"/>
    <w:pPr>
      <w:numPr>
        <w:ilvl w:val="4"/>
        <w:numId w:val="1"/>
      </w:numPr>
      <w:spacing w:before="240" w:after="60"/>
      <w:outlineLvl w:val="4"/>
      <w:outlineLvl w:val="4"/>
    </w:pPr>
    <w:rPr>
      <w:b/>
      <w:bCs/>
      <w:i/>
      <w:iCs/>
      <w:sz w:val="26"/>
      <w:szCs w:val="26"/>
    </w:rPr>
  </w:style>
  <w:style w:type="paragraph" w:styleId="Heading6">
    <w:name w:val="Heading 6"/>
    <w:basedOn w:val="Normal"/>
    <w:next w:val="Normal"/>
    <w:link w:val="Heading6Char"/>
    <w:qFormat/>
    <w:rsid w:val="006959ed"/>
    <w:pPr>
      <w:numPr>
        <w:ilvl w:val="5"/>
        <w:numId w:val="1"/>
      </w:numPr>
      <w:spacing w:before="240" w:after="60"/>
      <w:outlineLvl w:val="5"/>
      <w:outlineLvl w:val="5"/>
    </w:pPr>
    <w:rPr>
      <w:b/>
      <w:bCs/>
      <w:sz w:val="22"/>
      <w:szCs w:val="22"/>
    </w:rPr>
  </w:style>
  <w:style w:type="paragraph" w:styleId="Heading7">
    <w:name w:val="Heading 7"/>
    <w:basedOn w:val="Normal"/>
    <w:next w:val="Normal"/>
    <w:link w:val="Heading7Char"/>
    <w:qFormat/>
    <w:rsid w:val="006959ed"/>
    <w:pPr>
      <w:numPr>
        <w:ilvl w:val="6"/>
        <w:numId w:val="1"/>
      </w:numPr>
      <w:spacing w:before="240" w:after="60"/>
      <w:outlineLvl w:val="6"/>
      <w:outlineLvl w:val="6"/>
    </w:pPr>
    <w:rPr>
      <w:sz w:val="24"/>
      <w:szCs w:val="24"/>
    </w:rPr>
  </w:style>
  <w:style w:type="paragraph" w:styleId="Heading8">
    <w:name w:val="Heading 8"/>
    <w:basedOn w:val="Normal"/>
    <w:next w:val="Normal"/>
    <w:link w:val="Heading8Char"/>
    <w:qFormat/>
    <w:rsid w:val="006959ed"/>
    <w:pPr>
      <w:numPr>
        <w:ilvl w:val="7"/>
        <w:numId w:val="1"/>
      </w:numPr>
      <w:spacing w:before="240" w:after="60"/>
      <w:outlineLvl w:val="7"/>
      <w:outlineLvl w:val="7"/>
    </w:pPr>
    <w:rPr>
      <w:i/>
      <w:iCs/>
      <w:sz w:val="24"/>
      <w:szCs w:val="24"/>
    </w:rPr>
  </w:style>
  <w:style w:type="paragraph" w:styleId="Heading9">
    <w:name w:val="Heading 9"/>
    <w:basedOn w:val="Normal"/>
    <w:next w:val="Normal"/>
    <w:link w:val="Heading9Char"/>
    <w:qFormat/>
    <w:rsid w:val="006959ed"/>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unhideWhenUsed/>
    <w:qFormat/>
    <w:rPr/>
  </w:style>
  <w:style w:type="character" w:styleId="InternetLink">
    <w:name w:val="Internet Link"/>
    <w:basedOn w:val="DefaultParagraphFont"/>
    <w:uiPriority w:val="99"/>
    <w:unhideWhenUsed/>
    <w:rsid w:val="005c3eaf"/>
    <w:rPr>
      <w:color w:val="0000FF" w:themeColor="hyperlink"/>
      <w:u w:val="single"/>
    </w:rPr>
  </w:style>
  <w:style w:type="character" w:styleId="FollowedHyperlink">
    <w:name w:val="FollowedHyperlink"/>
    <w:semiHidden/>
    <w:qFormat/>
    <w:rsid w:val="006959ed"/>
    <w:rPr>
      <w:color w:val="800080"/>
      <w:u w:val="single"/>
    </w:rPr>
  </w:style>
  <w:style w:type="character" w:styleId="HTMLCode">
    <w:name w:val="HTML Code"/>
    <w:semiHidden/>
    <w:qFormat/>
    <w:rsid w:val="006959ed"/>
    <w:rPr>
      <w:rFonts w:ascii="Courier New" w:hAnsi="Courier New" w:cs="Courier New"/>
      <w:sz w:val="20"/>
      <w:szCs w:val="20"/>
    </w:rPr>
  </w:style>
  <w:style w:type="character" w:styleId="Heading1Char" w:customStyle="1">
    <w:name w:val="Heading 1 Char"/>
    <w:basedOn w:val="DefaultParagraphFont"/>
    <w:link w:val="Heading1"/>
    <w:qFormat/>
    <w:rsid w:val="00c16a09"/>
    <w:rPr>
      <w:rFonts w:ascii="Arial" w:hAnsi="Arial" w:cs="Arial"/>
      <w:b/>
      <w:bCs/>
      <w:sz w:val="32"/>
      <w:szCs w:val="32"/>
    </w:rPr>
  </w:style>
  <w:style w:type="character" w:styleId="Heading2Char" w:customStyle="1">
    <w:name w:val="Heading 2 Char"/>
    <w:basedOn w:val="DefaultParagraphFont"/>
    <w:link w:val="Heading2"/>
    <w:qFormat/>
    <w:rsid w:val="00c16a09"/>
    <w:rPr>
      <w:rFonts w:ascii="Arial" w:hAnsi="Arial" w:cs="Arial"/>
      <w:b/>
      <w:bCs/>
      <w:i/>
      <w:iCs/>
      <w:sz w:val="28"/>
      <w:szCs w:val="28"/>
    </w:rPr>
  </w:style>
  <w:style w:type="character" w:styleId="Heading3Char" w:customStyle="1">
    <w:name w:val="Heading 3 Char"/>
    <w:basedOn w:val="DefaultParagraphFont"/>
    <w:link w:val="Heading3"/>
    <w:qFormat/>
    <w:rsid w:val="00c16a09"/>
    <w:rPr>
      <w:rFonts w:ascii="Arial" w:hAnsi="Arial" w:cs="Arial"/>
      <w:b/>
      <w:bCs/>
      <w:sz w:val="26"/>
      <w:szCs w:val="26"/>
    </w:rPr>
  </w:style>
  <w:style w:type="character" w:styleId="Heading4Char" w:customStyle="1">
    <w:name w:val="Heading 4 Char"/>
    <w:basedOn w:val="DefaultParagraphFont"/>
    <w:link w:val="Heading4"/>
    <w:qFormat/>
    <w:rsid w:val="00c16a09"/>
    <w:rPr>
      <w:b/>
      <w:bCs/>
      <w:sz w:val="28"/>
      <w:szCs w:val="28"/>
    </w:rPr>
  </w:style>
  <w:style w:type="character" w:styleId="Heading5Char" w:customStyle="1">
    <w:name w:val="Heading 5 Char"/>
    <w:basedOn w:val="DefaultParagraphFont"/>
    <w:link w:val="Heading5"/>
    <w:qFormat/>
    <w:rsid w:val="00c16a09"/>
    <w:rPr>
      <w:b/>
      <w:bCs/>
      <w:i/>
      <w:iCs/>
      <w:sz w:val="26"/>
      <w:szCs w:val="26"/>
    </w:rPr>
  </w:style>
  <w:style w:type="character" w:styleId="Heading6Char" w:customStyle="1">
    <w:name w:val="Heading 6 Char"/>
    <w:basedOn w:val="DefaultParagraphFont"/>
    <w:link w:val="Heading6"/>
    <w:qFormat/>
    <w:rsid w:val="00c16a09"/>
    <w:rPr>
      <w:b/>
      <w:bCs/>
      <w:sz w:val="22"/>
      <w:szCs w:val="22"/>
    </w:rPr>
  </w:style>
  <w:style w:type="character" w:styleId="HTMLKeyboard">
    <w:name w:val="HTML Keyboard"/>
    <w:semiHidden/>
    <w:qFormat/>
    <w:rsid w:val="006959ed"/>
    <w:rPr>
      <w:rFonts w:ascii="Courier New" w:hAnsi="Courier New" w:cs="Courier New"/>
      <w:sz w:val="20"/>
      <w:szCs w:val="20"/>
    </w:rPr>
  </w:style>
  <w:style w:type="character" w:styleId="HTMLPreformattedChar" w:customStyle="1">
    <w:name w:val="HTML Preformatted Char"/>
    <w:basedOn w:val="DefaultParagraphFont"/>
    <w:link w:val="HTMLPreformatted"/>
    <w:semiHidden/>
    <w:qFormat/>
    <w:rsid w:val="00c16a09"/>
    <w:rPr>
      <w:rFonts w:ascii="Courier New" w:hAnsi="Courier New" w:cs="Courier New"/>
    </w:rPr>
  </w:style>
  <w:style w:type="character" w:styleId="Strong">
    <w:name w:val="Strong"/>
    <w:qFormat/>
    <w:rsid w:val="006959ed"/>
    <w:rPr>
      <w:b/>
      <w:bCs/>
    </w:rPr>
  </w:style>
  <w:style w:type="character" w:styleId="Oembedallclosehide" w:customStyle="1">
    <w:name w:val="oembedall-closehide"/>
    <w:basedOn w:val="DefaultParagraphFont"/>
    <w:qFormat/>
    <w:rsid w:val="00c16a09"/>
    <w:rPr>
      <w:shd w:fill="AAAAAA" w:val="clear"/>
    </w:rPr>
  </w:style>
  <w:style w:type="character" w:styleId="Title2" w:customStyle="1">
    <w:name w:val="title2"/>
    <w:basedOn w:val="DefaultParagraphFont"/>
    <w:qFormat/>
    <w:rsid w:val="00c16a09"/>
    <w:rPr/>
  </w:style>
  <w:style w:type="character" w:styleId="Emphasis">
    <w:name w:val="Emphasis"/>
    <w:qFormat/>
    <w:rsid w:val="006959ed"/>
    <w:rPr>
      <w:i/>
      <w:iCs/>
    </w:rPr>
  </w:style>
  <w:style w:type="character" w:styleId="Hljsbuiltin1" w:customStyle="1">
    <w:name w:val="hljs-built_in1"/>
    <w:basedOn w:val="DefaultParagraphFont"/>
    <w:qFormat/>
    <w:rsid w:val="00c16a09"/>
    <w:rPr>
      <w:color w:val="268BD2"/>
    </w:rPr>
  </w:style>
  <w:style w:type="character" w:styleId="Hljspreprocessor1" w:customStyle="1">
    <w:name w:val="hljs-preprocessor1"/>
    <w:basedOn w:val="DefaultParagraphFont"/>
    <w:qFormat/>
    <w:rsid w:val="00c16a09"/>
    <w:rPr>
      <w:color w:val="CB4B16"/>
    </w:rPr>
  </w:style>
  <w:style w:type="character" w:styleId="Hljskeyword2" w:customStyle="1">
    <w:name w:val="hljs-keyword2"/>
    <w:basedOn w:val="DefaultParagraphFont"/>
    <w:qFormat/>
    <w:rsid w:val="00c16a09"/>
    <w:rPr>
      <w:color w:val="859900"/>
    </w:rPr>
  </w:style>
  <w:style w:type="character" w:styleId="Hljsfunction2" w:customStyle="1">
    <w:name w:val="hljs-function2"/>
    <w:basedOn w:val="DefaultParagraphFont"/>
    <w:qFormat/>
    <w:rsid w:val="00c16a09"/>
    <w:rPr/>
  </w:style>
  <w:style w:type="character" w:styleId="Hljstitle3" w:customStyle="1">
    <w:name w:val="hljs-title3"/>
    <w:basedOn w:val="DefaultParagraphFont"/>
    <w:qFormat/>
    <w:rsid w:val="00c16a09"/>
    <w:rPr>
      <w:color w:val="268BD2"/>
    </w:rPr>
  </w:style>
  <w:style w:type="character" w:styleId="Hljsnumber2" w:customStyle="1">
    <w:name w:val="hljs-number2"/>
    <w:basedOn w:val="DefaultParagraphFont"/>
    <w:qFormat/>
    <w:rsid w:val="00c16a09"/>
    <w:rPr>
      <w:color w:val="2AA198"/>
    </w:rPr>
  </w:style>
  <w:style w:type="character" w:styleId="Hljscomment1" w:customStyle="1">
    <w:name w:val="hljs-comment1"/>
    <w:basedOn w:val="DefaultParagraphFont"/>
    <w:qFormat/>
    <w:rsid w:val="00c16a09"/>
    <w:rPr>
      <w:color w:val="93A1A1"/>
    </w:rPr>
  </w:style>
  <w:style w:type="character" w:styleId="Heading7Char" w:customStyle="1">
    <w:name w:val="Heading 7 Char"/>
    <w:basedOn w:val="DefaultParagraphFont"/>
    <w:link w:val="Heading7"/>
    <w:qFormat/>
    <w:rsid w:val="006959ed"/>
    <w:rPr>
      <w:sz w:val="24"/>
      <w:szCs w:val="24"/>
    </w:rPr>
  </w:style>
  <w:style w:type="character" w:styleId="Heading8Char" w:customStyle="1">
    <w:name w:val="Heading 8 Char"/>
    <w:basedOn w:val="DefaultParagraphFont"/>
    <w:link w:val="Heading8"/>
    <w:qFormat/>
    <w:rsid w:val="006959ed"/>
    <w:rPr>
      <w:i/>
      <w:iCs/>
      <w:sz w:val="24"/>
      <w:szCs w:val="24"/>
    </w:rPr>
  </w:style>
  <w:style w:type="character" w:styleId="Heading9Char" w:customStyle="1">
    <w:name w:val="Heading 9 Char"/>
    <w:basedOn w:val="DefaultParagraphFont"/>
    <w:link w:val="Heading9"/>
    <w:qFormat/>
    <w:rsid w:val="006959ed"/>
    <w:rPr>
      <w:rFonts w:ascii="Arial" w:hAnsi="Arial" w:cs="Arial"/>
      <w:sz w:val="22"/>
      <w:szCs w:val="22"/>
    </w:rPr>
  </w:style>
  <w:style w:type="character" w:styleId="BodyTextChar" w:customStyle="1">
    <w:name w:val="Body Text Char"/>
    <w:basedOn w:val="DefaultParagraphFont"/>
    <w:link w:val="BodyText"/>
    <w:semiHidden/>
    <w:qFormat/>
    <w:rsid w:val="006959ed"/>
    <w:rPr/>
  </w:style>
  <w:style w:type="character" w:styleId="BodyText2Char" w:customStyle="1">
    <w:name w:val="Body Text 2 Char"/>
    <w:basedOn w:val="DefaultParagraphFont"/>
    <w:link w:val="BodyText2"/>
    <w:semiHidden/>
    <w:qFormat/>
    <w:rsid w:val="006959ed"/>
    <w:rPr/>
  </w:style>
  <w:style w:type="character" w:styleId="BodyText3Char" w:customStyle="1">
    <w:name w:val="Body Text 3 Char"/>
    <w:basedOn w:val="DefaultParagraphFont"/>
    <w:link w:val="BodyText3"/>
    <w:semiHidden/>
    <w:qFormat/>
    <w:rsid w:val="006959ed"/>
    <w:rPr>
      <w:sz w:val="16"/>
      <w:szCs w:val="16"/>
    </w:rPr>
  </w:style>
  <w:style w:type="character" w:styleId="BodyTextFirstIndentChar" w:customStyle="1">
    <w:name w:val="Body Text First Indent Char"/>
    <w:basedOn w:val="BodyTextChar"/>
    <w:semiHidden/>
    <w:qFormat/>
    <w:rsid w:val="006959ed"/>
    <w:rPr/>
  </w:style>
  <w:style w:type="character" w:styleId="BodyTextIndentChar" w:customStyle="1">
    <w:name w:val="Body Text Indent Char"/>
    <w:basedOn w:val="DefaultParagraphFont"/>
    <w:link w:val="BodyTextIndent"/>
    <w:semiHidden/>
    <w:qFormat/>
    <w:rsid w:val="006959ed"/>
    <w:rPr/>
  </w:style>
  <w:style w:type="character" w:styleId="BodyTextFirstIndent2Char" w:customStyle="1">
    <w:name w:val="Body Text First Indent 2 Char"/>
    <w:basedOn w:val="BodyTextIndentChar"/>
    <w:link w:val="BodyTextFirstIndent2"/>
    <w:semiHidden/>
    <w:qFormat/>
    <w:rsid w:val="006959ed"/>
    <w:rPr/>
  </w:style>
  <w:style w:type="character" w:styleId="BodyTextIndent2Char" w:customStyle="1">
    <w:name w:val="Body Text Indent 2 Char"/>
    <w:basedOn w:val="DefaultParagraphFont"/>
    <w:link w:val="BodyTextIndent2"/>
    <w:semiHidden/>
    <w:qFormat/>
    <w:rsid w:val="006959ed"/>
    <w:rPr/>
  </w:style>
  <w:style w:type="character" w:styleId="BodyTextIndent3Char" w:customStyle="1">
    <w:name w:val="Body Text Indent 3 Char"/>
    <w:basedOn w:val="DefaultParagraphFont"/>
    <w:link w:val="BodyTextIndent3"/>
    <w:semiHidden/>
    <w:qFormat/>
    <w:rsid w:val="006959ed"/>
    <w:rPr>
      <w:sz w:val="16"/>
      <w:szCs w:val="16"/>
    </w:rPr>
  </w:style>
  <w:style w:type="character" w:styleId="ClosingChar" w:customStyle="1">
    <w:name w:val="Closing Char"/>
    <w:basedOn w:val="DefaultParagraphFont"/>
    <w:link w:val="Closing"/>
    <w:semiHidden/>
    <w:qFormat/>
    <w:rsid w:val="006959ed"/>
    <w:rPr/>
  </w:style>
  <w:style w:type="character" w:styleId="DateChar" w:customStyle="1">
    <w:name w:val="Date Char"/>
    <w:basedOn w:val="DefaultParagraphFont"/>
    <w:link w:val="Date"/>
    <w:semiHidden/>
    <w:qFormat/>
    <w:rsid w:val="006959ed"/>
    <w:rPr/>
  </w:style>
  <w:style w:type="character" w:styleId="EmailSignatureChar" w:customStyle="1">
    <w:name w:val="E-mail Signature Char"/>
    <w:basedOn w:val="DefaultParagraphFont"/>
    <w:semiHidden/>
    <w:qFormat/>
    <w:rsid w:val="006959ed"/>
    <w:rPr/>
  </w:style>
  <w:style w:type="character" w:styleId="EmphasisBold" w:customStyle="1">
    <w:name w:val="EmphasisBold"/>
    <w:qFormat/>
    <w:rsid w:val="006959ed"/>
    <w:rPr>
      <w:b/>
      <w:color w:val="0000FF"/>
    </w:rPr>
  </w:style>
  <w:style w:type="character" w:styleId="EmphasisBoldBox" w:customStyle="1">
    <w:name w:val="EmphasisBoldBox"/>
    <w:qFormat/>
    <w:rsid w:val="006959ed"/>
    <w:rPr>
      <w:b/>
      <w:color w:val="3366FF"/>
    </w:rPr>
  </w:style>
  <w:style w:type="character" w:styleId="EmphasisBoldItal" w:customStyle="1">
    <w:name w:val="EmphasisBoldItal"/>
    <w:qFormat/>
    <w:rsid w:val="006959ed"/>
    <w:rPr>
      <w:b/>
      <w:i/>
      <w:color w:val="0000FF"/>
    </w:rPr>
  </w:style>
  <w:style w:type="character" w:styleId="EmphasisItalic" w:customStyle="1">
    <w:name w:val="EmphasisItalic"/>
    <w:qFormat/>
    <w:rsid w:val="006959ed"/>
    <w:rPr>
      <w:i/>
      <w:color w:val="0000FF"/>
    </w:rPr>
  </w:style>
  <w:style w:type="character" w:styleId="EmphasisItalicBox" w:customStyle="1">
    <w:name w:val="EmphasisItalicBox"/>
    <w:qFormat/>
    <w:rsid w:val="006959ed"/>
    <w:rPr>
      <w:i/>
      <w:color w:val="CC99FF"/>
    </w:rPr>
  </w:style>
  <w:style w:type="character" w:styleId="EmphasisItalicFoot" w:customStyle="1">
    <w:name w:val="EmphasisItalicFoot"/>
    <w:qFormat/>
    <w:rsid w:val="006959ed"/>
    <w:rPr>
      <w:i/>
      <w:color w:val="99CCFF"/>
      <w:sz w:val="16"/>
      <w:szCs w:val="16"/>
    </w:rPr>
  </w:style>
  <w:style w:type="character" w:styleId="EmphasisNote" w:customStyle="1">
    <w:name w:val="EmphasisNote"/>
    <w:qFormat/>
    <w:rsid w:val="006959ed"/>
    <w:rPr>
      <w:color w:val="3366FF"/>
    </w:rPr>
  </w:style>
  <w:style w:type="character" w:styleId="EmphasisRevCaption" w:customStyle="1">
    <w:name w:val="EmphasisRevCaption"/>
    <w:qFormat/>
    <w:rsid w:val="006959ed"/>
    <w:rPr>
      <w:i/>
      <w:color w:val="CC99FF"/>
    </w:rPr>
  </w:style>
  <w:style w:type="character" w:styleId="EmphasisRevItal" w:customStyle="1">
    <w:name w:val="EmphasisRevItal"/>
    <w:qFormat/>
    <w:rsid w:val="006959ed"/>
    <w:rPr>
      <w:color w:val="0000FF"/>
    </w:rPr>
  </w:style>
  <w:style w:type="character" w:styleId="FooterChar" w:customStyle="1">
    <w:name w:val="Footer Char"/>
    <w:basedOn w:val="DefaultParagraphFont"/>
    <w:link w:val="Footer"/>
    <w:semiHidden/>
    <w:qFormat/>
    <w:rsid w:val="006959ed"/>
    <w:rPr/>
  </w:style>
  <w:style w:type="character" w:styleId="HeaderChar" w:customStyle="1">
    <w:name w:val="Header Char"/>
    <w:basedOn w:val="DefaultParagraphFont"/>
    <w:link w:val="Header"/>
    <w:semiHidden/>
    <w:qFormat/>
    <w:rsid w:val="006959ed"/>
    <w:rPr/>
  </w:style>
  <w:style w:type="character" w:styleId="HTMLAcronym">
    <w:name w:val="HTML Acronym"/>
    <w:basedOn w:val="DefaultParagraphFont"/>
    <w:semiHidden/>
    <w:qFormat/>
    <w:rsid w:val="006959ed"/>
    <w:rPr/>
  </w:style>
  <w:style w:type="character" w:styleId="HTMLAddressChar" w:customStyle="1">
    <w:name w:val="HTML Address Char"/>
    <w:basedOn w:val="DefaultParagraphFont"/>
    <w:link w:val="HTMLAddress"/>
    <w:semiHidden/>
    <w:qFormat/>
    <w:rsid w:val="006959ed"/>
    <w:rPr>
      <w:i/>
      <w:iCs/>
    </w:rPr>
  </w:style>
  <w:style w:type="character" w:styleId="HTMLCite">
    <w:name w:val="HTML Cite"/>
    <w:semiHidden/>
    <w:qFormat/>
    <w:rsid w:val="006959ed"/>
    <w:rPr>
      <w:i/>
      <w:iCs/>
    </w:rPr>
  </w:style>
  <w:style w:type="character" w:styleId="HTMLDefinition">
    <w:name w:val="HTML Definition"/>
    <w:semiHidden/>
    <w:qFormat/>
    <w:rsid w:val="006959ed"/>
    <w:rPr>
      <w:i/>
      <w:iCs/>
    </w:rPr>
  </w:style>
  <w:style w:type="character" w:styleId="HTMLSample">
    <w:name w:val="HTML Sample"/>
    <w:semiHidden/>
    <w:qFormat/>
    <w:rsid w:val="006959ed"/>
    <w:rPr>
      <w:rFonts w:ascii="Courier New" w:hAnsi="Courier New" w:cs="Courier New"/>
    </w:rPr>
  </w:style>
  <w:style w:type="character" w:styleId="HTMLTypewriter">
    <w:name w:val="HTML Typewriter"/>
    <w:semiHidden/>
    <w:qFormat/>
    <w:rsid w:val="006959ed"/>
    <w:rPr>
      <w:rFonts w:ascii="Courier New" w:hAnsi="Courier New" w:cs="Courier New"/>
      <w:sz w:val="20"/>
      <w:szCs w:val="20"/>
    </w:rPr>
  </w:style>
  <w:style w:type="character" w:styleId="HTMLVariable">
    <w:name w:val="HTML Variable"/>
    <w:semiHidden/>
    <w:qFormat/>
    <w:rsid w:val="006959ed"/>
    <w:rPr>
      <w:i/>
      <w:iCs/>
    </w:rPr>
  </w:style>
  <w:style w:type="character" w:styleId="Italic" w:customStyle="1">
    <w:name w:val="Italic"/>
    <w:qFormat/>
    <w:rsid w:val="006959ed"/>
    <w:rPr>
      <w:i/>
      <w:color w:val="000000"/>
    </w:rPr>
  </w:style>
  <w:style w:type="character" w:styleId="Keycap" w:customStyle="1">
    <w:name w:val="Keycap"/>
    <w:qFormat/>
    <w:rsid w:val="006959ed"/>
    <w:rPr>
      <w:smallCaps/>
      <w:color w:val="0000FF"/>
    </w:rPr>
  </w:style>
  <w:style w:type="character" w:styleId="Linenumber">
    <w:name w:val="line number"/>
    <w:basedOn w:val="DefaultParagraphFont"/>
    <w:semiHidden/>
    <w:qFormat/>
    <w:rsid w:val="006959ed"/>
    <w:rPr/>
  </w:style>
  <w:style w:type="character" w:styleId="Literal" w:customStyle="1">
    <w:name w:val="Literal"/>
    <w:qFormat/>
    <w:rsid w:val="006959ed"/>
    <w:rPr>
      <w:rFonts w:ascii="Courier" w:hAnsi="Courier"/>
      <w:color w:val="0000FF"/>
      <w:sz w:val="20"/>
    </w:rPr>
  </w:style>
  <w:style w:type="character" w:styleId="LiteralBox" w:customStyle="1">
    <w:name w:val="LiteralBox"/>
    <w:qFormat/>
    <w:rsid w:val="006959ed"/>
    <w:rPr>
      <w:rFonts w:ascii="Courier" w:hAnsi="Courier"/>
      <w:color w:val="CC99FF"/>
      <w:sz w:val="20"/>
    </w:rPr>
  </w:style>
  <w:style w:type="character" w:styleId="Literal1st" w:customStyle="1">
    <w:name w:val="Literal1st"/>
    <w:basedOn w:val="LiteralBox"/>
    <w:qFormat/>
    <w:rsid w:val="006959ed"/>
    <w:rPr>
      <w:rFonts w:ascii="Courier" w:hAnsi="Courier"/>
      <w:color w:val="CC99FF"/>
      <w:sz w:val="20"/>
    </w:rPr>
  </w:style>
  <w:style w:type="character" w:styleId="LiteralBold" w:customStyle="1">
    <w:name w:val="LiteralBold"/>
    <w:qFormat/>
    <w:rsid w:val="006959ed"/>
    <w:rPr>
      <w:rFonts w:ascii="Courier" w:hAnsi="Courier"/>
      <w:b/>
      <w:color w:val="0000FF"/>
      <w:sz w:val="20"/>
    </w:rPr>
  </w:style>
  <w:style w:type="character" w:styleId="LiteralBoldItal" w:customStyle="1">
    <w:name w:val="LiteralBoldItal"/>
    <w:qFormat/>
    <w:rsid w:val="006959ed"/>
    <w:rPr>
      <w:rFonts w:ascii="Courier" w:hAnsi="Courier"/>
      <w:b/>
      <w:i/>
      <w:color w:val="0000FF"/>
      <w:sz w:val="20"/>
    </w:rPr>
  </w:style>
  <w:style w:type="character" w:styleId="LiteralCaption" w:customStyle="1">
    <w:name w:val="LiteralCaption"/>
    <w:qFormat/>
    <w:rsid w:val="006959ed"/>
    <w:rPr>
      <w:rFonts w:ascii="Courier" w:hAnsi="Courier"/>
      <w:i/>
      <w:color w:val="CC99FF"/>
      <w:sz w:val="20"/>
    </w:rPr>
  </w:style>
  <w:style w:type="character" w:styleId="LiteralFootnote" w:customStyle="1">
    <w:name w:val="LiteralFootnote"/>
    <w:basedOn w:val="LiteralBox"/>
    <w:qFormat/>
    <w:rsid w:val="006959ed"/>
    <w:rPr>
      <w:rFonts w:ascii="Courier" w:hAnsi="Courier"/>
      <w:color w:val="CC99FF"/>
      <w:sz w:val="20"/>
    </w:rPr>
  </w:style>
  <w:style w:type="character" w:styleId="LiteralItal" w:customStyle="1">
    <w:name w:val="LiteralItal"/>
    <w:qFormat/>
    <w:rsid w:val="006959ed"/>
    <w:rPr>
      <w:rFonts w:ascii="Courier" w:hAnsi="Courier"/>
      <w:i/>
      <w:color w:val="0000FF"/>
      <w:sz w:val="20"/>
    </w:rPr>
  </w:style>
  <w:style w:type="character" w:styleId="MenuArrow" w:customStyle="1">
    <w:name w:val="MenuArrow"/>
    <w:qFormat/>
    <w:rsid w:val="006959ed"/>
    <w:rPr>
      <w:rFonts w:ascii="Webdings" w:hAnsi="Webdings"/>
      <w:color w:val="0000FF"/>
    </w:rPr>
  </w:style>
  <w:style w:type="character" w:styleId="MessageHeaderChar" w:customStyle="1">
    <w:name w:val="Message Header Char"/>
    <w:basedOn w:val="DefaultParagraphFont"/>
    <w:link w:val="MessageHeader"/>
    <w:semiHidden/>
    <w:qFormat/>
    <w:rsid w:val="006959ed"/>
    <w:rPr>
      <w:rFonts w:ascii="Arial" w:hAnsi="Arial" w:cs="Arial"/>
      <w:sz w:val="24"/>
      <w:szCs w:val="24"/>
      <w:shd w:fill="CCCCCC" w:val="clear"/>
    </w:rPr>
  </w:style>
  <w:style w:type="character" w:styleId="NoteHeadingChar" w:customStyle="1">
    <w:name w:val="Note Heading Char"/>
    <w:basedOn w:val="DefaultParagraphFont"/>
    <w:link w:val="NoteHeading"/>
    <w:semiHidden/>
    <w:qFormat/>
    <w:rsid w:val="006959ed"/>
    <w:rPr/>
  </w:style>
  <w:style w:type="character" w:styleId="Pagenumber">
    <w:name w:val="page number"/>
    <w:basedOn w:val="DefaultParagraphFont"/>
    <w:semiHidden/>
    <w:qFormat/>
    <w:rsid w:val="006959ed"/>
    <w:rPr/>
  </w:style>
  <w:style w:type="character" w:styleId="PlainTextChar" w:customStyle="1">
    <w:name w:val="Plain Text Char"/>
    <w:basedOn w:val="DefaultParagraphFont"/>
    <w:link w:val="PlainText"/>
    <w:semiHidden/>
    <w:qFormat/>
    <w:rsid w:val="006959ed"/>
    <w:rPr>
      <w:rFonts w:ascii="Courier New" w:hAnsi="Courier New" w:cs="Courier New"/>
    </w:rPr>
  </w:style>
  <w:style w:type="character" w:styleId="SalutationChar" w:customStyle="1">
    <w:name w:val="Salutation Char"/>
    <w:basedOn w:val="DefaultParagraphFont"/>
    <w:link w:val="Salutation"/>
    <w:semiHidden/>
    <w:qFormat/>
    <w:rsid w:val="006959ed"/>
    <w:rPr/>
  </w:style>
  <w:style w:type="character" w:styleId="SignatureChar" w:customStyle="1">
    <w:name w:val="Signature Char"/>
    <w:basedOn w:val="DefaultParagraphFont"/>
    <w:link w:val="Signature"/>
    <w:semiHidden/>
    <w:qFormat/>
    <w:rsid w:val="006959ed"/>
    <w:rPr/>
  </w:style>
  <w:style w:type="character" w:styleId="SubtitleChar" w:customStyle="1">
    <w:name w:val="Subtitle Char"/>
    <w:basedOn w:val="DefaultParagraphFont"/>
    <w:link w:val="Subtitle"/>
    <w:qFormat/>
    <w:rsid w:val="006959ed"/>
    <w:rPr>
      <w:rFonts w:ascii="Arial" w:hAnsi="Arial" w:cs="Arial"/>
      <w:sz w:val="24"/>
      <w:szCs w:val="24"/>
    </w:rPr>
  </w:style>
  <w:style w:type="character" w:styleId="TitleChar" w:customStyle="1">
    <w:name w:val="Title Char"/>
    <w:basedOn w:val="DefaultParagraphFont"/>
    <w:link w:val="Title"/>
    <w:qFormat/>
    <w:rsid w:val="006959ed"/>
    <w:rPr>
      <w:rFonts w:ascii="Arial" w:hAnsi="Arial" w:cs="Arial"/>
      <w:b/>
      <w:bCs/>
      <w:sz w:val="32"/>
      <w:szCs w:val="32"/>
    </w:rPr>
  </w:style>
  <w:style w:type="character" w:styleId="Wingdings" w:customStyle="1">
    <w:name w:val="Wingdings"/>
    <w:qFormat/>
    <w:rsid w:val="006959ed"/>
    <w:rPr>
      <w:rFonts w:ascii="Wingdings 2" w:hAnsi="Wingdings 2"/>
      <w:color w:val="0000FF"/>
      <w:sz w:val="24"/>
    </w:rPr>
  </w:style>
  <w:style w:type="character" w:styleId="WingdingsSmall" w:customStyle="1">
    <w:name w:val="Wingdings Small"/>
    <w:qFormat/>
    <w:rsid w:val="006959ed"/>
    <w:rPr>
      <w:rFonts w:ascii="Wingdings 2" w:hAnsi="Wingdings 2"/>
      <w:color w:val="99CCFF"/>
      <w:sz w:val="20"/>
    </w:rPr>
  </w:style>
  <w:style w:type="character" w:styleId="BalloonTextChar" w:customStyle="1">
    <w:name w:val="Balloon Text Char"/>
    <w:basedOn w:val="DefaultParagraphFont"/>
    <w:link w:val="BalloonText"/>
    <w:uiPriority w:val="99"/>
    <w:semiHidden/>
    <w:qFormat/>
    <w:rsid w:val="00166855"/>
    <w:rPr>
      <w:rFonts w:ascii="Tahoma" w:hAnsi="Tahoma" w:cs="Tahoma"/>
      <w:sz w:val="16"/>
      <w:szCs w:val="16"/>
    </w:rPr>
  </w:style>
  <w:style w:type="character" w:styleId="Annotationreference">
    <w:name w:val="annotation reference"/>
    <w:basedOn w:val="DefaultParagraphFont"/>
    <w:uiPriority w:val="99"/>
    <w:semiHidden/>
    <w:unhideWhenUsed/>
    <w:qFormat/>
    <w:rsid w:val="00cd7762"/>
    <w:rPr>
      <w:sz w:val="16"/>
      <w:szCs w:val="16"/>
    </w:rPr>
  </w:style>
  <w:style w:type="character" w:styleId="CommentTextChar" w:customStyle="1">
    <w:name w:val="Comment Text Char"/>
    <w:basedOn w:val="DefaultParagraphFont"/>
    <w:link w:val="CommentText"/>
    <w:uiPriority w:val="99"/>
    <w:semiHidden/>
    <w:qFormat/>
    <w:rsid w:val="00cd7762"/>
    <w:rPr/>
  </w:style>
  <w:style w:type="character" w:styleId="CommentSubjectChar" w:customStyle="1">
    <w:name w:val="Comment Subject Char"/>
    <w:basedOn w:val="CommentTextChar"/>
    <w:link w:val="CommentSubject"/>
    <w:uiPriority w:val="99"/>
    <w:semiHidden/>
    <w:qFormat/>
    <w:rsid w:val="00cd7762"/>
    <w:rPr>
      <w:b/>
      <w:bCs/>
    </w:rPr>
  </w:style>
  <w:style w:type="character" w:styleId="ListLabel1" w:customStyle="1">
    <w:name w:val="ListLabel 1"/>
    <w:qFormat/>
    <w:rsid w:val="00c16a09"/>
    <w:rPr>
      <w:sz w:val="20"/>
    </w:rPr>
  </w:style>
  <w:style w:type="character" w:styleId="ListLabel2" w:customStyle="1">
    <w:name w:val="ListLabel 2"/>
    <w:qFormat/>
    <w:rsid w:val="00c16a09"/>
    <w:rPr>
      <w:sz w:val="20"/>
    </w:rPr>
  </w:style>
  <w:style w:type="character" w:styleId="ListLabel3" w:customStyle="1">
    <w:name w:val="ListLabel 3"/>
    <w:qFormat/>
    <w:rsid w:val="00c16a09"/>
    <w:rPr>
      <w:sz w:val="20"/>
    </w:rPr>
  </w:style>
  <w:style w:type="character" w:styleId="ListLabel4" w:customStyle="1">
    <w:name w:val="ListLabel 4"/>
    <w:qFormat/>
    <w:rsid w:val="00c16a09"/>
    <w:rPr>
      <w:sz w:val="20"/>
    </w:rPr>
  </w:style>
  <w:style w:type="character" w:styleId="ListLabel5" w:customStyle="1">
    <w:name w:val="ListLabel 5"/>
    <w:qFormat/>
    <w:rsid w:val="00c16a09"/>
    <w:rPr>
      <w:sz w:val="20"/>
    </w:rPr>
  </w:style>
  <w:style w:type="character" w:styleId="ListLabel6" w:customStyle="1">
    <w:name w:val="ListLabel 6"/>
    <w:qFormat/>
    <w:rsid w:val="00c16a09"/>
    <w:rPr>
      <w:sz w:val="20"/>
    </w:rPr>
  </w:style>
  <w:style w:type="character" w:styleId="ListLabel7" w:customStyle="1">
    <w:name w:val="ListLabel 7"/>
    <w:qFormat/>
    <w:rsid w:val="00c16a09"/>
    <w:rPr>
      <w:sz w:val="20"/>
    </w:rPr>
  </w:style>
  <w:style w:type="character" w:styleId="ListLabel8" w:customStyle="1">
    <w:name w:val="ListLabel 8"/>
    <w:qFormat/>
    <w:rsid w:val="00c16a09"/>
    <w:rPr>
      <w:sz w:val="20"/>
    </w:rPr>
  </w:style>
  <w:style w:type="character" w:styleId="ListLabel9" w:customStyle="1">
    <w:name w:val="ListLabel 9"/>
    <w:qFormat/>
    <w:rsid w:val="00c16a09"/>
    <w:rPr>
      <w:sz w:val="20"/>
    </w:rPr>
  </w:style>
  <w:style w:type="character" w:styleId="ListLabel10" w:customStyle="1">
    <w:name w:val="ListLabel 10"/>
    <w:qFormat/>
    <w:rsid w:val="00c16a09"/>
    <w:rPr>
      <w:sz w:val="20"/>
    </w:rPr>
  </w:style>
  <w:style w:type="character" w:styleId="ListLabel11" w:customStyle="1">
    <w:name w:val="ListLabel 11"/>
    <w:qFormat/>
    <w:rsid w:val="00c16a09"/>
    <w:rPr>
      <w:sz w:val="20"/>
    </w:rPr>
  </w:style>
  <w:style w:type="character" w:styleId="ListLabel12" w:customStyle="1">
    <w:name w:val="ListLabel 12"/>
    <w:qFormat/>
    <w:rsid w:val="00c16a09"/>
    <w:rPr>
      <w:sz w:val="20"/>
    </w:rPr>
  </w:style>
  <w:style w:type="character" w:styleId="ListLabel13" w:customStyle="1">
    <w:name w:val="ListLabel 13"/>
    <w:qFormat/>
    <w:rsid w:val="00c16a09"/>
    <w:rPr>
      <w:sz w:val="20"/>
    </w:rPr>
  </w:style>
  <w:style w:type="character" w:styleId="ListLabel14" w:customStyle="1">
    <w:name w:val="ListLabel 14"/>
    <w:qFormat/>
    <w:rsid w:val="00c16a09"/>
    <w:rPr>
      <w:sz w:val="20"/>
    </w:rPr>
  </w:style>
  <w:style w:type="character" w:styleId="ListLabel15" w:customStyle="1">
    <w:name w:val="ListLabel 15"/>
    <w:qFormat/>
    <w:rsid w:val="00c16a09"/>
    <w:rPr>
      <w:sz w:val="20"/>
    </w:rPr>
  </w:style>
  <w:style w:type="character" w:styleId="ListLabel16" w:customStyle="1">
    <w:name w:val="ListLabel 16"/>
    <w:qFormat/>
    <w:rsid w:val="00c16a09"/>
    <w:rPr>
      <w:sz w:val="20"/>
    </w:rPr>
  </w:style>
  <w:style w:type="character" w:styleId="ListLabel17" w:customStyle="1">
    <w:name w:val="ListLabel 17"/>
    <w:qFormat/>
    <w:rsid w:val="00c16a09"/>
    <w:rPr>
      <w:sz w:val="20"/>
    </w:rPr>
  </w:style>
  <w:style w:type="character" w:styleId="ListLabel18" w:customStyle="1">
    <w:name w:val="ListLabel 18"/>
    <w:qFormat/>
    <w:rsid w:val="00c16a09"/>
    <w:rPr>
      <w:sz w:val="20"/>
    </w:rPr>
  </w:style>
  <w:style w:type="character" w:styleId="ListLabel19" w:customStyle="1">
    <w:name w:val="ListLabel 19"/>
    <w:qFormat/>
    <w:rsid w:val="00c16a09"/>
    <w:rPr>
      <w:sz w:val="20"/>
    </w:rPr>
  </w:style>
  <w:style w:type="character" w:styleId="ListLabel20" w:customStyle="1">
    <w:name w:val="ListLabel 20"/>
    <w:qFormat/>
    <w:rsid w:val="00c16a09"/>
    <w:rPr>
      <w:sz w:val="20"/>
    </w:rPr>
  </w:style>
  <w:style w:type="character" w:styleId="ListLabel21" w:customStyle="1">
    <w:name w:val="ListLabel 21"/>
    <w:qFormat/>
    <w:rsid w:val="00c16a09"/>
    <w:rPr>
      <w:sz w:val="20"/>
    </w:rPr>
  </w:style>
  <w:style w:type="character" w:styleId="ListLabel22" w:customStyle="1">
    <w:name w:val="ListLabel 22"/>
    <w:qFormat/>
    <w:rsid w:val="00c16a09"/>
    <w:rPr>
      <w:sz w:val="20"/>
    </w:rPr>
  </w:style>
  <w:style w:type="character" w:styleId="ListLabel23" w:customStyle="1">
    <w:name w:val="ListLabel 23"/>
    <w:qFormat/>
    <w:rsid w:val="00c16a09"/>
    <w:rPr>
      <w:sz w:val="20"/>
    </w:rPr>
  </w:style>
  <w:style w:type="character" w:styleId="ListLabel24" w:customStyle="1">
    <w:name w:val="ListLabel 24"/>
    <w:qFormat/>
    <w:rsid w:val="00c16a09"/>
    <w:rPr>
      <w:sz w:val="20"/>
    </w:rPr>
  </w:style>
  <w:style w:type="character" w:styleId="ListLabel25" w:customStyle="1">
    <w:name w:val="ListLabel 25"/>
    <w:qFormat/>
    <w:rsid w:val="00c16a09"/>
    <w:rPr>
      <w:sz w:val="20"/>
    </w:rPr>
  </w:style>
  <w:style w:type="character" w:styleId="ListLabel26" w:customStyle="1">
    <w:name w:val="ListLabel 26"/>
    <w:qFormat/>
    <w:rsid w:val="00c16a09"/>
    <w:rPr>
      <w:sz w:val="20"/>
    </w:rPr>
  </w:style>
  <w:style w:type="character" w:styleId="ListLabel27" w:customStyle="1">
    <w:name w:val="ListLabel 27"/>
    <w:qFormat/>
    <w:rsid w:val="00c16a09"/>
    <w:rPr>
      <w:sz w:val="20"/>
    </w:rPr>
  </w:style>
  <w:style w:type="character" w:styleId="ListLabel28" w:customStyle="1">
    <w:name w:val="ListLabel 28"/>
    <w:qFormat/>
    <w:rsid w:val="00c16a09"/>
    <w:rPr>
      <w:sz w:val="20"/>
    </w:rPr>
  </w:style>
  <w:style w:type="character" w:styleId="ListLabel29" w:customStyle="1">
    <w:name w:val="ListLabel 29"/>
    <w:qFormat/>
    <w:rsid w:val="00c16a09"/>
    <w:rPr>
      <w:sz w:val="20"/>
    </w:rPr>
  </w:style>
  <w:style w:type="character" w:styleId="ListLabel30" w:customStyle="1">
    <w:name w:val="ListLabel 30"/>
    <w:qFormat/>
    <w:rsid w:val="00c16a09"/>
    <w:rPr>
      <w:sz w:val="20"/>
    </w:rPr>
  </w:style>
  <w:style w:type="character" w:styleId="ListLabel31" w:customStyle="1">
    <w:name w:val="ListLabel 31"/>
    <w:qFormat/>
    <w:rsid w:val="00c16a09"/>
    <w:rPr>
      <w:sz w:val="20"/>
    </w:rPr>
  </w:style>
  <w:style w:type="character" w:styleId="ListLabel32" w:customStyle="1">
    <w:name w:val="ListLabel 32"/>
    <w:qFormat/>
    <w:rsid w:val="00c16a09"/>
    <w:rPr>
      <w:sz w:val="20"/>
    </w:rPr>
  </w:style>
  <w:style w:type="character" w:styleId="ListLabel33" w:customStyle="1">
    <w:name w:val="ListLabel 33"/>
    <w:qFormat/>
    <w:rsid w:val="00c16a09"/>
    <w:rPr>
      <w:sz w:val="20"/>
    </w:rPr>
  </w:style>
  <w:style w:type="character" w:styleId="ListLabel34" w:customStyle="1">
    <w:name w:val="ListLabel 34"/>
    <w:qFormat/>
    <w:rsid w:val="00c16a09"/>
    <w:rPr>
      <w:sz w:val="20"/>
    </w:rPr>
  </w:style>
  <w:style w:type="character" w:styleId="ListLabel35" w:customStyle="1">
    <w:name w:val="ListLabel 35"/>
    <w:qFormat/>
    <w:rsid w:val="00c16a09"/>
    <w:rPr>
      <w:sz w:val="20"/>
    </w:rPr>
  </w:style>
  <w:style w:type="character" w:styleId="ListLabel36" w:customStyle="1">
    <w:name w:val="ListLabel 36"/>
    <w:qFormat/>
    <w:rsid w:val="00c16a09"/>
    <w:rPr>
      <w:sz w:val="20"/>
    </w:rPr>
  </w:style>
  <w:style w:type="character" w:styleId="IndexLink">
    <w:name w:val="Index Link"/>
    <w:qFormat/>
    <w:rPr/>
  </w:style>
  <w:style w:type="paragraph" w:styleId="Heading" w:customStyle="1">
    <w:name w:val="Heading"/>
    <w:basedOn w:val="Normal"/>
    <w:next w:val="TextBody"/>
    <w:qFormat/>
    <w:rsid w:val="00c16a09"/>
    <w:pPr>
      <w:keepNext/>
      <w:spacing w:before="240" w:after="120"/>
    </w:pPr>
    <w:rPr>
      <w:rFonts w:ascii="Liberation Sans" w:hAnsi="Liberation Sans" w:eastAsia="Arial Unicode MS" w:cs="Arial Unicode MS"/>
      <w:sz w:val="28"/>
      <w:szCs w:val="28"/>
    </w:rPr>
  </w:style>
  <w:style w:type="paragraph" w:styleId="TextBody">
    <w:name w:val="Body Text"/>
    <w:basedOn w:val="Normal"/>
    <w:link w:val="BodyTextChar"/>
    <w:semiHidden/>
    <w:rsid w:val="006959ed"/>
    <w:pPr>
      <w:spacing w:before="0" w:after="120"/>
    </w:pPr>
    <w:rPr/>
  </w:style>
  <w:style w:type="paragraph" w:styleId="List">
    <w:name w:val="List"/>
    <w:basedOn w:val="Normal"/>
    <w:semiHidden/>
    <w:rsid w:val="006959ed"/>
    <w:pPr>
      <w:ind w:left="360" w:hanging="360"/>
    </w:pPr>
    <w:rPr/>
  </w:style>
  <w:style w:type="paragraph" w:styleId="Caption">
    <w:name w:val="Caption"/>
    <w:basedOn w:val="Normal"/>
    <w:qFormat/>
    <w:pPr>
      <w:suppressLineNumbers/>
      <w:spacing w:before="120" w:after="120"/>
    </w:pPr>
    <w:rPr>
      <w:i/>
      <w:iCs/>
      <w:sz w:val="24"/>
      <w:szCs w:val="24"/>
    </w:rPr>
  </w:style>
  <w:style w:type="paragraph" w:styleId="Index" w:customStyle="1">
    <w:name w:val="Index"/>
    <w:basedOn w:val="Normal"/>
    <w:qFormat/>
    <w:rsid w:val="00c16a09"/>
    <w:pPr>
      <w:suppressLineNumbers/>
    </w:pPr>
    <w:rPr/>
  </w:style>
  <w:style w:type="paragraph" w:styleId="Caption1">
    <w:name w:val="caption"/>
    <w:basedOn w:val="Normal"/>
    <w:next w:val="Normal"/>
    <w:autoRedefine/>
    <w:qFormat/>
    <w:rsid w:val="006959ed"/>
    <w:pPr>
      <w:spacing w:lineRule="auto" w:line="360" w:before="120" w:after="180"/>
    </w:pPr>
    <w:rPr>
      <w:rFonts w:ascii="Arial" w:hAnsi="Arial"/>
      <w:bCs/>
      <w:i/>
    </w:rPr>
  </w:style>
  <w:style w:type="paragraph" w:styleId="HTMLPreformatted">
    <w:name w:val="HTML Preformatted"/>
    <w:basedOn w:val="Normal"/>
    <w:link w:val="HTMLPreformattedChar"/>
    <w:semiHidden/>
    <w:qFormat/>
    <w:rsid w:val="006959ed"/>
    <w:pPr/>
    <w:rPr>
      <w:rFonts w:ascii="Courier New" w:hAnsi="Courier New" w:cs="Courier New"/>
    </w:rPr>
  </w:style>
  <w:style w:type="paragraph" w:styleId="Tocul" w:customStyle="1">
    <w:name w:val="toc&gt;ul"/>
    <w:basedOn w:val="Normal"/>
    <w:qFormat/>
    <w:rsid w:val="00c16a09"/>
    <w:pPr>
      <w:pBdr>
        <w:top w:val="single" w:sz="6" w:space="8" w:color="EDEDED"/>
        <w:left w:val="single" w:sz="6" w:space="8" w:color="EDEDED"/>
        <w:bottom w:val="single" w:sz="6" w:space="8" w:color="EDEDED"/>
        <w:right w:val="single" w:sz="6" w:space="8" w:color="EDEDED"/>
      </w:pBdr>
      <w:ind w:left="150" w:right="150" w:hanging="0"/>
    </w:pPr>
    <w:rPr/>
  </w:style>
  <w:style w:type="paragraph" w:styleId="NormalWeb">
    <w:name w:val="Normal (Web)"/>
    <w:basedOn w:val="Normal"/>
    <w:semiHidden/>
    <w:qFormat/>
    <w:rsid w:val="006959ed"/>
    <w:pPr/>
    <w:rPr>
      <w:sz w:val="24"/>
      <w:szCs w:val="24"/>
    </w:rPr>
  </w:style>
  <w:style w:type="paragraph" w:styleId="Oembedalldescription" w:customStyle="1">
    <w:name w:val="oembedall-description"/>
    <w:basedOn w:val="Normal"/>
    <w:qFormat/>
    <w:rsid w:val="00c16a09"/>
    <w:pPr>
      <w:spacing w:beforeAutospacing="1" w:afterAutospacing="1"/>
    </w:pPr>
    <w:rPr/>
  </w:style>
  <w:style w:type="paragraph" w:styleId="Oembedallupdatedat" w:customStyle="1">
    <w:name w:val="oembedall-updated-at"/>
    <w:basedOn w:val="Normal"/>
    <w:qFormat/>
    <w:rsid w:val="00c16a09"/>
    <w:pPr>
      <w:spacing w:beforeAutospacing="1" w:afterAutospacing="1"/>
    </w:pPr>
    <w:rPr/>
  </w:style>
  <w:style w:type="paragraph" w:styleId="Oembedallljuser" w:customStyle="1">
    <w:name w:val="oembedall-ljuser"/>
    <w:basedOn w:val="Normal"/>
    <w:qFormat/>
    <w:rsid w:val="00c16a09"/>
    <w:pPr>
      <w:spacing w:beforeAutospacing="1" w:afterAutospacing="1"/>
    </w:pPr>
    <w:rPr>
      <w:b/>
      <w:bCs/>
    </w:rPr>
  </w:style>
  <w:style w:type="paragraph" w:styleId="Oembedallstoqembed" w:customStyle="1">
    <w:name w:val="oembedall-stoqembed"/>
    <w:basedOn w:val="Normal"/>
    <w:qFormat/>
    <w:rsid w:val="00c16a09"/>
    <w:pPr>
      <w:pBdr>
        <w:bottom w:val="dotted" w:sz="6" w:space="0" w:color="999999"/>
      </w:pBdr>
      <w:shd w:val="clear" w:color="auto" w:fill="FFFFFF"/>
    </w:pPr>
    <w:rPr>
      <w:rFonts w:ascii="Arial" w:hAnsi="Arial" w:cs="Arial"/>
      <w:color w:val="000000"/>
      <w:sz w:val="19"/>
      <w:szCs w:val="19"/>
    </w:rPr>
  </w:style>
  <w:style w:type="paragraph" w:styleId="Oembedallfacebook1" w:customStyle="1">
    <w:name w:val="oembedall-facebook1"/>
    <w:basedOn w:val="Normal"/>
    <w:qFormat/>
    <w:rsid w:val="00c16a09"/>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styleId="Oembedallfacebook2" w:customStyle="1">
    <w:name w:val="oembedall-facebook2"/>
    <w:basedOn w:val="Normal"/>
    <w:qFormat/>
    <w:rsid w:val="00c16a09"/>
    <w:pPr>
      <w:shd w:val="clear" w:color="auto" w:fill="627ADD"/>
      <w:spacing w:beforeAutospacing="1" w:afterAutospacing="1"/>
    </w:pPr>
    <w:rPr/>
  </w:style>
  <w:style w:type="paragraph" w:styleId="Oembedallfacebookbody" w:customStyle="1">
    <w:name w:val="oembedall-facebookbody"/>
    <w:basedOn w:val="Normal"/>
    <w:qFormat/>
    <w:rsid w:val="00c16a09"/>
    <w:pPr>
      <w:shd w:val="clear" w:color="auto" w:fill="FFFFFF"/>
      <w:spacing w:beforeAutospacing="1" w:afterAutospacing="1"/>
      <w:textAlignment w:val="top"/>
    </w:pPr>
    <w:rPr/>
  </w:style>
  <w:style w:type="paragraph" w:styleId="Notetext" w:customStyle="1">
    <w:name w:val="notetext"/>
    <w:basedOn w:val="Normal"/>
    <w:qFormat/>
    <w:rsid w:val="00c16a09"/>
    <w:pPr>
      <w:spacing w:beforeAutospacing="1" w:afterAutospacing="1"/>
    </w:pPr>
    <w:rPr>
      <w:rFonts w:ascii="Trebuchet MS" w:hAnsi="Trebuchet MS"/>
      <w:sz w:val="21"/>
      <w:szCs w:val="21"/>
    </w:rPr>
  </w:style>
  <w:style w:type="paragraph" w:styleId="Sectiontitle" w:customStyle="1">
    <w:name w:val="sectiontitle"/>
    <w:basedOn w:val="Normal"/>
    <w:qFormat/>
    <w:rsid w:val="00c16a09"/>
    <w:pPr>
      <w:spacing w:beforeAutospacing="1" w:afterAutospacing="1"/>
    </w:pPr>
    <w:rPr>
      <w:sz w:val="17"/>
      <w:szCs w:val="17"/>
    </w:rPr>
  </w:style>
  <w:style w:type="paragraph" w:styleId="Tasktext" w:customStyle="1">
    <w:name w:val="tasktext"/>
    <w:basedOn w:val="Normal"/>
    <w:qFormat/>
    <w:rsid w:val="00c16a09"/>
    <w:pPr>
      <w:spacing w:beforeAutospacing="1" w:afterAutospacing="1"/>
    </w:pPr>
    <w:rPr>
      <w:sz w:val="17"/>
      <w:szCs w:val="17"/>
    </w:rPr>
  </w:style>
  <w:style w:type="paragraph" w:styleId="Tasktextoutsideright" w:customStyle="1">
    <w:name w:val="tasktextoutsideright"/>
    <w:basedOn w:val="Normal"/>
    <w:qFormat/>
    <w:rsid w:val="00c16a09"/>
    <w:pPr>
      <w:spacing w:beforeAutospacing="1" w:afterAutospacing="1"/>
    </w:pPr>
    <w:rPr>
      <w:sz w:val="17"/>
      <w:szCs w:val="17"/>
    </w:rPr>
  </w:style>
  <w:style w:type="paragraph" w:styleId="Tasktextoutsideleft" w:customStyle="1">
    <w:name w:val="tasktextoutsideleft"/>
    <w:basedOn w:val="Normal"/>
    <w:qFormat/>
    <w:rsid w:val="00c16a09"/>
    <w:pPr>
      <w:spacing w:beforeAutospacing="1" w:afterAutospacing="1"/>
    </w:pPr>
    <w:rPr>
      <w:sz w:val="17"/>
      <w:szCs w:val="17"/>
    </w:rPr>
  </w:style>
  <w:style w:type="paragraph" w:styleId="Titletext" w:customStyle="1">
    <w:name w:val="titletext"/>
    <w:basedOn w:val="Normal"/>
    <w:qFormat/>
    <w:rsid w:val="00c16a09"/>
    <w:pPr>
      <w:spacing w:beforeAutospacing="1" w:afterAutospacing="1"/>
    </w:pPr>
    <w:rPr>
      <w:sz w:val="27"/>
      <w:szCs w:val="27"/>
    </w:rPr>
  </w:style>
  <w:style w:type="paragraph" w:styleId="Spinner" w:customStyle="1">
    <w:name w:val="spinner"/>
    <w:basedOn w:val="Normal"/>
    <w:qFormat/>
    <w:rsid w:val="00c16a09"/>
    <w:pPr>
      <w:spacing w:beforeAutospacing="1" w:after="0"/>
    </w:pPr>
    <w:rPr/>
  </w:style>
  <w:style w:type="paragraph" w:styleId="Markdown" w:customStyle="1">
    <w:name w:val="markdown"/>
    <w:basedOn w:val="Normal"/>
    <w:qFormat/>
    <w:rsid w:val="00c16a09"/>
    <w:pPr>
      <w:spacing w:beforeAutospacing="1" w:afterAutospacing="1"/>
    </w:pPr>
    <w:rPr>
      <w:rFonts w:ascii="Microsoft YaHei" w:hAnsi="Microsoft YaHei" w:eastAsia="Microsoft YaHei"/>
    </w:rPr>
  </w:style>
  <w:style w:type="paragraph" w:styleId="Haroopad" w:customStyle="1">
    <w:name w:val="haroopad"/>
    <w:basedOn w:val="Normal"/>
    <w:qFormat/>
    <w:rsid w:val="00c16a09"/>
    <w:pPr>
      <w:shd w:val="clear" w:color="auto" w:fill="FFFFFF"/>
      <w:spacing w:beforeAutospacing="1" w:afterAutospacing="1"/>
    </w:pPr>
    <w:rPr>
      <w:rFonts w:ascii="Roboto Condensed" w:hAnsi="Roboto Condensed"/>
      <w:color w:val="222222"/>
      <w:sz w:val="23"/>
      <w:szCs w:val="23"/>
    </w:rPr>
  </w:style>
  <w:style w:type="paragraph" w:styleId="Hljs" w:customStyle="1">
    <w:name w:val="hljs"/>
    <w:basedOn w:val="Normal"/>
    <w:qFormat/>
    <w:rsid w:val="00c16a09"/>
    <w:pPr>
      <w:shd w:val="clear" w:color="auto" w:fill="FDF6E3"/>
      <w:spacing w:beforeAutospacing="1" w:afterAutospacing="1"/>
    </w:pPr>
    <w:rPr>
      <w:color w:val="657B83"/>
    </w:rPr>
  </w:style>
  <w:style w:type="paragraph" w:styleId="Hljscomment" w:customStyle="1">
    <w:name w:val="hljs-comment"/>
    <w:basedOn w:val="Normal"/>
    <w:qFormat/>
    <w:rsid w:val="00c16a09"/>
    <w:pPr>
      <w:spacing w:beforeAutospacing="1" w:afterAutospacing="1"/>
    </w:pPr>
    <w:rPr>
      <w:color w:val="93A1A1"/>
    </w:rPr>
  </w:style>
  <w:style w:type="paragraph" w:styleId="Hljsdoctype" w:customStyle="1">
    <w:name w:val="hljs-doctype"/>
    <w:basedOn w:val="Normal"/>
    <w:qFormat/>
    <w:rsid w:val="00c16a09"/>
    <w:pPr>
      <w:spacing w:beforeAutospacing="1" w:afterAutospacing="1"/>
    </w:pPr>
    <w:rPr>
      <w:color w:val="93A1A1"/>
    </w:rPr>
  </w:style>
  <w:style w:type="paragraph" w:styleId="Hljsjavadoc" w:customStyle="1">
    <w:name w:val="hljs-javadoc"/>
    <w:basedOn w:val="Normal"/>
    <w:qFormat/>
    <w:rsid w:val="00c16a09"/>
    <w:pPr>
      <w:spacing w:beforeAutospacing="1" w:afterAutospacing="1"/>
    </w:pPr>
    <w:rPr>
      <w:color w:val="93A1A1"/>
    </w:rPr>
  </w:style>
  <w:style w:type="paragraph" w:styleId="Hljspi" w:customStyle="1">
    <w:name w:val="hljs-pi"/>
    <w:basedOn w:val="Normal"/>
    <w:qFormat/>
    <w:rsid w:val="00c16a09"/>
    <w:pPr>
      <w:spacing w:beforeAutospacing="1" w:afterAutospacing="1"/>
    </w:pPr>
    <w:rPr>
      <w:color w:val="93A1A1"/>
    </w:rPr>
  </w:style>
  <w:style w:type="paragraph" w:styleId="Hljsaddition" w:customStyle="1">
    <w:name w:val="hljs-addition"/>
    <w:basedOn w:val="Normal"/>
    <w:qFormat/>
    <w:rsid w:val="00c16a09"/>
    <w:pPr>
      <w:spacing w:beforeAutospacing="1" w:afterAutospacing="1"/>
    </w:pPr>
    <w:rPr>
      <w:color w:val="859900"/>
    </w:rPr>
  </w:style>
  <w:style w:type="paragraph" w:styleId="Hljskeyword" w:customStyle="1">
    <w:name w:val="hljs-keyword"/>
    <w:basedOn w:val="Normal"/>
    <w:qFormat/>
    <w:rsid w:val="00c16a09"/>
    <w:pPr>
      <w:spacing w:beforeAutospacing="1" w:afterAutospacing="1"/>
    </w:pPr>
    <w:rPr>
      <w:color w:val="859900"/>
    </w:rPr>
  </w:style>
  <w:style w:type="paragraph" w:styleId="Hljsrequest" w:customStyle="1">
    <w:name w:val="hljs-request"/>
    <w:basedOn w:val="Normal"/>
    <w:qFormat/>
    <w:rsid w:val="00c16a09"/>
    <w:pPr>
      <w:spacing w:beforeAutospacing="1" w:afterAutospacing="1"/>
    </w:pPr>
    <w:rPr>
      <w:color w:val="859900"/>
    </w:rPr>
  </w:style>
  <w:style w:type="paragraph" w:styleId="Hljsstatus" w:customStyle="1">
    <w:name w:val="hljs-status"/>
    <w:basedOn w:val="Normal"/>
    <w:qFormat/>
    <w:rsid w:val="00c16a09"/>
    <w:pPr>
      <w:spacing w:beforeAutospacing="1" w:afterAutospacing="1"/>
    </w:pPr>
    <w:rPr>
      <w:color w:val="859900"/>
    </w:rPr>
  </w:style>
  <w:style w:type="paragraph" w:styleId="Hljswinutils" w:customStyle="1">
    <w:name w:val="hljs-winutils"/>
    <w:basedOn w:val="Normal"/>
    <w:qFormat/>
    <w:rsid w:val="00c16a09"/>
    <w:pPr>
      <w:spacing w:beforeAutospacing="1" w:afterAutospacing="1"/>
    </w:pPr>
    <w:rPr>
      <w:color w:val="859900"/>
    </w:rPr>
  </w:style>
  <w:style w:type="paragraph" w:styleId="Method" w:customStyle="1">
    <w:name w:val="method"/>
    <w:basedOn w:val="Normal"/>
    <w:qFormat/>
    <w:rsid w:val="00c16a09"/>
    <w:pPr>
      <w:spacing w:beforeAutospacing="1" w:afterAutospacing="1"/>
    </w:pPr>
    <w:rPr>
      <w:color w:val="859900"/>
    </w:rPr>
  </w:style>
  <w:style w:type="paragraph" w:styleId="Hljscommand" w:customStyle="1">
    <w:name w:val="hljs-command"/>
    <w:basedOn w:val="Normal"/>
    <w:qFormat/>
    <w:rsid w:val="00c16a09"/>
    <w:pPr>
      <w:spacing w:beforeAutospacing="1" w:afterAutospacing="1"/>
    </w:pPr>
    <w:rPr>
      <w:color w:val="2AA198"/>
    </w:rPr>
  </w:style>
  <w:style w:type="paragraph" w:styleId="Hljsdartdoc" w:customStyle="1">
    <w:name w:val="hljs-dartdoc"/>
    <w:basedOn w:val="Normal"/>
    <w:qFormat/>
    <w:rsid w:val="00c16a09"/>
    <w:pPr>
      <w:spacing w:beforeAutospacing="1" w:afterAutospacing="1"/>
    </w:pPr>
    <w:rPr>
      <w:color w:val="2AA198"/>
    </w:rPr>
  </w:style>
  <w:style w:type="paragraph" w:styleId="Hljshexcolor" w:customStyle="1">
    <w:name w:val="hljs-hexcolor"/>
    <w:basedOn w:val="Normal"/>
    <w:qFormat/>
    <w:rsid w:val="00c16a09"/>
    <w:pPr>
      <w:spacing w:beforeAutospacing="1" w:afterAutospacing="1"/>
    </w:pPr>
    <w:rPr>
      <w:color w:val="2AA198"/>
    </w:rPr>
  </w:style>
  <w:style w:type="paragraph" w:styleId="Hljslinkurl" w:customStyle="1">
    <w:name w:val="hljs-link_url"/>
    <w:basedOn w:val="Normal"/>
    <w:qFormat/>
    <w:rsid w:val="00c16a09"/>
    <w:pPr>
      <w:spacing w:beforeAutospacing="1" w:afterAutospacing="1"/>
    </w:pPr>
    <w:rPr>
      <w:color w:val="2AA198"/>
    </w:rPr>
  </w:style>
  <w:style w:type="paragraph" w:styleId="Hljsnumber" w:customStyle="1">
    <w:name w:val="hljs-number"/>
    <w:basedOn w:val="Normal"/>
    <w:qFormat/>
    <w:rsid w:val="00c16a09"/>
    <w:pPr>
      <w:spacing w:beforeAutospacing="1" w:afterAutospacing="1"/>
    </w:pPr>
    <w:rPr>
      <w:color w:val="2AA198"/>
    </w:rPr>
  </w:style>
  <w:style w:type="paragraph" w:styleId="Hljsphpdoc" w:customStyle="1">
    <w:name w:val="hljs-phpdoc"/>
    <w:basedOn w:val="Normal"/>
    <w:qFormat/>
    <w:rsid w:val="00c16a09"/>
    <w:pPr>
      <w:spacing w:beforeAutospacing="1" w:afterAutospacing="1"/>
    </w:pPr>
    <w:rPr>
      <w:color w:val="2AA198"/>
    </w:rPr>
  </w:style>
  <w:style w:type="paragraph" w:styleId="Hljsregexp" w:customStyle="1">
    <w:name w:val="hljs-regexp"/>
    <w:basedOn w:val="Normal"/>
    <w:qFormat/>
    <w:rsid w:val="00c16a09"/>
    <w:pPr>
      <w:spacing w:beforeAutospacing="1" w:afterAutospacing="1"/>
    </w:pPr>
    <w:rPr>
      <w:color w:val="2AA198"/>
    </w:rPr>
  </w:style>
  <w:style w:type="paragraph" w:styleId="Hljsstring" w:customStyle="1">
    <w:name w:val="hljs-string"/>
    <w:basedOn w:val="Normal"/>
    <w:qFormat/>
    <w:rsid w:val="00c16a09"/>
    <w:pPr>
      <w:spacing w:beforeAutospacing="1" w:afterAutospacing="1"/>
    </w:pPr>
    <w:rPr>
      <w:color w:val="2AA198"/>
    </w:rPr>
  </w:style>
  <w:style w:type="paragraph" w:styleId="Hljsbuiltin" w:customStyle="1">
    <w:name w:val="hljs-built_in"/>
    <w:basedOn w:val="Normal"/>
    <w:qFormat/>
    <w:rsid w:val="00c16a09"/>
    <w:pPr>
      <w:spacing w:beforeAutospacing="1" w:afterAutospacing="1"/>
    </w:pPr>
    <w:rPr>
      <w:color w:val="268BD2"/>
    </w:rPr>
  </w:style>
  <w:style w:type="paragraph" w:styleId="Hljschunk" w:customStyle="1">
    <w:name w:val="hljs-chunk"/>
    <w:basedOn w:val="Normal"/>
    <w:qFormat/>
    <w:rsid w:val="00c16a09"/>
    <w:pPr>
      <w:spacing w:beforeAutospacing="1" w:afterAutospacing="1"/>
    </w:pPr>
    <w:rPr>
      <w:color w:val="268BD2"/>
    </w:rPr>
  </w:style>
  <w:style w:type="paragraph" w:styleId="Hljsdecorator" w:customStyle="1">
    <w:name w:val="hljs-decorator"/>
    <w:basedOn w:val="Normal"/>
    <w:qFormat/>
    <w:rsid w:val="00c16a09"/>
    <w:pPr>
      <w:spacing w:beforeAutospacing="1" w:afterAutospacing="1"/>
    </w:pPr>
    <w:rPr>
      <w:color w:val="268BD2"/>
    </w:rPr>
  </w:style>
  <w:style w:type="paragraph" w:styleId="Hljsid" w:customStyle="1">
    <w:name w:val="hljs-id"/>
    <w:basedOn w:val="Normal"/>
    <w:qFormat/>
    <w:rsid w:val="00c16a09"/>
    <w:pPr>
      <w:spacing w:beforeAutospacing="1" w:afterAutospacing="1"/>
    </w:pPr>
    <w:rPr>
      <w:color w:val="268BD2"/>
    </w:rPr>
  </w:style>
  <w:style w:type="paragraph" w:styleId="Hljsidentifier" w:customStyle="1">
    <w:name w:val="hljs-identifier"/>
    <w:basedOn w:val="Normal"/>
    <w:qFormat/>
    <w:rsid w:val="00c16a09"/>
    <w:pPr>
      <w:spacing w:beforeAutospacing="1" w:afterAutospacing="1"/>
    </w:pPr>
    <w:rPr>
      <w:color w:val="268BD2"/>
    </w:rPr>
  </w:style>
  <w:style w:type="paragraph" w:styleId="Hljslocalvars" w:customStyle="1">
    <w:name w:val="hljs-localvars"/>
    <w:basedOn w:val="Normal"/>
    <w:qFormat/>
    <w:rsid w:val="00c16a09"/>
    <w:pPr>
      <w:spacing w:beforeAutospacing="1" w:afterAutospacing="1"/>
    </w:pPr>
    <w:rPr>
      <w:color w:val="268BD2"/>
    </w:rPr>
  </w:style>
  <w:style w:type="paragraph" w:styleId="Hljstitle" w:customStyle="1">
    <w:name w:val="hljs-title"/>
    <w:basedOn w:val="Normal"/>
    <w:qFormat/>
    <w:rsid w:val="00c16a09"/>
    <w:pPr>
      <w:spacing w:beforeAutospacing="1" w:afterAutospacing="1"/>
    </w:pPr>
    <w:rPr>
      <w:color w:val="268BD2"/>
    </w:rPr>
  </w:style>
  <w:style w:type="paragraph" w:styleId="Hljsattribute" w:customStyle="1">
    <w:name w:val="hljs-attribute"/>
    <w:basedOn w:val="Normal"/>
    <w:qFormat/>
    <w:rsid w:val="00c16a09"/>
    <w:pPr>
      <w:spacing w:beforeAutospacing="1" w:afterAutospacing="1"/>
    </w:pPr>
    <w:rPr>
      <w:color w:val="B58900"/>
    </w:rPr>
  </w:style>
  <w:style w:type="paragraph" w:styleId="Hljsconstant" w:customStyle="1">
    <w:name w:val="hljs-constant"/>
    <w:basedOn w:val="Normal"/>
    <w:qFormat/>
    <w:rsid w:val="00c16a09"/>
    <w:pPr>
      <w:spacing w:beforeAutospacing="1" w:afterAutospacing="1"/>
    </w:pPr>
    <w:rPr>
      <w:color w:val="B58900"/>
    </w:rPr>
  </w:style>
  <w:style w:type="paragraph" w:styleId="Hljslinkreference" w:customStyle="1">
    <w:name w:val="hljs-link_reference"/>
    <w:basedOn w:val="Normal"/>
    <w:qFormat/>
    <w:rsid w:val="00c16a09"/>
    <w:pPr>
      <w:spacing w:beforeAutospacing="1" w:afterAutospacing="1"/>
    </w:pPr>
    <w:rPr>
      <w:color w:val="B58900"/>
    </w:rPr>
  </w:style>
  <w:style w:type="paragraph" w:styleId="Hljsparent" w:customStyle="1">
    <w:name w:val="hljs-parent"/>
    <w:basedOn w:val="Normal"/>
    <w:qFormat/>
    <w:rsid w:val="00c16a09"/>
    <w:pPr>
      <w:spacing w:beforeAutospacing="1" w:afterAutospacing="1"/>
    </w:pPr>
    <w:rPr>
      <w:color w:val="B58900"/>
    </w:rPr>
  </w:style>
  <w:style w:type="paragraph" w:styleId="Hljstype" w:customStyle="1">
    <w:name w:val="hljs-type"/>
    <w:basedOn w:val="Normal"/>
    <w:qFormat/>
    <w:rsid w:val="00c16a09"/>
    <w:pPr>
      <w:spacing w:beforeAutospacing="1" w:afterAutospacing="1"/>
    </w:pPr>
    <w:rPr>
      <w:color w:val="B58900"/>
    </w:rPr>
  </w:style>
  <w:style w:type="paragraph" w:styleId="Hljsvariable" w:customStyle="1">
    <w:name w:val="hljs-variable"/>
    <w:basedOn w:val="Normal"/>
    <w:qFormat/>
    <w:rsid w:val="00c16a09"/>
    <w:pPr>
      <w:spacing w:beforeAutospacing="1" w:afterAutospacing="1"/>
    </w:pPr>
    <w:rPr>
      <w:color w:val="B58900"/>
    </w:rPr>
  </w:style>
  <w:style w:type="paragraph" w:styleId="Hljsattrselector" w:customStyle="1">
    <w:name w:val="hljs-attr_selector"/>
    <w:basedOn w:val="Normal"/>
    <w:qFormat/>
    <w:rsid w:val="00c16a09"/>
    <w:pPr>
      <w:spacing w:beforeAutospacing="1" w:afterAutospacing="1"/>
    </w:pPr>
    <w:rPr>
      <w:color w:val="CB4B16"/>
    </w:rPr>
  </w:style>
  <w:style w:type="paragraph" w:styleId="Hljscdata" w:customStyle="1">
    <w:name w:val="hljs-cdata"/>
    <w:basedOn w:val="Normal"/>
    <w:qFormat/>
    <w:rsid w:val="00c16a09"/>
    <w:pPr>
      <w:spacing w:beforeAutospacing="1" w:afterAutospacing="1"/>
    </w:pPr>
    <w:rPr>
      <w:color w:val="CB4B16"/>
    </w:rPr>
  </w:style>
  <w:style w:type="paragraph" w:styleId="Hljsheader" w:customStyle="1">
    <w:name w:val="hljs-header"/>
    <w:basedOn w:val="Normal"/>
    <w:qFormat/>
    <w:rsid w:val="00c16a09"/>
    <w:pPr>
      <w:spacing w:beforeAutospacing="1" w:afterAutospacing="1"/>
    </w:pPr>
    <w:rPr>
      <w:color w:val="CB4B16"/>
    </w:rPr>
  </w:style>
  <w:style w:type="paragraph" w:styleId="Hljspragma" w:customStyle="1">
    <w:name w:val="hljs-pragma"/>
    <w:basedOn w:val="Normal"/>
    <w:qFormat/>
    <w:rsid w:val="00c16a09"/>
    <w:pPr>
      <w:spacing w:beforeAutospacing="1" w:afterAutospacing="1"/>
    </w:pPr>
    <w:rPr>
      <w:color w:val="CB4B16"/>
    </w:rPr>
  </w:style>
  <w:style w:type="paragraph" w:styleId="Hljspreprocessor" w:customStyle="1">
    <w:name w:val="hljs-preprocessor"/>
    <w:basedOn w:val="Normal"/>
    <w:qFormat/>
    <w:rsid w:val="00c16a09"/>
    <w:pPr>
      <w:spacing w:beforeAutospacing="1" w:afterAutospacing="1"/>
    </w:pPr>
    <w:rPr>
      <w:color w:val="CB4B16"/>
    </w:rPr>
  </w:style>
  <w:style w:type="paragraph" w:styleId="Hljsshebang" w:customStyle="1">
    <w:name w:val="hljs-shebang"/>
    <w:basedOn w:val="Normal"/>
    <w:qFormat/>
    <w:rsid w:val="00c16a09"/>
    <w:pPr>
      <w:spacing w:beforeAutospacing="1" w:afterAutospacing="1"/>
    </w:pPr>
    <w:rPr>
      <w:color w:val="CB4B16"/>
    </w:rPr>
  </w:style>
  <w:style w:type="paragraph" w:styleId="Hljsspecial" w:customStyle="1">
    <w:name w:val="hljs-special"/>
    <w:basedOn w:val="Normal"/>
    <w:qFormat/>
    <w:rsid w:val="00c16a09"/>
    <w:pPr>
      <w:spacing w:beforeAutospacing="1" w:afterAutospacing="1"/>
    </w:pPr>
    <w:rPr>
      <w:color w:val="CB4B16"/>
    </w:rPr>
  </w:style>
  <w:style w:type="paragraph" w:styleId="Hljssubst" w:customStyle="1">
    <w:name w:val="hljs-subst"/>
    <w:basedOn w:val="Normal"/>
    <w:qFormat/>
    <w:rsid w:val="00c16a09"/>
    <w:pPr>
      <w:spacing w:beforeAutospacing="1" w:afterAutospacing="1"/>
    </w:pPr>
    <w:rPr>
      <w:color w:val="CB4B16"/>
    </w:rPr>
  </w:style>
  <w:style w:type="paragraph" w:styleId="Hljssymbol" w:customStyle="1">
    <w:name w:val="hljs-symbol"/>
    <w:basedOn w:val="Normal"/>
    <w:qFormat/>
    <w:rsid w:val="00c16a09"/>
    <w:pPr>
      <w:spacing w:beforeAutospacing="1" w:afterAutospacing="1"/>
    </w:pPr>
    <w:rPr>
      <w:color w:val="CB4B16"/>
    </w:rPr>
  </w:style>
  <w:style w:type="paragraph" w:styleId="Hljsdeletion" w:customStyle="1">
    <w:name w:val="hljs-deletion"/>
    <w:basedOn w:val="Normal"/>
    <w:qFormat/>
    <w:rsid w:val="00c16a09"/>
    <w:pPr>
      <w:spacing w:beforeAutospacing="1" w:afterAutospacing="1"/>
    </w:pPr>
    <w:rPr>
      <w:color w:val="DC322F"/>
    </w:rPr>
  </w:style>
  <w:style w:type="paragraph" w:styleId="Hljsimportant" w:customStyle="1">
    <w:name w:val="hljs-important"/>
    <w:basedOn w:val="Normal"/>
    <w:qFormat/>
    <w:rsid w:val="00c16a09"/>
    <w:pPr>
      <w:spacing w:beforeAutospacing="1" w:afterAutospacing="1"/>
    </w:pPr>
    <w:rPr>
      <w:color w:val="DC322F"/>
    </w:rPr>
  </w:style>
  <w:style w:type="paragraph" w:styleId="Hljslinklabel" w:customStyle="1">
    <w:name w:val="hljs-link_label"/>
    <w:basedOn w:val="Normal"/>
    <w:qFormat/>
    <w:rsid w:val="00c16a09"/>
    <w:pPr>
      <w:spacing w:beforeAutospacing="1" w:afterAutospacing="1"/>
    </w:pPr>
    <w:rPr>
      <w:color w:val="6C71C4"/>
    </w:rPr>
  </w:style>
  <w:style w:type="paragraph" w:styleId="Mathjaxhoverarrow" w:customStyle="1">
    <w:name w:val="mathjax_hover_arrow"/>
    <w:basedOn w:val="Normal"/>
    <w:qFormat/>
    <w:rsid w:val="00c16a09"/>
    <w:pPr>
      <w:spacing w:beforeAutospacing="1" w:afterAutospacing="1"/>
    </w:pPr>
    <w:rPr/>
  </w:style>
  <w:style w:type="paragraph" w:styleId="Mathjaxmenu" w:customStyle="1">
    <w:name w:val="mathjax_menu"/>
    <w:basedOn w:val="Normal"/>
    <w:qFormat/>
    <w:rsid w:val="00c16a09"/>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styleId="Mathjaxmenuitem" w:customStyle="1">
    <w:name w:val="mathjax_menuitem"/>
    <w:basedOn w:val="Normal"/>
    <w:qFormat/>
    <w:rsid w:val="00c16a09"/>
    <w:pPr>
      <w:spacing w:beforeAutospacing="1" w:afterAutospacing="1"/>
    </w:pPr>
    <w:rPr/>
  </w:style>
  <w:style w:type="paragraph" w:styleId="Mathjaxmenuarrow" w:customStyle="1">
    <w:name w:val="mathjax_menuarrow"/>
    <w:basedOn w:val="Normal"/>
    <w:qFormat/>
    <w:rsid w:val="00c16a09"/>
    <w:pPr>
      <w:spacing w:beforeAutospacing="1" w:afterAutospacing="1"/>
    </w:pPr>
    <w:rPr>
      <w:color w:val="666666"/>
    </w:rPr>
  </w:style>
  <w:style w:type="paragraph" w:styleId="Mathjaxmenulabel" w:customStyle="1">
    <w:name w:val="mathjax_menulabel"/>
    <w:basedOn w:val="Normal"/>
    <w:qFormat/>
    <w:rsid w:val="00c16a09"/>
    <w:pPr>
      <w:spacing w:beforeAutospacing="1" w:afterAutospacing="1"/>
    </w:pPr>
    <w:rPr>
      <w:i/>
      <w:iCs/>
    </w:rPr>
  </w:style>
  <w:style w:type="paragraph" w:styleId="Mathjaxmenurule" w:customStyle="1">
    <w:name w:val="mathjax_menurule"/>
    <w:basedOn w:val="Normal"/>
    <w:qFormat/>
    <w:rsid w:val="00c16a09"/>
    <w:pPr>
      <w:pBdr>
        <w:top w:val="single" w:sz="6" w:space="0" w:color="CCCCCC"/>
      </w:pBdr>
      <w:spacing w:before="60" w:after="0"/>
      <w:ind w:left="15" w:right="15" w:hanging="0"/>
    </w:pPr>
    <w:rPr/>
  </w:style>
  <w:style w:type="paragraph" w:styleId="Mathjaxmenuclose" w:customStyle="1">
    <w:name w:val="mathjax_menu_close"/>
    <w:basedOn w:val="Normal"/>
    <w:qFormat/>
    <w:rsid w:val="00c16a09"/>
    <w:pPr>
      <w:spacing w:beforeAutospacing="1" w:afterAutospacing="1"/>
    </w:pPr>
    <w:rPr/>
  </w:style>
  <w:style w:type="paragraph" w:styleId="Mathjaxpreview" w:customStyle="1">
    <w:name w:val="mathjax_preview"/>
    <w:basedOn w:val="Normal"/>
    <w:qFormat/>
    <w:rsid w:val="00c16a09"/>
    <w:pPr>
      <w:spacing w:beforeAutospacing="1" w:afterAutospacing="1"/>
    </w:pPr>
    <w:rPr>
      <w:color w:val="888888"/>
    </w:rPr>
  </w:style>
  <w:style w:type="paragraph" w:styleId="Mathjaxerror" w:customStyle="1">
    <w:name w:val="mathjax_error"/>
    <w:basedOn w:val="Normal"/>
    <w:qFormat/>
    <w:rsid w:val="00c16a09"/>
    <w:pPr>
      <w:spacing w:beforeAutospacing="1" w:afterAutospacing="1"/>
    </w:pPr>
    <w:rPr>
      <w:i/>
      <w:iCs/>
      <w:color w:val="CC0000"/>
    </w:rPr>
  </w:style>
  <w:style w:type="paragraph" w:styleId="Oembedallreputationscore" w:customStyle="1">
    <w:name w:val="oembedall-reputation-score"/>
    <w:basedOn w:val="Normal"/>
    <w:qFormat/>
    <w:rsid w:val="00c16a09"/>
    <w:pPr>
      <w:spacing w:beforeAutospacing="1" w:afterAutospacing="1"/>
    </w:pPr>
    <w:rPr/>
  </w:style>
  <w:style w:type="paragraph" w:styleId="Oembedalluserinfo" w:customStyle="1">
    <w:name w:val="oembedall-user-info"/>
    <w:basedOn w:val="Normal"/>
    <w:qFormat/>
    <w:rsid w:val="00c16a09"/>
    <w:pPr>
      <w:spacing w:beforeAutospacing="1" w:afterAutospacing="1"/>
    </w:pPr>
    <w:rPr/>
  </w:style>
  <w:style w:type="paragraph" w:styleId="Oembedallquestionhyperlink" w:customStyle="1">
    <w:name w:val="oembedall-question-hyperlink"/>
    <w:basedOn w:val="Normal"/>
    <w:qFormat/>
    <w:rsid w:val="00c16a09"/>
    <w:pPr>
      <w:spacing w:beforeAutospacing="1" w:afterAutospacing="1"/>
    </w:pPr>
    <w:rPr/>
  </w:style>
  <w:style w:type="paragraph" w:styleId="Oembedallstats" w:customStyle="1">
    <w:name w:val="oembedall-stats"/>
    <w:basedOn w:val="Normal"/>
    <w:qFormat/>
    <w:rsid w:val="00c16a09"/>
    <w:pPr>
      <w:spacing w:beforeAutospacing="1" w:afterAutospacing="1"/>
    </w:pPr>
    <w:rPr/>
  </w:style>
  <w:style w:type="paragraph" w:styleId="Oembedallstatscontainer" w:customStyle="1">
    <w:name w:val="oembedall-statscontainer"/>
    <w:basedOn w:val="Normal"/>
    <w:qFormat/>
    <w:rsid w:val="00c16a09"/>
    <w:pPr>
      <w:spacing w:beforeAutospacing="1" w:afterAutospacing="1"/>
    </w:pPr>
    <w:rPr/>
  </w:style>
  <w:style w:type="paragraph" w:styleId="Oembedallvotes" w:customStyle="1">
    <w:name w:val="oembedall-votes"/>
    <w:basedOn w:val="Normal"/>
    <w:qFormat/>
    <w:rsid w:val="00c16a09"/>
    <w:pPr>
      <w:spacing w:beforeAutospacing="1" w:afterAutospacing="1"/>
    </w:pPr>
    <w:rPr/>
  </w:style>
  <w:style w:type="paragraph" w:styleId="Oembedallvotecountpost" w:customStyle="1">
    <w:name w:val="oembedall-vote-count-post"/>
    <w:basedOn w:val="Normal"/>
    <w:qFormat/>
    <w:rsid w:val="00c16a09"/>
    <w:pPr>
      <w:spacing w:beforeAutospacing="1" w:afterAutospacing="1"/>
    </w:pPr>
    <w:rPr/>
  </w:style>
  <w:style w:type="paragraph" w:styleId="Oembedallviews" w:customStyle="1">
    <w:name w:val="oembedall-views"/>
    <w:basedOn w:val="Normal"/>
    <w:qFormat/>
    <w:rsid w:val="00c16a09"/>
    <w:pPr>
      <w:spacing w:beforeAutospacing="1" w:afterAutospacing="1"/>
    </w:pPr>
    <w:rPr/>
  </w:style>
  <w:style w:type="paragraph" w:styleId="Oembedallstatus" w:customStyle="1">
    <w:name w:val="oembedall-status"/>
    <w:basedOn w:val="Normal"/>
    <w:qFormat/>
    <w:rsid w:val="00c16a09"/>
    <w:pPr>
      <w:spacing w:beforeAutospacing="1" w:afterAutospacing="1"/>
    </w:pPr>
    <w:rPr/>
  </w:style>
  <w:style w:type="paragraph" w:styleId="Oembedallsummary" w:customStyle="1">
    <w:name w:val="oembedall-summary"/>
    <w:basedOn w:val="Normal"/>
    <w:qFormat/>
    <w:rsid w:val="00c16a09"/>
    <w:pPr>
      <w:spacing w:beforeAutospacing="1" w:afterAutospacing="1"/>
    </w:pPr>
    <w:rPr/>
  </w:style>
  <w:style w:type="paragraph" w:styleId="Oembedallexcerpt" w:customStyle="1">
    <w:name w:val="oembedall-excerpt"/>
    <w:basedOn w:val="Normal"/>
    <w:qFormat/>
    <w:rsid w:val="00c16a09"/>
    <w:pPr>
      <w:spacing w:beforeAutospacing="1" w:afterAutospacing="1"/>
    </w:pPr>
    <w:rPr/>
  </w:style>
  <w:style w:type="paragraph" w:styleId="Oembedalltags" w:customStyle="1">
    <w:name w:val="oembedall-tags"/>
    <w:basedOn w:val="Normal"/>
    <w:qFormat/>
    <w:rsid w:val="00c16a09"/>
    <w:pPr>
      <w:spacing w:beforeAutospacing="1" w:afterAutospacing="1"/>
    </w:pPr>
    <w:rPr/>
  </w:style>
  <w:style w:type="paragraph" w:styleId="Oembedallposttag" w:customStyle="1">
    <w:name w:val="oembedall-post-tag"/>
    <w:basedOn w:val="Normal"/>
    <w:qFormat/>
    <w:rsid w:val="00c16a09"/>
    <w:pPr>
      <w:spacing w:beforeAutospacing="1" w:afterAutospacing="1"/>
    </w:pPr>
    <w:rPr/>
  </w:style>
  <w:style w:type="paragraph" w:styleId="Oembedallstatsarrow" w:customStyle="1">
    <w:name w:val="oembedall-statsarrow"/>
    <w:basedOn w:val="Normal"/>
    <w:qFormat/>
    <w:rsid w:val="00c16a09"/>
    <w:pPr>
      <w:spacing w:beforeAutospacing="1" w:afterAutospacing="1"/>
    </w:pPr>
    <w:rPr/>
  </w:style>
  <w:style w:type="paragraph" w:styleId="Contents" w:customStyle="1">
    <w:name w:val="contents"/>
    <w:basedOn w:val="Normal"/>
    <w:qFormat/>
    <w:rsid w:val="00c16a09"/>
    <w:pPr>
      <w:spacing w:beforeAutospacing="1" w:afterAutospacing="1"/>
    </w:pPr>
    <w:rPr/>
  </w:style>
  <w:style w:type="paragraph" w:styleId="Label" w:customStyle="1">
    <w:name w:val="label"/>
    <w:basedOn w:val="Normal"/>
    <w:qFormat/>
    <w:rsid w:val="00c16a09"/>
    <w:pPr>
      <w:spacing w:beforeAutospacing="1" w:afterAutospacing="1"/>
    </w:pPr>
    <w:rPr/>
  </w:style>
  <w:style w:type="paragraph" w:styleId="Hljstag" w:customStyle="1">
    <w:name w:val="hljs-tag"/>
    <w:basedOn w:val="Normal"/>
    <w:qFormat/>
    <w:rsid w:val="00c16a09"/>
    <w:pPr>
      <w:spacing w:beforeAutospacing="1" w:afterAutospacing="1"/>
    </w:pPr>
    <w:rPr/>
  </w:style>
  <w:style w:type="paragraph" w:styleId="Hljsvalue" w:customStyle="1">
    <w:name w:val="hljs-value"/>
    <w:basedOn w:val="Normal"/>
    <w:qFormat/>
    <w:rsid w:val="00c16a09"/>
    <w:pPr>
      <w:spacing w:beforeAutospacing="1" w:afterAutospacing="1"/>
    </w:pPr>
    <w:rPr/>
  </w:style>
  <w:style w:type="paragraph" w:styleId="Hljsformula" w:customStyle="1">
    <w:name w:val="hljs-formula"/>
    <w:basedOn w:val="Normal"/>
    <w:qFormat/>
    <w:rsid w:val="00c16a09"/>
    <w:pPr>
      <w:spacing w:beforeAutospacing="1" w:afterAutospacing="1"/>
    </w:pPr>
    <w:rPr/>
  </w:style>
  <w:style w:type="paragraph" w:styleId="Hljsfunction" w:customStyle="1">
    <w:name w:val="hljs-function"/>
    <w:basedOn w:val="Normal"/>
    <w:qFormat/>
    <w:rsid w:val="00c16a09"/>
    <w:pPr>
      <w:spacing w:beforeAutospacing="1" w:afterAutospacing="1"/>
    </w:pPr>
    <w:rPr/>
  </w:style>
  <w:style w:type="paragraph" w:styleId="Hljsliteral" w:customStyle="1">
    <w:name w:val="hljs-literal"/>
    <w:basedOn w:val="Normal"/>
    <w:qFormat/>
    <w:rsid w:val="00c16a09"/>
    <w:pPr>
      <w:spacing w:beforeAutospacing="1" w:afterAutospacing="1"/>
    </w:pPr>
    <w:rPr/>
  </w:style>
  <w:style w:type="paragraph" w:styleId="Hljsbody" w:customStyle="1">
    <w:name w:val="hljs-body"/>
    <w:basedOn w:val="Normal"/>
    <w:qFormat/>
    <w:rsid w:val="00c16a09"/>
    <w:pPr>
      <w:spacing w:beforeAutospacing="1" w:afterAutospacing="1"/>
    </w:pPr>
    <w:rPr/>
  </w:style>
  <w:style w:type="paragraph" w:styleId="Hljspseudo" w:customStyle="1">
    <w:name w:val="hljs-pseudo"/>
    <w:basedOn w:val="Normal"/>
    <w:qFormat/>
    <w:rsid w:val="00c16a09"/>
    <w:pPr>
      <w:spacing w:beforeAutospacing="1" w:afterAutospacing="1"/>
    </w:pPr>
    <w:rPr/>
  </w:style>
  <w:style w:type="paragraph" w:styleId="Hljschange" w:customStyle="1">
    <w:name w:val="hljs-change"/>
    <w:basedOn w:val="Normal"/>
    <w:qFormat/>
    <w:rsid w:val="00c16a09"/>
    <w:pPr>
      <w:spacing w:beforeAutospacing="1" w:afterAutospacing="1"/>
    </w:pPr>
    <w:rPr/>
  </w:style>
  <w:style w:type="paragraph" w:styleId="Oembedallbody" w:customStyle="1">
    <w:name w:val="oembedall-body"/>
    <w:basedOn w:val="Normal"/>
    <w:qFormat/>
    <w:rsid w:val="00c16a09"/>
    <w:pPr>
      <w:spacing w:beforeAutospacing="1" w:afterAutospacing="1"/>
    </w:pPr>
    <w:rPr/>
  </w:style>
  <w:style w:type="paragraph" w:styleId="Tagline" w:customStyle="1">
    <w:name w:val="tagline"/>
    <w:basedOn w:val="Normal"/>
    <w:qFormat/>
    <w:rsid w:val="00c16a09"/>
    <w:pPr>
      <w:spacing w:beforeAutospacing="1" w:afterAutospacing="1"/>
    </w:pPr>
    <w:rPr/>
  </w:style>
  <w:style w:type="paragraph" w:styleId="Wrapper" w:customStyle="1">
    <w:name w:val="wrapper"/>
    <w:basedOn w:val="Normal"/>
    <w:qFormat/>
    <w:rsid w:val="00c16a09"/>
    <w:pPr>
      <w:spacing w:beforeAutospacing="1" w:afterAutospacing="1"/>
    </w:pPr>
    <w:rPr/>
  </w:style>
  <w:style w:type="paragraph" w:styleId="Split" w:customStyle="1">
    <w:name w:val="split"/>
    <w:basedOn w:val="Normal"/>
    <w:qFormat/>
    <w:rsid w:val="00c16a09"/>
    <w:pPr>
      <w:spacing w:beforeAutospacing="1" w:afterAutospacing="1"/>
    </w:pPr>
    <w:rPr/>
  </w:style>
  <w:style w:type="paragraph" w:styleId="Placecontext" w:customStyle="1">
    <w:name w:val="place-context"/>
    <w:basedOn w:val="Normal"/>
    <w:qFormat/>
    <w:rsid w:val="00c16a09"/>
    <w:pPr>
      <w:spacing w:beforeAutospacing="1" w:afterAutospacing="1"/>
    </w:pPr>
    <w:rPr/>
  </w:style>
  <w:style w:type="paragraph" w:styleId="Prominentplace" w:customStyle="1">
    <w:name w:val="prominent-place"/>
    <w:basedOn w:val="Normal"/>
    <w:qFormat/>
    <w:rsid w:val="00c16a09"/>
    <w:pPr>
      <w:spacing w:beforeAutospacing="1" w:afterAutospacing="1"/>
    </w:pPr>
    <w:rPr/>
  </w:style>
  <w:style w:type="paragraph" w:styleId="Maindate" w:customStyle="1">
    <w:name w:val="main-date"/>
    <w:basedOn w:val="Normal"/>
    <w:qFormat/>
    <w:rsid w:val="00c16a09"/>
    <w:pPr>
      <w:spacing w:beforeAutospacing="1" w:afterAutospacing="1"/>
    </w:pPr>
    <w:rPr/>
  </w:style>
  <w:style w:type="paragraph" w:styleId="First" w:customStyle="1">
    <w:name w:val="first"/>
    <w:basedOn w:val="Normal"/>
    <w:qFormat/>
    <w:rsid w:val="00c16a09"/>
    <w:pPr>
      <w:spacing w:beforeAutospacing="1" w:afterAutospacing="1"/>
    </w:pPr>
    <w:rPr/>
  </w:style>
  <w:style w:type="paragraph" w:styleId="Title1" w:customStyle="1">
    <w:name w:val="Title1"/>
    <w:basedOn w:val="Normal"/>
    <w:qFormat/>
    <w:rsid w:val="00c16a09"/>
    <w:pPr>
      <w:spacing w:beforeAutospacing="1" w:afterAutospacing="1"/>
    </w:pPr>
    <w:rPr/>
  </w:style>
  <w:style w:type="paragraph" w:styleId="Number" w:customStyle="1">
    <w:name w:val="number"/>
    <w:basedOn w:val="Normal"/>
    <w:qFormat/>
    <w:rsid w:val="00c16a09"/>
    <w:pPr>
      <w:spacing w:beforeAutospacing="1" w:afterAutospacing="1"/>
    </w:pPr>
    <w:rPr/>
  </w:style>
  <w:style w:type="paragraph" w:styleId="Oembedallusergravatar32" w:customStyle="1">
    <w:name w:val="oembedall-user-gravatar32"/>
    <w:basedOn w:val="Normal"/>
    <w:qFormat/>
    <w:rsid w:val="00c16a09"/>
    <w:pPr>
      <w:spacing w:beforeAutospacing="1" w:afterAutospacing="1"/>
    </w:pPr>
    <w:rPr/>
  </w:style>
  <w:style w:type="paragraph" w:styleId="Oembedalluserdetails" w:customStyle="1">
    <w:name w:val="oembedall-user-details"/>
    <w:basedOn w:val="Normal"/>
    <w:qFormat/>
    <w:rsid w:val="00c16a09"/>
    <w:pPr>
      <w:spacing w:beforeAutospacing="1" w:afterAutospacing="1"/>
    </w:pPr>
    <w:rPr/>
  </w:style>
  <w:style w:type="paragraph" w:styleId="Subplace" w:customStyle="1">
    <w:name w:val="sub-place"/>
    <w:basedOn w:val="Normal"/>
    <w:qFormat/>
    <w:rsid w:val="00c16a09"/>
    <w:pPr>
      <w:spacing w:beforeAutospacing="1" w:afterAutospacing="1"/>
    </w:pPr>
    <w:rPr/>
  </w:style>
  <w:style w:type="paragraph" w:styleId="Oembedallbody1" w:customStyle="1">
    <w:name w:val="oembedall-body1"/>
    <w:basedOn w:val="Normal"/>
    <w:qFormat/>
    <w:rsid w:val="00c16a09"/>
    <w:pPr>
      <w:pBdr>
        <w:top w:val="single" w:sz="6" w:space="4" w:color="EEEEEE"/>
      </w:pBdr>
      <w:spacing w:before="120" w:afterAutospacing="1"/>
      <w:ind w:left="-150" w:hanging="0"/>
    </w:pPr>
    <w:rPr/>
  </w:style>
  <w:style w:type="paragraph" w:styleId="Oembedalldescription1" w:customStyle="1">
    <w:name w:val="oembedall-description1"/>
    <w:basedOn w:val="Normal"/>
    <w:qFormat/>
    <w:rsid w:val="00c16a09"/>
    <w:pPr>
      <w:spacing w:before="0" w:after="45"/>
    </w:pPr>
    <w:rPr>
      <w:color w:val="444444"/>
      <w:sz w:val="18"/>
      <w:szCs w:val="18"/>
    </w:rPr>
  </w:style>
  <w:style w:type="paragraph" w:styleId="Oembedallupdatedat1" w:customStyle="1">
    <w:name w:val="oembedall-updated-at1"/>
    <w:basedOn w:val="Normal"/>
    <w:qFormat/>
    <w:rsid w:val="00c16a09"/>
    <w:pPr/>
    <w:rPr>
      <w:color w:val="888888"/>
      <w:sz w:val="17"/>
      <w:szCs w:val="17"/>
    </w:rPr>
  </w:style>
  <w:style w:type="paragraph" w:styleId="Oembedallreputationscore1" w:customStyle="1">
    <w:name w:val="oembedall-reputation-score1"/>
    <w:basedOn w:val="Normal"/>
    <w:qFormat/>
    <w:rsid w:val="00c16a09"/>
    <w:pPr>
      <w:spacing w:beforeAutospacing="1" w:afterAutospacing="1"/>
      <w:ind w:right="30" w:hanging="0"/>
    </w:pPr>
    <w:rPr>
      <w:b/>
      <w:bCs/>
      <w:color w:val="444444"/>
      <w:sz w:val="29"/>
      <w:szCs w:val="29"/>
    </w:rPr>
  </w:style>
  <w:style w:type="paragraph" w:styleId="Oembedalluserinfo1" w:customStyle="1">
    <w:name w:val="oembedall-user-info1"/>
    <w:basedOn w:val="Normal"/>
    <w:qFormat/>
    <w:rsid w:val="00c16a09"/>
    <w:pPr>
      <w:spacing w:beforeAutospacing="1" w:afterAutospacing="1"/>
    </w:pPr>
    <w:rPr/>
  </w:style>
  <w:style w:type="paragraph" w:styleId="Oembedallusergravatar321" w:customStyle="1">
    <w:name w:val="oembedall-user-gravatar321"/>
    <w:basedOn w:val="Normal"/>
    <w:qFormat/>
    <w:rsid w:val="00c16a09"/>
    <w:pPr>
      <w:spacing w:beforeAutospacing="1" w:afterAutospacing="1"/>
    </w:pPr>
    <w:rPr/>
  </w:style>
  <w:style w:type="paragraph" w:styleId="Oembedalluserdetails1" w:customStyle="1">
    <w:name w:val="oembedall-user-details1"/>
    <w:basedOn w:val="Normal"/>
    <w:qFormat/>
    <w:rsid w:val="00c16a09"/>
    <w:pPr>
      <w:spacing w:beforeAutospacing="1" w:afterAutospacing="1"/>
      <w:ind w:left="75" w:hanging="0"/>
    </w:pPr>
    <w:rPr/>
  </w:style>
  <w:style w:type="paragraph" w:styleId="Oembedallquestionhyperlink1" w:customStyle="1">
    <w:name w:val="oembedall-question-hyperlink1"/>
    <w:basedOn w:val="Normal"/>
    <w:qFormat/>
    <w:rsid w:val="00c16a09"/>
    <w:pPr>
      <w:spacing w:beforeAutospacing="1" w:afterAutospacing="1"/>
    </w:pPr>
    <w:rPr>
      <w:b/>
      <w:bCs/>
    </w:rPr>
  </w:style>
  <w:style w:type="paragraph" w:styleId="Oembedallstats1" w:customStyle="1">
    <w:name w:val="oembedall-stats1"/>
    <w:basedOn w:val="Normal"/>
    <w:qFormat/>
    <w:rsid w:val="00c16a09"/>
    <w:pPr>
      <w:shd w:val="clear" w:color="auto" w:fill="EEEEEE"/>
      <w:ind w:left="105" w:hanging="0"/>
    </w:pPr>
    <w:rPr/>
  </w:style>
  <w:style w:type="paragraph" w:styleId="Oembedallstatscontainer1" w:customStyle="1">
    <w:name w:val="oembedall-statscontainer1"/>
    <w:basedOn w:val="Normal"/>
    <w:qFormat/>
    <w:rsid w:val="00c16a09"/>
    <w:pPr>
      <w:spacing w:beforeAutospacing="1" w:afterAutospacing="1"/>
      <w:ind w:right="120" w:hanging="0"/>
    </w:pPr>
    <w:rPr/>
  </w:style>
  <w:style w:type="paragraph" w:styleId="Oembedallvotes1" w:customStyle="1">
    <w:name w:val="oembedall-votes1"/>
    <w:basedOn w:val="Normal"/>
    <w:qFormat/>
    <w:rsid w:val="00c16a09"/>
    <w:pPr>
      <w:spacing w:beforeAutospacing="1" w:afterAutospacing="1"/>
      <w:jc w:val="center"/>
    </w:pPr>
    <w:rPr>
      <w:color w:val="555555"/>
    </w:rPr>
  </w:style>
  <w:style w:type="paragraph" w:styleId="Oembedallvotecountpost1" w:customStyle="1">
    <w:name w:val="oembedall-vote-count-post1"/>
    <w:basedOn w:val="Normal"/>
    <w:qFormat/>
    <w:rsid w:val="00c16a09"/>
    <w:pPr>
      <w:spacing w:beforeAutospacing="1" w:afterAutospacing="1"/>
    </w:pPr>
    <w:rPr>
      <w:b/>
      <w:bCs/>
      <w:color w:val="808185"/>
      <w:sz w:val="58"/>
      <w:szCs w:val="58"/>
    </w:rPr>
  </w:style>
  <w:style w:type="paragraph" w:styleId="Oembedallviews1" w:customStyle="1">
    <w:name w:val="oembedall-views1"/>
    <w:basedOn w:val="Normal"/>
    <w:qFormat/>
    <w:rsid w:val="00c16a09"/>
    <w:pPr>
      <w:spacing w:beforeAutospacing="1" w:afterAutospacing="1"/>
      <w:jc w:val="center"/>
    </w:pPr>
    <w:rPr>
      <w:color w:val="999999"/>
    </w:rPr>
  </w:style>
  <w:style w:type="paragraph" w:styleId="Oembedallstatus1" w:customStyle="1">
    <w:name w:val="oembedall-status1"/>
    <w:basedOn w:val="Normal"/>
    <w:qFormat/>
    <w:rsid w:val="00c16a09"/>
    <w:pPr>
      <w:shd w:val="clear" w:color="auto" w:fill="75845C"/>
      <w:spacing w:before="0" w:afterAutospacing="1"/>
      <w:jc w:val="center"/>
    </w:pPr>
    <w:rPr>
      <w:color w:val="FFFFFF"/>
    </w:rPr>
  </w:style>
  <w:style w:type="paragraph" w:styleId="Oembedallsummary1" w:customStyle="1">
    <w:name w:val="oembedall-summary1"/>
    <w:basedOn w:val="Normal"/>
    <w:qFormat/>
    <w:rsid w:val="00c16a09"/>
    <w:pPr>
      <w:spacing w:beforeAutospacing="1" w:afterAutospacing="1"/>
    </w:pPr>
    <w:rPr/>
  </w:style>
  <w:style w:type="paragraph" w:styleId="Oembedallexcerpt1" w:customStyle="1">
    <w:name w:val="oembedall-excerpt1"/>
    <w:basedOn w:val="Normal"/>
    <w:qFormat/>
    <w:rsid w:val="00c16a09"/>
    <w:pPr/>
    <w:rPr/>
  </w:style>
  <w:style w:type="paragraph" w:styleId="Oembedalltags1" w:customStyle="1">
    <w:name w:val="oembedall-tags1"/>
    <w:basedOn w:val="Normal"/>
    <w:qFormat/>
    <w:rsid w:val="00c16a09"/>
    <w:pPr>
      <w:spacing w:lineRule="atLeast" w:line="270" w:beforeAutospacing="1" w:afterAutospacing="1"/>
    </w:pPr>
    <w:rPr/>
  </w:style>
  <w:style w:type="paragraph" w:styleId="Oembedallposttag1" w:customStyle="1">
    <w:name w:val="oembedall-post-tag1"/>
    <w:basedOn w:val="Normal"/>
    <w:qFormat/>
    <w:rsid w:val="00c16a09"/>
    <w:pPr>
      <w:pBdr>
        <w:bottom w:val="single" w:sz="6" w:space="2" w:color="3E6D8E"/>
        <w:right w:val="single" w:sz="6" w:space="3" w:color="7F9FB6"/>
      </w:pBdr>
      <w:shd w:val="clear" w:color="auto" w:fill="E0EAF1"/>
      <w:spacing w:lineRule="auto" w:line="480" w:before="30" w:after="30"/>
      <w:ind w:right="30" w:hanging="0"/>
    </w:pPr>
    <w:rPr>
      <w:color w:val="3E6D8E"/>
      <w:sz w:val="22"/>
      <w:szCs w:val="22"/>
    </w:rPr>
  </w:style>
  <w:style w:type="paragraph" w:styleId="Oembedallposttag2" w:customStyle="1">
    <w:name w:val="oembedall-post-tag2"/>
    <w:basedOn w:val="Normal"/>
    <w:qFormat/>
    <w:rsid w:val="00c16a09"/>
    <w:pPr>
      <w:pBdr>
        <w:bottom w:val="single" w:sz="6" w:space="2" w:color="37607D"/>
        <w:right w:val="single" w:sz="6" w:space="3" w:color="37607D"/>
      </w:pBdr>
      <w:shd w:val="clear" w:color="auto" w:fill="3E6D8E"/>
      <w:spacing w:lineRule="auto" w:line="480" w:before="30" w:after="30"/>
      <w:ind w:right="30" w:hanging="0"/>
    </w:pPr>
    <w:rPr>
      <w:color w:val="E0EAF1"/>
      <w:sz w:val="22"/>
      <w:szCs w:val="22"/>
    </w:rPr>
  </w:style>
  <w:style w:type="paragraph" w:styleId="Oembedallstatsarrow1" w:customStyle="1">
    <w:name w:val="oembedall-statsarrow1"/>
    <w:basedOn w:val="Normal"/>
    <w:qFormat/>
    <w:rsid w:val="00c16a09"/>
    <w:pPr>
      <w:spacing w:before="180" w:afterAutospacing="1"/>
    </w:pPr>
    <w:rPr/>
  </w:style>
  <w:style w:type="paragraph" w:styleId="Contents1" w:customStyle="1">
    <w:name w:val="contents1"/>
    <w:basedOn w:val="Normal"/>
    <w:qFormat/>
    <w:rsid w:val="00c16a09"/>
    <w:pPr>
      <w:spacing w:beforeAutospacing="1" w:afterAutospacing="1"/>
    </w:pPr>
    <w:rPr/>
  </w:style>
  <w:style w:type="paragraph" w:styleId="Tagline1" w:customStyle="1">
    <w:name w:val="tagline1"/>
    <w:basedOn w:val="Normal"/>
    <w:qFormat/>
    <w:rsid w:val="00c16a09"/>
    <w:pPr>
      <w:spacing w:beforeAutospacing="1" w:afterAutospacing="1"/>
    </w:pPr>
    <w:rPr>
      <w:sz w:val="36"/>
      <w:szCs w:val="36"/>
    </w:rPr>
  </w:style>
  <w:style w:type="paragraph" w:styleId="Wrapper1" w:customStyle="1">
    <w:name w:val="wrapper1"/>
    <w:basedOn w:val="Normal"/>
    <w:qFormat/>
    <w:rsid w:val="00c16a09"/>
    <w:pPr>
      <w:spacing w:beforeAutospacing="1" w:afterAutospacing="1"/>
    </w:pPr>
    <w:rPr/>
  </w:style>
  <w:style w:type="paragraph" w:styleId="Split1" w:customStyle="1">
    <w:name w:val="split1"/>
    <w:basedOn w:val="Normal"/>
    <w:qFormat/>
    <w:rsid w:val="00c16a09"/>
    <w:pPr>
      <w:spacing w:beforeAutospacing="1" w:afterAutospacing="1"/>
    </w:pPr>
    <w:rPr/>
  </w:style>
  <w:style w:type="paragraph" w:styleId="Placecontext1" w:customStyle="1">
    <w:name w:val="place-context1"/>
    <w:basedOn w:val="Normal"/>
    <w:qFormat/>
    <w:rsid w:val="00c16a09"/>
    <w:pPr>
      <w:spacing w:beforeAutospacing="1" w:afterAutospacing="1"/>
    </w:pPr>
    <w:rPr>
      <w:sz w:val="21"/>
      <w:szCs w:val="21"/>
    </w:rPr>
  </w:style>
  <w:style w:type="paragraph" w:styleId="Subplace1" w:customStyle="1">
    <w:name w:val="sub-place1"/>
    <w:basedOn w:val="Normal"/>
    <w:qFormat/>
    <w:rsid w:val="00c16a09"/>
    <w:pPr>
      <w:spacing w:beforeAutospacing="1" w:afterAutospacing="1"/>
    </w:pPr>
    <w:rPr/>
  </w:style>
  <w:style w:type="paragraph" w:styleId="Prominentplace1" w:customStyle="1">
    <w:name w:val="prominent-place1"/>
    <w:basedOn w:val="Normal"/>
    <w:qFormat/>
    <w:rsid w:val="00c16a09"/>
    <w:pPr>
      <w:spacing w:lineRule="atLeast" w:line="264" w:beforeAutospacing="1" w:afterAutospacing="1"/>
    </w:pPr>
    <w:rPr>
      <w:sz w:val="27"/>
      <w:szCs w:val="27"/>
    </w:rPr>
  </w:style>
  <w:style w:type="paragraph" w:styleId="Maindate1" w:customStyle="1">
    <w:name w:val="main-date1"/>
    <w:basedOn w:val="Normal"/>
    <w:qFormat/>
    <w:rsid w:val="00c16a09"/>
    <w:pPr>
      <w:spacing w:beforeAutospacing="1" w:afterAutospacing="1"/>
    </w:pPr>
    <w:rPr>
      <w:b/>
      <w:bCs/>
      <w:color w:val="8CB4E0"/>
    </w:rPr>
  </w:style>
  <w:style w:type="paragraph" w:styleId="First1" w:customStyle="1">
    <w:name w:val="first1"/>
    <w:basedOn w:val="Normal"/>
    <w:qFormat/>
    <w:rsid w:val="00c16a09"/>
    <w:pPr>
      <w:ind w:left="244" w:hanging="0"/>
    </w:pPr>
    <w:rPr/>
  </w:style>
  <w:style w:type="paragraph" w:styleId="Label1" w:customStyle="1">
    <w:name w:val="label1"/>
    <w:basedOn w:val="Normal"/>
    <w:qFormat/>
    <w:rsid w:val="00c16a09"/>
    <w:pPr>
      <w:spacing w:beforeAutospacing="1" w:afterAutospacing="1"/>
    </w:pPr>
    <w:rPr>
      <w:color w:val="333333"/>
    </w:rPr>
  </w:style>
  <w:style w:type="paragraph" w:styleId="Title11" w:customStyle="1">
    <w:name w:val="title1"/>
    <w:basedOn w:val="Normal"/>
    <w:qFormat/>
    <w:rsid w:val="00c16a09"/>
    <w:pPr>
      <w:spacing w:beforeAutospacing="1" w:afterAutospacing="1"/>
    </w:pPr>
    <w:rPr/>
  </w:style>
  <w:style w:type="paragraph" w:styleId="Number1" w:customStyle="1">
    <w:name w:val="number1"/>
    <w:basedOn w:val="Normal"/>
    <w:qFormat/>
    <w:rsid w:val="00c16a09"/>
    <w:pPr>
      <w:shd w:val="clear" w:color="auto" w:fill="FFFFFF"/>
    </w:pPr>
    <w:rPr>
      <w:vanish/>
    </w:rPr>
  </w:style>
  <w:style w:type="paragraph" w:styleId="Hljsheader1" w:customStyle="1">
    <w:name w:val="hljs-header1"/>
    <w:basedOn w:val="Normal"/>
    <w:qFormat/>
    <w:rsid w:val="00c16a09"/>
    <w:pPr>
      <w:spacing w:beforeAutospacing="1" w:afterAutospacing="1"/>
    </w:pPr>
    <w:rPr>
      <w:color w:val="93A1A1"/>
    </w:rPr>
  </w:style>
  <w:style w:type="paragraph" w:styleId="Hljsstring1" w:customStyle="1">
    <w:name w:val="hljs-string1"/>
    <w:basedOn w:val="Normal"/>
    <w:qFormat/>
    <w:rsid w:val="00c16a09"/>
    <w:pPr>
      <w:spacing w:beforeAutospacing="1" w:afterAutospacing="1"/>
    </w:pPr>
    <w:rPr>
      <w:color w:val="93A1A1"/>
    </w:rPr>
  </w:style>
  <w:style w:type="paragraph" w:styleId="Hljstag1" w:customStyle="1">
    <w:name w:val="hljs-tag1"/>
    <w:basedOn w:val="Normal"/>
    <w:qFormat/>
    <w:rsid w:val="00c16a09"/>
    <w:pPr>
      <w:spacing w:beforeAutospacing="1" w:afterAutospacing="1"/>
    </w:pPr>
    <w:rPr>
      <w:color w:val="859900"/>
    </w:rPr>
  </w:style>
  <w:style w:type="paragraph" w:styleId="Hljstitle1" w:customStyle="1">
    <w:name w:val="hljs-title1"/>
    <w:basedOn w:val="Normal"/>
    <w:qFormat/>
    <w:rsid w:val="00c16a09"/>
    <w:pPr>
      <w:spacing w:beforeAutospacing="1" w:afterAutospacing="1"/>
    </w:pPr>
    <w:rPr>
      <w:color w:val="859900"/>
    </w:rPr>
  </w:style>
  <w:style w:type="paragraph" w:styleId="Hljsvalue1" w:customStyle="1">
    <w:name w:val="hljs-value1"/>
    <w:basedOn w:val="Normal"/>
    <w:qFormat/>
    <w:rsid w:val="00c16a09"/>
    <w:pPr>
      <w:spacing w:beforeAutospacing="1" w:afterAutospacing="1"/>
    </w:pPr>
    <w:rPr>
      <w:color w:val="2AA198"/>
    </w:rPr>
  </w:style>
  <w:style w:type="paragraph" w:styleId="Hljsvalue2" w:customStyle="1">
    <w:name w:val="hljs-value2"/>
    <w:basedOn w:val="Normal"/>
    <w:qFormat/>
    <w:rsid w:val="00c16a09"/>
    <w:pPr>
      <w:spacing w:beforeAutospacing="1" w:afterAutospacing="1"/>
    </w:pPr>
    <w:rPr>
      <w:color w:val="2AA198"/>
    </w:rPr>
  </w:style>
  <w:style w:type="paragraph" w:styleId="Hljsformula1" w:customStyle="1">
    <w:name w:val="hljs-formula1"/>
    <w:basedOn w:val="Normal"/>
    <w:qFormat/>
    <w:rsid w:val="00c16a09"/>
    <w:pPr>
      <w:shd w:val="clear" w:color="auto" w:fill="EEE8D5"/>
      <w:spacing w:beforeAutospacing="1" w:afterAutospacing="1"/>
    </w:pPr>
    <w:rPr>
      <w:color w:val="2AA198"/>
    </w:rPr>
  </w:style>
  <w:style w:type="paragraph" w:styleId="Hljsfunction1" w:customStyle="1">
    <w:name w:val="hljs-function1"/>
    <w:basedOn w:val="Normal"/>
    <w:qFormat/>
    <w:rsid w:val="00c16a09"/>
    <w:pPr>
      <w:spacing w:beforeAutospacing="1" w:afterAutospacing="1"/>
    </w:pPr>
    <w:rPr>
      <w:color w:val="268BD2"/>
    </w:rPr>
  </w:style>
  <w:style w:type="paragraph" w:styleId="Hljsliteral1" w:customStyle="1">
    <w:name w:val="hljs-literal1"/>
    <w:basedOn w:val="Normal"/>
    <w:qFormat/>
    <w:rsid w:val="00c16a09"/>
    <w:pPr>
      <w:spacing w:beforeAutospacing="1" w:afterAutospacing="1"/>
    </w:pPr>
    <w:rPr>
      <w:color w:val="268BD2"/>
    </w:rPr>
  </w:style>
  <w:style w:type="paragraph" w:styleId="Hljstitle2" w:customStyle="1">
    <w:name w:val="hljs-title2"/>
    <w:basedOn w:val="Normal"/>
    <w:qFormat/>
    <w:rsid w:val="00c16a09"/>
    <w:pPr>
      <w:spacing w:beforeAutospacing="1" w:afterAutospacing="1"/>
    </w:pPr>
    <w:rPr>
      <w:color w:val="B58900"/>
    </w:rPr>
  </w:style>
  <w:style w:type="paragraph" w:styleId="Hljsbody1" w:customStyle="1">
    <w:name w:val="hljs-body1"/>
    <w:basedOn w:val="Normal"/>
    <w:qFormat/>
    <w:rsid w:val="00c16a09"/>
    <w:pPr>
      <w:spacing w:beforeAutospacing="1" w:afterAutospacing="1"/>
    </w:pPr>
    <w:rPr>
      <w:color w:val="B58900"/>
    </w:rPr>
  </w:style>
  <w:style w:type="paragraph" w:styleId="Hljsnumber1" w:customStyle="1">
    <w:name w:val="hljs-number1"/>
    <w:basedOn w:val="Normal"/>
    <w:qFormat/>
    <w:rsid w:val="00c16a09"/>
    <w:pPr>
      <w:spacing w:beforeAutospacing="1" w:afterAutospacing="1"/>
    </w:pPr>
    <w:rPr>
      <w:color w:val="B58900"/>
    </w:rPr>
  </w:style>
  <w:style w:type="paragraph" w:styleId="Hljspseudo1" w:customStyle="1">
    <w:name w:val="hljs-pseudo1"/>
    <w:basedOn w:val="Normal"/>
    <w:qFormat/>
    <w:rsid w:val="00c16a09"/>
    <w:pPr>
      <w:spacing w:beforeAutospacing="1" w:afterAutospacing="1"/>
    </w:pPr>
    <w:rPr>
      <w:color w:val="CB4B16"/>
    </w:rPr>
  </w:style>
  <w:style w:type="paragraph" w:styleId="Hljschange1" w:customStyle="1">
    <w:name w:val="hljs-change1"/>
    <w:basedOn w:val="Normal"/>
    <w:qFormat/>
    <w:rsid w:val="00c16a09"/>
    <w:pPr>
      <w:spacing w:beforeAutospacing="1" w:afterAutospacing="1"/>
    </w:pPr>
    <w:rPr>
      <w:color w:val="CB4B16"/>
    </w:rPr>
  </w:style>
  <w:style w:type="paragraph" w:styleId="Hljskeyword1" w:customStyle="1">
    <w:name w:val="hljs-keyword1"/>
    <w:basedOn w:val="Normal"/>
    <w:qFormat/>
    <w:rsid w:val="00c16a09"/>
    <w:pPr>
      <w:spacing w:beforeAutospacing="1" w:afterAutospacing="1"/>
    </w:pPr>
    <w:rPr>
      <w:color w:val="CB4B16"/>
    </w:rPr>
  </w:style>
  <w:style w:type="paragraph" w:styleId="Hljsstring2" w:customStyle="1">
    <w:name w:val="hljs-string2"/>
    <w:basedOn w:val="Normal"/>
    <w:qFormat/>
    <w:rsid w:val="00c16a09"/>
    <w:pPr>
      <w:spacing w:beforeAutospacing="1" w:afterAutospacing="1"/>
    </w:pPr>
    <w:rPr>
      <w:color w:val="CB4B16"/>
    </w:rPr>
  </w:style>
  <w:style w:type="paragraph" w:styleId="Mathjaxmenuarrow1" w:customStyle="1">
    <w:name w:val="mathjax_menuarrow1"/>
    <w:basedOn w:val="Normal"/>
    <w:qFormat/>
    <w:rsid w:val="00c16a09"/>
    <w:pPr>
      <w:spacing w:beforeAutospacing="1" w:afterAutospacing="1"/>
    </w:pPr>
    <w:rPr>
      <w:color w:val="FFFFFF"/>
    </w:rPr>
  </w:style>
  <w:style w:type="paragraph" w:styleId="Toc" w:customStyle="1">
    <w:name w:val="toc"/>
    <w:basedOn w:val="Normal"/>
    <w:qFormat/>
    <w:rsid w:val="00c16a09"/>
    <w:pPr>
      <w:spacing w:beforeAutospacing="1" w:afterAutospacing="1"/>
    </w:pPr>
    <w:rPr/>
  </w:style>
  <w:style w:type="paragraph" w:styleId="1stPara" w:customStyle="1">
    <w:name w:val="1st Para"/>
    <w:next w:val="Normal"/>
    <w:autoRedefine/>
    <w:qFormat/>
    <w:rsid w:val="006959ed"/>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rsid w:val="006959ed"/>
    <w:pPr>
      <w:widowControl/>
      <w:suppressAutoHyphens w:val="true"/>
      <w:bidi w:val="0"/>
      <w:spacing w:lineRule="atLeast" w:line="40" w:before="120" w:after="240"/>
      <w:jc w:val="left"/>
    </w:pPr>
    <w:rPr>
      <w:rFonts w:ascii="NewBaskerville" w:hAnsi="NewBaskerville" w:eastAsia="Times New Roman" w:cs="NewBaskerville"/>
      <w:color w:val="000000"/>
      <w:w w:val="0"/>
      <w:sz w:val="4"/>
      <w:szCs w:val="4"/>
      <w:lang w:val="en-US" w:eastAsia="en-US" w:bidi="ar-SA"/>
    </w:rPr>
  </w:style>
  <w:style w:type="paragraph" w:styleId="AnchorSidehead" w:customStyle="1">
    <w:name w:val="Anchor Sidehead"/>
    <w:autoRedefine/>
    <w:qFormat/>
    <w:rsid w:val="006959ed"/>
    <w:pPr>
      <w:widowControl/>
      <w:bidi w:val="0"/>
      <w:spacing w:lineRule="auto" w:line="360" w:before="0" w:after="120"/>
      <w:jc w:val="left"/>
    </w:pPr>
    <w:rPr>
      <w:rFonts w:ascii="Futura-Heavy" w:hAnsi="Futura-Heavy" w:eastAsia="Times New Roman" w:cs="Futura-Heavy"/>
      <w:color w:val="000000"/>
      <w:w w:val="0"/>
      <w:sz w:val="20"/>
      <w:szCs w:val="16"/>
      <w:lang w:val="en-US" w:eastAsia="en-US" w:bidi="ar-SA"/>
    </w:rPr>
  </w:style>
  <w:style w:type="paragraph" w:styleId="AuthorQuery" w:customStyle="1">
    <w:name w:val="Author Query"/>
    <w:autoRedefine/>
    <w:qFormat/>
    <w:rsid w:val="006959ed"/>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rsid w:val="006959ed"/>
    <w:pPr>
      <w:widowControl/>
      <w:bidi w:val="0"/>
      <w:spacing w:lineRule="auto" w:line="360"/>
      <w:ind w:firstLine="360"/>
      <w:jc w:val="left"/>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rsid w:val="006959ed"/>
    <w:pPr/>
    <w:rPr/>
  </w:style>
  <w:style w:type="paragraph" w:styleId="BlockQuote" w:customStyle="1">
    <w:name w:val="Block Quote"/>
    <w:next w:val="Normal"/>
    <w:autoRedefine/>
    <w:qFormat/>
    <w:rsid w:val="006959ed"/>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BlockText">
    <w:name w:val="Block Text"/>
    <w:basedOn w:val="Normal"/>
    <w:semiHidden/>
    <w:qFormat/>
    <w:rsid w:val="006959ed"/>
    <w:pPr>
      <w:spacing w:before="0" w:after="120"/>
      <w:ind w:left="1440" w:right="1440" w:hanging="0"/>
    </w:pPr>
    <w:rPr/>
  </w:style>
  <w:style w:type="paragraph" w:styleId="BodyText2">
    <w:name w:val="Body Text 2"/>
    <w:basedOn w:val="Normal"/>
    <w:link w:val="BodyText2Char"/>
    <w:semiHidden/>
    <w:qFormat/>
    <w:rsid w:val="006959ed"/>
    <w:pPr>
      <w:spacing w:lineRule="auto" w:line="480" w:before="0" w:after="120"/>
    </w:pPr>
    <w:rPr/>
  </w:style>
  <w:style w:type="paragraph" w:styleId="BodyText3">
    <w:name w:val="Body Text 3"/>
    <w:basedOn w:val="Normal"/>
    <w:link w:val="BodyText3Char"/>
    <w:semiHidden/>
    <w:qFormat/>
    <w:rsid w:val="006959ed"/>
    <w:pPr>
      <w:spacing w:before="0" w:after="120"/>
    </w:pPr>
    <w:rPr>
      <w:sz w:val="16"/>
      <w:szCs w:val="16"/>
    </w:rPr>
  </w:style>
  <w:style w:type="paragraph" w:styleId="TextBodyIndent">
    <w:name w:val="Body Text Indent"/>
    <w:basedOn w:val="Normal"/>
    <w:link w:val="BodyTextIndentChar"/>
    <w:semiHidden/>
    <w:rsid w:val="006959ed"/>
    <w:pPr>
      <w:spacing w:before="0" w:after="120"/>
      <w:ind w:left="360" w:hanging="0"/>
    </w:pPr>
    <w:rPr/>
  </w:style>
  <w:style w:type="paragraph" w:styleId="BodyTextFirstIndent2">
    <w:name w:val="Body Text First Indent 2"/>
    <w:basedOn w:val="TextBodyIndent"/>
    <w:link w:val="BodyTextFirstIndent2Char"/>
    <w:semiHidden/>
    <w:qFormat/>
    <w:rsid w:val="006959ed"/>
    <w:pPr>
      <w:ind w:left="360" w:firstLine="210"/>
    </w:pPr>
    <w:rPr/>
  </w:style>
  <w:style w:type="paragraph" w:styleId="BodyTextIndent2">
    <w:name w:val="Body Text Indent 2"/>
    <w:basedOn w:val="Normal"/>
    <w:link w:val="BodyTextIndent2Char"/>
    <w:semiHidden/>
    <w:qFormat/>
    <w:rsid w:val="006959ed"/>
    <w:pPr>
      <w:spacing w:lineRule="auto" w:line="480" w:before="0" w:after="120"/>
      <w:ind w:left="360" w:hanging="0"/>
    </w:pPr>
    <w:rPr/>
  </w:style>
  <w:style w:type="paragraph" w:styleId="BodyTextIndent3">
    <w:name w:val="Body Text Indent 3"/>
    <w:basedOn w:val="Normal"/>
    <w:link w:val="BodyTextIndent3Char"/>
    <w:semiHidden/>
    <w:qFormat/>
    <w:rsid w:val="006959ed"/>
    <w:pPr>
      <w:spacing w:before="0" w:after="120"/>
      <w:ind w:left="360" w:hanging="0"/>
    </w:pPr>
    <w:rPr>
      <w:sz w:val="16"/>
      <w:szCs w:val="16"/>
    </w:rPr>
  </w:style>
  <w:style w:type="paragraph" w:styleId="BodyBox" w:customStyle="1">
    <w:name w:val="BodyBox"/>
    <w:basedOn w:val="Body"/>
    <w:qFormat/>
    <w:rsid w:val="006959ed"/>
    <w:pPr/>
    <w:rPr>
      <w:color w:val="808080"/>
    </w:rPr>
  </w:style>
  <w:style w:type="paragraph" w:styleId="BodyFirst" w:customStyle="1">
    <w:name w:val="BodyFirst"/>
    <w:next w:val="Body"/>
    <w:autoRedefine/>
    <w:qFormat/>
    <w:rsid w:val="006959ed"/>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rsid w:val="006959ed"/>
    <w:pPr/>
    <w:rPr>
      <w:color w:val="808080"/>
    </w:rPr>
  </w:style>
  <w:style w:type="paragraph" w:styleId="BulletA" w:customStyle="1">
    <w:name w:val="BulletA"/>
    <w:next w:val="Normal"/>
    <w:autoRedefine/>
    <w:qFormat/>
    <w:rsid w:val="006959ed"/>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rsid w:val="006959ed"/>
    <w:pPr/>
    <w:rPr>
      <w:color w:val="33CCCC"/>
    </w:rPr>
  </w:style>
  <w:style w:type="paragraph" w:styleId="BulletB" w:customStyle="1">
    <w:name w:val="BulletB"/>
    <w:next w:val="Normal"/>
    <w:autoRedefine/>
    <w:qFormat/>
    <w:rsid w:val="006959ed"/>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rsid w:val="006959ed"/>
    <w:pPr/>
    <w:rPr>
      <w:color w:val="33CCCC"/>
    </w:rPr>
  </w:style>
  <w:style w:type="paragraph" w:styleId="BulletC" w:customStyle="1">
    <w:name w:val="BulletC"/>
    <w:next w:val="Normal"/>
    <w:autoRedefine/>
    <w:qFormat/>
    <w:rsid w:val="006959ed"/>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rsid w:val="006959ed"/>
    <w:pPr/>
    <w:rPr>
      <w:color w:val="33CCCC"/>
    </w:rPr>
  </w:style>
  <w:style w:type="paragraph" w:styleId="CaptionBox" w:customStyle="1">
    <w:name w:val="CaptionBox"/>
    <w:basedOn w:val="Caption1"/>
    <w:autoRedefine/>
    <w:qFormat/>
    <w:rsid w:val="006959ed"/>
    <w:pPr/>
    <w:rPr>
      <w:color w:val="808080"/>
    </w:rPr>
  </w:style>
  <w:style w:type="paragraph" w:styleId="ChapterStart" w:customStyle="1">
    <w:name w:val="ChapterStart"/>
    <w:next w:val="Normal"/>
    <w:autoRedefine/>
    <w:qFormat/>
    <w:rsid w:val="006959ed"/>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rsid w:val="006959ed"/>
    <w:pPr>
      <w:widowControl/>
      <w:bidi w:val="0"/>
      <w:spacing w:lineRule="auto" w:line="360"/>
      <w:jc w:val="left"/>
    </w:pPr>
    <w:rPr>
      <w:rFonts w:ascii="Times New Roman" w:hAnsi="Times New Roman" w:eastAsia="Microsoft YaHei" w:cs="Times New Roman"/>
      <w:b/>
      <w:color w:val="00000A"/>
      <w:sz w:val="24"/>
      <w:szCs w:val="20"/>
      <w:lang w:val="en-US" w:eastAsia="en-US" w:bidi="ar-SA"/>
    </w:rPr>
  </w:style>
  <w:style w:type="paragraph" w:styleId="Closing">
    <w:name w:val="Closing"/>
    <w:basedOn w:val="Normal"/>
    <w:link w:val="ClosingChar"/>
    <w:semiHidden/>
    <w:qFormat/>
    <w:rsid w:val="006959ed"/>
    <w:pPr>
      <w:ind w:left="4320" w:hanging="0"/>
    </w:pPr>
    <w:rPr/>
  </w:style>
  <w:style w:type="paragraph" w:styleId="CodeA" w:customStyle="1">
    <w:name w:val="CodeA"/>
    <w:next w:val="Normal"/>
    <w:autoRedefine/>
    <w:qFormat/>
    <w:rsid w:val="006959ed"/>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Normal"/>
    <w:autoRedefine/>
    <w:qFormat/>
    <w:rsid w:val="006959ed"/>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next w:val="Normal"/>
    <w:autoRedefine/>
    <w:qFormat/>
    <w:rsid w:val="006959ed"/>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rsid w:val="006959ed"/>
    <w:pPr/>
    <w:rPr>
      <w:color w:val="999999"/>
    </w:rPr>
  </w:style>
  <w:style w:type="paragraph" w:styleId="CodeB" w:customStyle="1">
    <w:name w:val="CodeB"/>
    <w:autoRedefine/>
    <w:qFormat/>
    <w:rsid w:val="006959ed"/>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Normal"/>
    <w:autoRedefine/>
    <w:qFormat/>
    <w:rsid w:val="006959ed"/>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rsid w:val="006959ed"/>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rsid w:val="006959ed"/>
    <w:pPr/>
    <w:rPr>
      <w:color w:val="999999"/>
    </w:rPr>
  </w:style>
  <w:style w:type="paragraph" w:styleId="CodeC" w:customStyle="1">
    <w:name w:val="CodeC"/>
    <w:next w:val="Body"/>
    <w:autoRedefine/>
    <w:qFormat/>
    <w:rsid w:val="006959ed"/>
    <w:pPr>
      <w:widowControl/>
      <w:pBdr>
        <w:bottom w:val="single" w:sz="4" w:space="2" w:color="00000A"/>
      </w:pBdr>
      <w:bidi w:val="0"/>
      <w:spacing w:lineRule="auto" w:line="360" w:before="0" w:after="120"/>
      <w:jc w:val="left"/>
    </w:pPr>
    <w:rPr>
      <w:rFonts w:ascii="Courier" w:hAnsi="Courier" w:eastAsia="Microsoft YaHei" w:cs="Times New Roman"/>
      <w:color w:val="00000A"/>
      <w:sz w:val="20"/>
      <w:szCs w:val="20"/>
      <w:lang w:val="en-US" w:eastAsia="en-US" w:bidi="ar-SA"/>
    </w:rPr>
  </w:style>
  <w:style w:type="paragraph" w:styleId="CodeCIndent" w:customStyle="1">
    <w:name w:val="CodeC Indent"/>
    <w:next w:val="Normal"/>
    <w:autoRedefine/>
    <w:qFormat/>
    <w:rsid w:val="006959ed"/>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Normal"/>
    <w:autoRedefine/>
    <w:qFormat/>
    <w:rsid w:val="006959ed"/>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rsid w:val="006959ed"/>
    <w:pPr/>
    <w:rPr>
      <w:color w:val="999999"/>
    </w:rPr>
  </w:style>
  <w:style w:type="paragraph" w:styleId="CodeSingle" w:customStyle="1">
    <w:name w:val="CodeSingle"/>
    <w:next w:val="Body"/>
    <w:autoRedefine/>
    <w:qFormat/>
    <w:rsid w:val="006959ed"/>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20"/>
      <w:szCs w:val="20"/>
      <w:lang w:val="en-US" w:eastAsia="en-US" w:bidi="ar-SA"/>
    </w:rPr>
  </w:style>
  <w:style w:type="paragraph" w:styleId="CodeSingleIndent" w:customStyle="1">
    <w:name w:val="CodeSingle Indent"/>
    <w:next w:val="Normal"/>
    <w:autoRedefine/>
    <w:qFormat/>
    <w:rsid w:val="006959ed"/>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00000A"/>
      <w:sz w:val="20"/>
      <w:szCs w:val="20"/>
      <w:lang w:val="en-US" w:eastAsia="en-US" w:bidi="ar-SA"/>
    </w:rPr>
  </w:style>
  <w:style w:type="paragraph" w:styleId="CodeSingleWide" w:customStyle="1">
    <w:name w:val="CodeSingle Wide"/>
    <w:next w:val="Body"/>
    <w:autoRedefine/>
    <w:qFormat/>
    <w:rsid w:val="006959ed"/>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rsid w:val="006959ed"/>
    <w:pPr/>
    <w:rPr>
      <w:color w:val="999999"/>
    </w:rPr>
  </w:style>
  <w:style w:type="paragraph" w:styleId="Date">
    <w:name w:val="Date"/>
    <w:basedOn w:val="Normal"/>
    <w:next w:val="Normal"/>
    <w:link w:val="DateChar"/>
    <w:semiHidden/>
    <w:qFormat/>
    <w:rsid w:val="006959ed"/>
    <w:pPr/>
    <w:rPr/>
  </w:style>
  <w:style w:type="paragraph" w:styleId="EmailSignature">
    <w:name w:val="E-mail Signature"/>
    <w:basedOn w:val="Normal"/>
    <w:semiHidden/>
    <w:qFormat/>
    <w:rsid w:val="006959ed"/>
    <w:pPr/>
    <w:rPr/>
  </w:style>
  <w:style w:type="paragraph" w:styleId="Envelopeaddress">
    <w:name w:val="envelope address"/>
    <w:basedOn w:val="Normal"/>
    <w:semiHidden/>
    <w:qFormat/>
    <w:rsid w:val="006959ed"/>
    <w:pPr>
      <w:ind w:left="2880" w:hanging="0"/>
    </w:pPr>
    <w:rPr>
      <w:rFonts w:ascii="Arial" w:hAnsi="Arial" w:cs="Arial"/>
      <w:sz w:val="24"/>
      <w:szCs w:val="24"/>
    </w:rPr>
  </w:style>
  <w:style w:type="paragraph" w:styleId="Envelopereturn">
    <w:name w:val="envelope return"/>
    <w:basedOn w:val="Normal"/>
    <w:semiHidden/>
    <w:qFormat/>
    <w:rsid w:val="006959ed"/>
    <w:pPr/>
    <w:rPr>
      <w:rFonts w:ascii="Arial" w:hAnsi="Arial" w:cs="Arial"/>
    </w:rPr>
  </w:style>
  <w:style w:type="paragraph" w:styleId="Epigraph" w:customStyle="1">
    <w:name w:val="Epigraph"/>
    <w:basedOn w:val="BlockQuote"/>
    <w:autoRedefine/>
    <w:qFormat/>
    <w:rsid w:val="006959ed"/>
    <w:pPr>
      <w:ind w:left="1080" w:right="1080" w:hanging="0"/>
    </w:pPr>
    <w:rPr>
      <w:i/>
    </w:rPr>
  </w:style>
  <w:style w:type="paragraph" w:styleId="Footer">
    <w:name w:val="Footer"/>
    <w:basedOn w:val="Normal"/>
    <w:link w:val="FooterChar"/>
    <w:semiHidden/>
    <w:rsid w:val="006959ed"/>
    <w:pPr>
      <w:tabs>
        <w:tab w:val="center" w:pos="4320" w:leader="none"/>
        <w:tab w:val="right" w:pos="8640" w:leader="none"/>
      </w:tabs>
    </w:pPr>
    <w:rPr/>
  </w:style>
  <w:style w:type="paragraph" w:styleId="FootnoteText1" w:customStyle="1">
    <w:name w:val="Footnote Text1"/>
    <w:basedOn w:val="Normal"/>
    <w:autoRedefine/>
    <w:qFormat/>
    <w:rsid w:val="006959ed"/>
    <w:pPr>
      <w:spacing w:lineRule="auto" w:line="360"/>
    </w:pPr>
    <w:rPr>
      <w:sz w:val="16"/>
    </w:rPr>
  </w:style>
  <w:style w:type="paragraph" w:styleId="FootnoteBox" w:customStyle="1">
    <w:name w:val="FootnoteBox"/>
    <w:basedOn w:val="BodyFirstBox"/>
    <w:autoRedefine/>
    <w:qFormat/>
    <w:rsid w:val="006959ed"/>
    <w:pPr/>
    <w:rPr>
      <w:sz w:val="20"/>
    </w:rPr>
  </w:style>
  <w:style w:type="paragraph" w:styleId="GroupTitlesIX" w:customStyle="1">
    <w:name w:val="GroupTitlesIX"/>
    <w:autoRedefine/>
    <w:qFormat/>
    <w:rsid w:val="006959ed"/>
    <w:pPr>
      <w:keepNext/>
      <w:widowControl w:val="false"/>
      <w:bidi w:val="0"/>
      <w:spacing w:lineRule="atLeast" w:line="380" w:before="240" w:after="40"/>
      <w:jc w:val="left"/>
    </w:pPr>
    <w:rPr>
      <w:rFonts w:ascii="Arial" w:hAnsi="Arial" w:eastAsia="Times New Roman" w:cs="Times"/>
      <w:b/>
      <w:bCs/>
      <w:iCs/>
      <w:color w:val="000000"/>
      <w:w w:val="0"/>
      <w:sz w:val="28"/>
      <w:szCs w:val="32"/>
      <w:lang w:val="en-US" w:eastAsia="en-US" w:bidi="ar-SA"/>
    </w:rPr>
  </w:style>
  <w:style w:type="paragraph" w:styleId="HeadA" w:customStyle="1">
    <w:name w:val="HeadA"/>
    <w:next w:val="BodyFirst"/>
    <w:autoRedefine/>
    <w:qFormat/>
    <w:rsid w:val="006959ed"/>
    <w:pPr>
      <w:widowControl/>
      <w:bidi w:val="0"/>
      <w:spacing w:lineRule="auto" w:line="360" w:before="120" w:after="120"/>
      <w:jc w:val="left"/>
    </w:pPr>
    <w:rPr>
      <w:rFonts w:ascii="Arial" w:hAnsi="Arial" w:eastAsia="Microsoft YaHei" w:cs="Times New Roman"/>
      <w:b/>
      <w:color w:val="00000A"/>
      <w:sz w:val="24"/>
      <w:szCs w:val="20"/>
      <w:lang w:val="en-US" w:eastAsia="en-US" w:bidi="ar-SA"/>
    </w:rPr>
  </w:style>
  <w:style w:type="paragraph" w:styleId="HeadANum" w:customStyle="1">
    <w:name w:val="HeadANum"/>
    <w:next w:val="BodyFirst"/>
    <w:autoRedefine/>
    <w:qFormat/>
    <w:rsid w:val="006959ed"/>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rsid w:val="006959ed"/>
    <w:pPr>
      <w:widowControl/>
      <w:bidi w:val="0"/>
      <w:spacing w:lineRule="auto" w:line="360" w:before="120" w:after="120"/>
      <w:jc w:val="left"/>
    </w:pPr>
    <w:rPr>
      <w:rFonts w:ascii="Arial" w:hAnsi="Arial" w:eastAsia="Microsoft YaHei" w:cs="Times New Roman"/>
      <w:b/>
      <w:i/>
      <w:color w:val="00000A"/>
      <w:sz w:val="24"/>
      <w:szCs w:val="20"/>
      <w:lang w:val="en-US" w:eastAsia="en-US" w:bidi="ar-SA"/>
    </w:rPr>
  </w:style>
  <w:style w:type="paragraph" w:styleId="HeadBNum" w:customStyle="1">
    <w:name w:val="HeadBNum"/>
    <w:next w:val="BodyFirst"/>
    <w:autoRedefine/>
    <w:qFormat/>
    <w:rsid w:val="006959ed"/>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rsid w:val="006959ed"/>
    <w:pPr>
      <w:widowControl/>
      <w:bidi w:val="0"/>
      <w:spacing w:lineRule="auto" w:line="360" w:before="120" w:after="120"/>
      <w:jc w:val="left"/>
    </w:pPr>
    <w:rPr>
      <w:rFonts w:ascii="Arial" w:hAnsi="Arial" w:eastAsia="Microsoft YaHei" w:cs="Times New Roman"/>
      <w:b/>
      <w:color w:val="00000A"/>
      <w:sz w:val="20"/>
      <w:szCs w:val="20"/>
      <w:lang w:val="en-US" w:eastAsia="en-US" w:bidi="ar-SA"/>
    </w:rPr>
  </w:style>
  <w:style w:type="paragraph" w:styleId="HeadBox" w:customStyle="1">
    <w:name w:val="HeadBox"/>
    <w:basedOn w:val="HeadC"/>
    <w:autoRedefine/>
    <w:qFormat/>
    <w:rsid w:val="006959ed"/>
    <w:pPr>
      <w:spacing w:before="160" w:after="80"/>
      <w:jc w:val="center"/>
    </w:pPr>
    <w:rPr>
      <w:rFonts w:ascii="Dogma" w:hAnsi="Dogma" w:cs="Dogma"/>
      <w:color w:val="808080"/>
      <w:sz w:val="24"/>
    </w:rPr>
  </w:style>
  <w:style w:type="paragraph" w:styleId="HeadCNum" w:customStyle="1">
    <w:name w:val="HeadCNum"/>
    <w:next w:val="BodyFirst"/>
    <w:autoRedefine/>
    <w:qFormat/>
    <w:rsid w:val="006959ed"/>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Normal"/>
    <w:link w:val="HeaderChar"/>
    <w:semiHidden/>
    <w:rsid w:val="006959ed"/>
    <w:pPr>
      <w:tabs>
        <w:tab w:val="center" w:pos="4320" w:leader="none"/>
        <w:tab w:val="right" w:pos="8640" w:leader="none"/>
      </w:tabs>
    </w:pPr>
    <w:rPr/>
  </w:style>
  <w:style w:type="paragraph" w:styleId="HTMLAddress">
    <w:name w:val="HTML Address"/>
    <w:basedOn w:val="Normal"/>
    <w:link w:val="HTMLAddressChar"/>
    <w:semiHidden/>
    <w:qFormat/>
    <w:rsid w:val="006959ed"/>
    <w:pPr/>
    <w:rPr>
      <w:i/>
      <w:iCs/>
    </w:rPr>
  </w:style>
  <w:style w:type="paragraph" w:styleId="Level1IX" w:customStyle="1">
    <w:name w:val="Level1IX"/>
    <w:autoRedefine/>
    <w:qFormat/>
    <w:rsid w:val="006959ed"/>
    <w:pPr>
      <w:widowControl/>
      <w:suppressAutoHyphens w:val="true"/>
      <w:bidi w:val="0"/>
      <w:spacing w:lineRule="auto" w:line="360"/>
      <w:ind w:left="720" w:hanging="720"/>
      <w:jc w:val="left"/>
    </w:pPr>
    <w:rPr>
      <w:rFonts w:ascii="Times New Roman" w:hAnsi="Times New Roman" w:eastAsia="Times New Roman" w:cs="Times"/>
      <w:color w:val="000000"/>
      <w:w w:val="0"/>
      <w:sz w:val="24"/>
      <w:szCs w:val="18"/>
      <w:lang w:val="en-US" w:eastAsia="en-US" w:bidi="ar-SA"/>
    </w:rPr>
  </w:style>
  <w:style w:type="paragraph" w:styleId="Level2IX" w:customStyle="1">
    <w:name w:val="Level2IX"/>
    <w:autoRedefine/>
    <w:qFormat/>
    <w:rsid w:val="006959ed"/>
    <w:pPr>
      <w:widowControl/>
      <w:suppressAutoHyphens w:val="true"/>
      <w:bidi w:val="0"/>
      <w:spacing w:lineRule="auto" w:line="360"/>
      <w:ind w:left="720" w:hanging="360"/>
      <w:jc w:val="left"/>
    </w:pPr>
    <w:rPr>
      <w:rFonts w:ascii="Times New Roman" w:hAnsi="Times New Roman" w:eastAsia="Times New Roman" w:cs="Times"/>
      <w:color w:val="000000"/>
      <w:w w:val="0"/>
      <w:sz w:val="24"/>
      <w:szCs w:val="18"/>
      <w:lang w:val="en-US" w:eastAsia="en-US" w:bidi="ar-SA"/>
    </w:rPr>
  </w:style>
  <w:style w:type="paragraph" w:styleId="Level3IX" w:customStyle="1">
    <w:name w:val="Level3IX"/>
    <w:autoRedefine/>
    <w:qFormat/>
    <w:rsid w:val="006959ed"/>
    <w:pPr>
      <w:widowControl/>
      <w:suppressAutoHyphens w:val="true"/>
      <w:bidi w:val="0"/>
      <w:spacing w:lineRule="auto" w:line="360"/>
      <w:ind w:left="1080" w:hanging="360"/>
      <w:jc w:val="left"/>
    </w:pPr>
    <w:rPr>
      <w:rFonts w:ascii="Times New Roman" w:hAnsi="Times New Roman" w:eastAsia="Times New Roman" w:cs="Times"/>
      <w:color w:val="000000"/>
      <w:w w:val="0"/>
      <w:sz w:val="24"/>
      <w:szCs w:val="18"/>
      <w:lang w:val="en-US" w:eastAsia="en-US" w:bidi="ar-SA"/>
    </w:rPr>
  </w:style>
  <w:style w:type="paragraph" w:styleId="ListBullet3">
    <w:name w:val="List Bullet 3"/>
    <w:basedOn w:val="Normal"/>
    <w:autoRedefine/>
    <w:semiHidden/>
    <w:qFormat/>
    <w:rsid w:val="006959ed"/>
    <w:pPr/>
    <w:rPr/>
  </w:style>
  <w:style w:type="paragraph" w:styleId="ListBullet4">
    <w:name w:val="List Bullet 4"/>
    <w:basedOn w:val="Normal"/>
    <w:autoRedefine/>
    <w:semiHidden/>
    <w:qFormat/>
    <w:rsid w:val="006959ed"/>
    <w:pPr/>
    <w:rPr/>
  </w:style>
  <w:style w:type="paragraph" w:styleId="ListBullet5">
    <w:name w:val="List Bullet 5"/>
    <w:basedOn w:val="Normal"/>
    <w:autoRedefine/>
    <w:semiHidden/>
    <w:qFormat/>
    <w:rsid w:val="006959ed"/>
    <w:pPr/>
    <w:rPr/>
  </w:style>
  <w:style w:type="paragraph" w:styleId="ListNumber">
    <w:name w:val="List Number"/>
    <w:basedOn w:val="Normal"/>
    <w:semiHidden/>
    <w:qFormat/>
    <w:rsid w:val="006959ed"/>
    <w:pPr/>
    <w:rPr/>
  </w:style>
  <w:style w:type="paragraph" w:styleId="ListBullet">
    <w:name w:val="List Bullet"/>
    <w:basedOn w:val="Normal"/>
    <w:autoRedefine/>
    <w:semiHidden/>
    <w:qFormat/>
    <w:rsid w:val="006959ed"/>
    <w:pPr/>
    <w:rPr/>
  </w:style>
  <w:style w:type="paragraph" w:styleId="ListBullet2">
    <w:name w:val="List Bullet 2"/>
    <w:basedOn w:val="Normal"/>
    <w:autoRedefine/>
    <w:semiHidden/>
    <w:qFormat/>
    <w:rsid w:val="006959ed"/>
    <w:pPr/>
    <w:rPr/>
  </w:style>
  <w:style w:type="paragraph" w:styleId="ListContinue">
    <w:name w:val="List Continue"/>
    <w:basedOn w:val="Normal"/>
    <w:semiHidden/>
    <w:qFormat/>
    <w:rsid w:val="006959ed"/>
    <w:pPr>
      <w:spacing w:before="0" w:after="120"/>
      <w:ind w:left="360" w:hanging="0"/>
    </w:pPr>
    <w:rPr/>
  </w:style>
  <w:style w:type="paragraph" w:styleId="ListContinue2">
    <w:name w:val="List Continue 2"/>
    <w:basedOn w:val="Normal"/>
    <w:semiHidden/>
    <w:qFormat/>
    <w:rsid w:val="006959ed"/>
    <w:pPr>
      <w:spacing w:before="0" w:after="120"/>
      <w:ind w:left="720" w:hanging="0"/>
    </w:pPr>
    <w:rPr/>
  </w:style>
  <w:style w:type="paragraph" w:styleId="ListContinue3">
    <w:name w:val="List Continue 3"/>
    <w:basedOn w:val="Normal"/>
    <w:semiHidden/>
    <w:qFormat/>
    <w:rsid w:val="006959ed"/>
    <w:pPr>
      <w:spacing w:before="0" w:after="120"/>
      <w:ind w:left="1080" w:hanging="0"/>
    </w:pPr>
    <w:rPr/>
  </w:style>
  <w:style w:type="paragraph" w:styleId="ListContinue4">
    <w:name w:val="List Continue 4"/>
    <w:basedOn w:val="Normal"/>
    <w:semiHidden/>
    <w:qFormat/>
    <w:rsid w:val="006959ed"/>
    <w:pPr>
      <w:spacing w:before="0" w:after="120"/>
      <w:ind w:left="1440" w:hanging="0"/>
    </w:pPr>
    <w:rPr/>
  </w:style>
  <w:style w:type="paragraph" w:styleId="ListContinue5">
    <w:name w:val="List Continue 5"/>
    <w:basedOn w:val="Normal"/>
    <w:semiHidden/>
    <w:qFormat/>
    <w:rsid w:val="006959ed"/>
    <w:pPr>
      <w:spacing w:before="0" w:after="120"/>
      <w:ind w:left="1800" w:hanging="0"/>
    </w:pPr>
    <w:rPr/>
  </w:style>
  <w:style w:type="paragraph" w:styleId="ListNumber2">
    <w:name w:val="List Number 2"/>
    <w:basedOn w:val="Normal"/>
    <w:semiHidden/>
    <w:qFormat/>
    <w:rsid w:val="006959ed"/>
    <w:pPr/>
    <w:rPr/>
  </w:style>
  <w:style w:type="paragraph" w:styleId="ListNumber3">
    <w:name w:val="List Number 3"/>
    <w:basedOn w:val="Normal"/>
    <w:semiHidden/>
    <w:qFormat/>
    <w:rsid w:val="006959ed"/>
    <w:pPr/>
    <w:rPr/>
  </w:style>
  <w:style w:type="paragraph" w:styleId="ListNumber4">
    <w:name w:val="List Number 4"/>
    <w:basedOn w:val="Normal"/>
    <w:semiHidden/>
    <w:qFormat/>
    <w:rsid w:val="006959ed"/>
    <w:pPr/>
    <w:rPr/>
  </w:style>
  <w:style w:type="paragraph" w:styleId="ListNumber5">
    <w:name w:val="List Number 5"/>
    <w:basedOn w:val="Normal"/>
    <w:semiHidden/>
    <w:qFormat/>
    <w:rsid w:val="006959ed"/>
    <w:pPr/>
    <w:rPr/>
  </w:style>
  <w:style w:type="paragraph" w:styleId="ListPlainA" w:customStyle="1">
    <w:name w:val="List Plain A"/>
    <w:autoRedefine/>
    <w:qFormat/>
    <w:rsid w:val="006959ed"/>
    <w:pPr>
      <w:widowControl/>
      <w:bidi w:val="0"/>
      <w:spacing w:lineRule="auto" w:line="360" w:before="120" w:after="0"/>
      <w:ind w:left="360" w:hanging="0"/>
      <w:contextualSpacing/>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rsid w:val="006959ed"/>
    <w:pPr/>
    <w:rPr>
      <w:color w:val="CC99FF"/>
    </w:rPr>
  </w:style>
  <w:style w:type="paragraph" w:styleId="ListPlainB" w:customStyle="1">
    <w:name w:val="List Plain B"/>
    <w:autoRedefine/>
    <w:qFormat/>
    <w:rsid w:val="006959ed"/>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rsid w:val="006959ed"/>
    <w:pPr/>
    <w:rPr>
      <w:color w:val="CC99FF"/>
    </w:rPr>
  </w:style>
  <w:style w:type="paragraph" w:styleId="ListPlainC" w:customStyle="1">
    <w:name w:val="List Plain C"/>
    <w:next w:val="Body"/>
    <w:autoRedefine/>
    <w:qFormat/>
    <w:rsid w:val="006959ed"/>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rsid w:val="006959ed"/>
    <w:pPr/>
    <w:rPr>
      <w:color w:val="CC99FF"/>
    </w:rPr>
  </w:style>
  <w:style w:type="paragraph" w:styleId="ListBody" w:customStyle="1">
    <w:name w:val="ListBody"/>
    <w:next w:val="Normal"/>
    <w:autoRedefine/>
    <w:qFormat/>
    <w:rsid w:val="006959ed"/>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rsid w:val="006959ed"/>
    <w:pPr/>
    <w:rPr>
      <w:color w:val="808080"/>
    </w:rPr>
  </w:style>
  <w:style w:type="paragraph" w:styleId="ListHead" w:customStyle="1">
    <w:name w:val="ListHead"/>
    <w:next w:val="ListBody"/>
    <w:autoRedefine/>
    <w:qFormat/>
    <w:rsid w:val="006959ed"/>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rsid w:val="006959ed"/>
    <w:pPr/>
    <w:rPr>
      <w:color w:val="808080"/>
    </w:rPr>
  </w:style>
  <w:style w:type="paragraph" w:styleId="Listing" w:customStyle="1">
    <w:name w:val="Listing"/>
    <w:next w:val="Body"/>
    <w:autoRedefine/>
    <w:qFormat/>
    <w:rsid w:val="006959ed"/>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Normal"/>
    <w:autoRedefine/>
    <w:qFormat/>
    <w:rsid w:val="006959ed"/>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Normal"/>
    <w:link w:val="MessageHeaderChar"/>
    <w:semiHidden/>
    <w:qFormat/>
    <w:rsid w:val="006959ed"/>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Indent">
    <w:name w:val="Normal Indent"/>
    <w:basedOn w:val="Normal"/>
    <w:semiHidden/>
    <w:qFormat/>
    <w:rsid w:val="006959ed"/>
    <w:pPr>
      <w:ind w:left="720" w:hanging="0"/>
    </w:pPr>
    <w:rPr/>
  </w:style>
  <w:style w:type="paragraph" w:styleId="Note" w:customStyle="1">
    <w:name w:val="Note"/>
    <w:next w:val="Body"/>
    <w:autoRedefine/>
    <w:qFormat/>
    <w:rsid w:val="006959ed"/>
    <w:pPr>
      <w:widowControl/>
      <w:bidi w:val="0"/>
      <w:spacing w:lineRule="auto" w:line="360" w:before="120" w:after="120"/>
      <w:jc w:val="left"/>
    </w:pPr>
    <w:rPr>
      <w:rFonts w:ascii="Times New Roman" w:hAnsi="Times New Roman" w:eastAsia="Microsoft YaHei" w:cs="Times New Roman"/>
      <w:i/>
      <w:color w:val="00000A"/>
      <w:sz w:val="24"/>
      <w:szCs w:val="20"/>
      <w:lang w:val="en-US" w:eastAsia="en-US" w:bidi="ar-SA"/>
    </w:rPr>
  </w:style>
  <w:style w:type="paragraph" w:styleId="NoteHeading">
    <w:name w:val="Note Heading"/>
    <w:basedOn w:val="Normal"/>
    <w:next w:val="Normal"/>
    <w:link w:val="NoteHeadingChar"/>
    <w:semiHidden/>
    <w:qFormat/>
    <w:rsid w:val="006959ed"/>
    <w:pPr/>
    <w:rPr/>
  </w:style>
  <w:style w:type="paragraph" w:styleId="NoteWarning" w:customStyle="1">
    <w:name w:val="Note Warning"/>
    <w:next w:val="Normal"/>
    <w:autoRedefine/>
    <w:qFormat/>
    <w:rsid w:val="006959ed"/>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Normal"/>
    <w:autoRedefine/>
    <w:qFormat/>
    <w:rsid w:val="006959ed"/>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rsid w:val="006959ed"/>
    <w:pPr/>
    <w:rPr>
      <w:color w:val="666699"/>
    </w:rPr>
  </w:style>
  <w:style w:type="paragraph" w:styleId="NumListB" w:customStyle="1">
    <w:name w:val="NumListB"/>
    <w:next w:val="Normal"/>
    <w:autoRedefine/>
    <w:qFormat/>
    <w:rsid w:val="006959ed"/>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rsid w:val="006959ed"/>
    <w:pPr/>
    <w:rPr>
      <w:color w:val="666699"/>
    </w:rPr>
  </w:style>
  <w:style w:type="paragraph" w:styleId="NumListC" w:customStyle="1">
    <w:name w:val="NumListC"/>
    <w:next w:val="Normal"/>
    <w:autoRedefine/>
    <w:qFormat/>
    <w:rsid w:val="006959ed"/>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rsid w:val="006959ed"/>
    <w:pPr/>
    <w:rPr>
      <w:color w:val="666699"/>
    </w:rPr>
  </w:style>
  <w:style w:type="paragraph" w:styleId="PlainText">
    <w:name w:val="Plain Text"/>
    <w:basedOn w:val="Normal"/>
    <w:link w:val="PlainTextChar"/>
    <w:semiHidden/>
    <w:qFormat/>
    <w:rsid w:val="006959ed"/>
    <w:pPr/>
    <w:rPr>
      <w:rFonts w:ascii="Courier New" w:hAnsi="Courier New" w:cs="Courier New"/>
    </w:rPr>
  </w:style>
  <w:style w:type="paragraph" w:styleId="ProductionDirective" w:customStyle="1">
    <w:name w:val="Production Directive"/>
    <w:next w:val="Normal"/>
    <w:autoRedefine/>
    <w:qFormat/>
    <w:rsid w:val="006959ed"/>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Normal"/>
    <w:next w:val="Normal"/>
    <w:link w:val="SalutationChar"/>
    <w:semiHidden/>
    <w:rsid w:val="006959ed"/>
    <w:pPr/>
    <w:rPr/>
  </w:style>
  <w:style w:type="paragraph" w:styleId="Signature">
    <w:name w:val="Signature"/>
    <w:basedOn w:val="Normal"/>
    <w:link w:val="SignatureChar"/>
    <w:semiHidden/>
    <w:rsid w:val="006959ed"/>
    <w:pPr>
      <w:ind w:left="4320" w:hanging="0"/>
    </w:pPr>
    <w:rPr/>
  </w:style>
  <w:style w:type="paragraph" w:styleId="SubBullet" w:customStyle="1">
    <w:name w:val="SubBullet"/>
    <w:next w:val="Normal"/>
    <w:autoRedefine/>
    <w:qFormat/>
    <w:rsid w:val="006959ed"/>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Normal"/>
    <w:autoRedefine/>
    <w:qFormat/>
    <w:rsid w:val="006959ed"/>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Normal"/>
    <w:autoRedefine/>
    <w:qFormat/>
    <w:rsid w:val="006959ed"/>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Normal"/>
    <w:link w:val="SubtitleChar"/>
    <w:qFormat/>
    <w:rsid w:val="006959ed"/>
    <w:pPr>
      <w:spacing w:before="0" w:after="60"/>
      <w:jc w:val="center"/>
      <w:outlineLvl w:val="1"/>
    </w:pPr>
    <w:rPr>
      <w:rFonts w:ascii="Arial" w:hAnsi="Arial" w:cs="Arial"/>
      <w:sz w:val="24"/>
      <w:szCs w:val="24"/>
    </w:rPr>
  </w:style>
  <w:style w:type="paragraph" w:styleId="TableBody" w:customStyle="1">
    <w:name w:val="Table Body"/>
    <w:autoRedefine/>
    <w:qFormat/>
    <w:rsid w:val="006959ed"/>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Normal"/>
    <w:autoRedefine/>
    <w:qFormat/>
    <w:rsid w:val="006959ed"/>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Normal"/>
    <w:autoRedefine/>
    <w:qFormat/>
    <w:rsid w:val="006959ed"/>
    <w:pPr>
      <w:widowControl/>
      <w:bidi w:val="0"/>
      <w:spacing w:lineRule="auto" w:line="360" w:before="120" w:after="120"/>
      <w:jc w:val="left"/>
    </w:pPr>
    <w:rPr>
      <w:rFonts w:ascii="Arial" w:hAnsi="Arial" w:eastAsia="Times New Roman" w:cs="Times New Roman"/>
      <w:color w:val="00000A"/>
      <w:sz w:val="20"/>
      <w:szCs w:val="20"/>
      <w:lang w:val="en-US" w:eastAsia="en-US" w:bidi="ar-SA"/>
    </w:rPr>
  </w:style>
  <w:style w:type="paragraph" w:styleId="Title">
    <w:name w:val="Title"/>
    <w:basedOn w:val="Normal"/>
    <w:link w:val="TitleChar"/>
    <w:qFormat/>
    <w:rsid w:val="006959ed"/>
    <w:pPr>
      <w:spacing w:before="240" w:after="60"/>
      <w:jc w:val="center"/>
      <w:outlineLvl w:val="0"/>
    </w:pPr>
    <w:rPr>
      <w:rFonts w:ascii="Arial" w:hAnsi="Arial" w:cs="Arial"/>
      <w:b/>
      <w:bCs/>
      <w:sz w:val="32"/>
      <w:szCs w:val="32"/>
    </w:rPr>
  </w:style>
  <w:style w:type="paragraph" w:styleId="BalloonText">
    <w:name w:val="Balloon Text"/>
    <w:basedOn w:val="Normal"/>
    <w:link w:val="BalloonTextChar"/>
    <w:uiPriority w:val="99"/>
    <w:semiHidden/>
    <w:unhideWhenUsed/>
    <w:qFormat/>
    <w:rsid w:val="00166855"/>
    <w:pPr/>
    <w:rPr>
      <w:rFonts w:ascii="Tahoma" w:hAnsi="Tahoma" w:cs="Tahoma"/>
      <w:sz w:val="16"/>
      <w:szCs w:val="16"/>
    </w:rPr>
  </w:style>
  <w:style w:type="paragraph" w:styleId="Annotationtext">
    <w:name w:val="annotation text"/>
    <w:basedOn w:val="Normal"/>
    <w:link w:val="CommentTextChar"/>
    <w:uiPriority w:val="99"/>
    <w:semiHidden/>
    <w:unhideWhenUsed/>
    <w:qFormat/>
    <w:rsid w:val="00cd7762"/>
    <w:pPr/>
    <w:rPr/>
  </w:style>
  <w:style w:type="paragraph" w:styleId="Annotationsubject">
    <w:name w:val="annotation subject"/>
    <w:basedOn w:val="Annotationtext"/>
    <w:link w:val="CommentSubjectChar"/>
    <w:uiPriority w:val="99"/>
    <w:semiHidden/>
    <w:unhideWhenUsed/>
    <w:qFormat/>
    <w:rsid w:val="00cd7762"/>
    <w:pPr/>
    <w:rPr>
      <w:b/>
      <w:bCs/>
    </w:rPr>
  </w:style>
  <w:style w:type="paragraph" w:styleId="Contents11">
    <w:name w:val="TOC 1"/>
    <w:basedOn w:val="Normal"/>
    <w:next w:val="Normal"/>
    <w:autoRedefine/>
    <w:uiPriority w:val="39"/>
    <w:unhideWhenUsed/>
    <w:rsid w:val="005c3eaf"/>
    <w:pPr>
      <w:spacing w:before="0" w:after="100"/>
    </w:pPr>
    <w:rPr/>
  </w:style>
  <w:style w:type="paragraph" w:styleId="Contents2">
    <w:name w:val="TOC 2"/>
    <w:basedOn w:val="Normal"/>
    <w:next w:val="Normal"/>
    <w:autoRedefine/>
    <w:uiPriority w:val="39"/>
    <w:unhideWhenUsed/>
    <w:rsid w:val="005c3eaf"/>
    <w:pPr>
      <w:spacing w:before="0" w:after="100"/>
      <w:ind w:left="200" w:hanging="0"/>
    </w:pPr>
    <w:rPr/>
  </w:style>
  <w:style w:type="paragraph" w:styleId="Contents3">
    <w:name w:val="TOC 3"/>
    <w:basedOn w:val="Normal"/>
    <w:next w:val="Normal"/>
    <w:autoRedefine/>
    <w:uiPriority w:val="39"/>
    <w:unhideWhenUsed/>
    <w:rsid w:val="005c3eaf"/>
    <w:pPr>
      <w:spacing w:before="0" w:after="100"/>
      <w:ind w:left="400" w:hanging="0"/>
    </w:pPr>
    <w:rPr/>
  </w:style>
  <w:style w:type="paragraph" w:styleId="Revision">
    <w:name w:val="Revision"/>
    <w:uiPriority w:val="99"/>
    <w:semiHidden/>
    <w:qFormat/>
    <w:rsid w:val="00a71af4"/>
    <w:pPr>
      <w:widowControl/>
      <w:bidi w:val="0"/>
      <w:jc w:val="left"/>
    </w:pPr>
    <w:rPr>
      <w:rFonts w:ascii="Times New Roman" w:hAnsi="Times New Roman" w:eastAsia="Times New Roman" w:cs="Times New Roman"/>
      <w:color w:val="00000A"/>
      <w:sz w:val="20"/>
      <w:szCs w:val="20"/>
      <w:lang w:val="en-US" w:eastAsia="en-US" w:bidi="ar-SA"/>
    </w:rPr>
  </w:style>
  <w:style w:type="numbering" w:styleId="NoList" w:default="1">
    <w:name w:val="No List"/>
    <w:uiPriority w:val="99"/>
    <w:semiHidden/>
    <w:unhideWhenUsed/>
    <w:qFormat/>
  </w:style>
  <w:style w:type="numbering" w:styleId="OutlineList1">
    <w:name w:val="Outline List 1"/>
    <w:semiHidden/>
    <w:qFormat/>
    <w:rsid w:val="006959ed"/>
  </w:style>
  <w:style w:type="numbering" w:styleId="OutlineList3">
    <w:name w:val="Outline List 3"/>
    <w:semiHidden/>
    <w:qFormat/>
    <w:rsid w:val="006959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3Deffects1">
    <w:name w:val="Table 3D effects 1"/>
    <w:basedOn w:val="TableNormal"/>
    <w:semiHidden/>
    <w:rsid w:val="006959e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6959e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6959e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6959ed"/>
    <w:tblPr>
      <w:tblInd w:w="0" w:type="dxa"/>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6959ed"/>
    <w:tblPr>
      <w:tblInd w:w="0" w:type="dxa"/>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6959ed"/>
    <w:rPr>
      <w:color w:val="000080"/>
    </w:rPr>
    <w:tblPr>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6959ed"/>
    <w:tblPr>
      <w:tblInd w:w="0" w:type="dxa"/>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6959ed"/>
    <w:rPr>
      <w:color w:val="FFFFFF"/>
    </w:rPr>
    <w:tblPr>
      <w:tblInd w:w="0" w:type="dxa"/>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semiHidden/>
    <w:rsid w:val="006959ed"/>
    <w:tblPr>
      <w:tblInd w:w="0" w:type="dxa"/>
      <w:tblBorders>
        <w:bottom w:val="single" w:color="000000" w:sz="12" w:space="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semiHidden/>
    <w:rsid w:val="006959ed"/>
    <w:tblPr>
      <w:tblInd w:w="0" w:type="dxa"/>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6959ed"/>
    <w:rPr>
      <w:b/>
      <w:bCs/>
    </w:rPr>
    <w:tblPr>
      <w:tblStyleColBandSize w:val="1"/>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6959e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6959ed"/>
    <w:rPr>
      <w:b/>
      <w:bCs/>
    </w:rPr>
    <w:tblPr>
      <w:tblStyleColBandSize w:val="1"/>
      <w:tblInd w:w="0" w:type="dxa"/>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6959ed"/>
    <w:tblPr>
      <w:tblStyleColBandSize w:val="1"/>
      <w:tblInd w:w="0" w:type="dxa"/>
      <w:tblCellMar>
        <w:top w:w="0" w:type="dxa"/>
        <w:left w:w="108" w:type="dxa"/>
        <w:bottom w:w="0" w:type="dxa"/>
        <w:right w:w="108" w:type="dxa"/>
      </w:tblCellMar>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959ed"/>
    <w:tblPr>
      <w:tblStyleColBandSize w:val="1"/>
      <w:tblInd w:w="0" w:type="dxa"/>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semiHidden/>
    <w:rsid w:val="006959ed"/>
    <w:tblPr>
      <w:tblStyleRowBandSize w:val="1"/>
      <w:tblInd w:w="0" w:type="dxa"/>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6959ed"/>
    <w:tblPr>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
    <w:name w:val="Table Grid"/>
    <w:basedOn w:val="TableNormal"/>
    <w:rsid w:val="006959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TableGrid1">
    <w:name w:val="Table Grid 1"/>
    <w:basedOn w:val="TableNormal"/>
    <w:semiHidden/>
    <w:rsid w:val="006959ed"/>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semiHidden/>
    <w:rsid w:val="006959ed"/>
    <w:tblPr>
      <w:tblInd w:w="0" w:type="dxa"/>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6959ed"/>
    <w:tblPr>
      <w:tblInd w:w="0" w:type="dxa"/>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6959ed"/>
    <w:tblPr>
      <w:tblInd w:w="0" w:type="dxa"/>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6959ed"/>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6959ed"/>
    <w:tblPr>
      <w:tblInd w:w="0" w:type="dxa"/>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6959ed"/>
    <w:rPr>
      <w:b/>
      <w:bCs/>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6959ed"/>
    <w:tblPr>
      <w:tblInd w:w="0" w:type="dxa"/>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6959ed"/>
    <w:tblPr>
      <w:tblStyleRowBandSize w:val="1"/>
      <w:tblInd w:w="0" w:type="dxa"/>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6959ed"/>
    <w:tblPr>
      <w:tblStyleRowBandSize w:val="2"/>
      <w:tblInd w:w="0" w:type="dxa"/>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6959ed"/>
    <w:tblPr>
      <w:tblInd w:w="0" w:type="dxa"/>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semiHidden/>
    <w:rsid w:val="006959ed"/>
    <w:tblPr>
      <w:tblInd w:w="0" w:type="dxa"/>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6959ed"/>
    <w:tblPr>
      <w:tblInd w:w="0" w:type="dxa"/>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6959ed"/>
    <w:tblPr>
      <w:tblStyleRowBandSize w:val="1"/>
      <w:tblInd w:w="0" w:type="dxa"/>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6959ed"/>
    <w:tblPr>
      <w:tblStyleRowBandSize w:val="1"/>
      <w:tblInd w:w="0" w:type="dxa"/>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6959ed"/>
    <w:tblPr>
      <w:tblStyleRowBandSize w:val="1"/>
      <w:tblInd w:w="0" w:type="dxa"/>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6959ed"/>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6959ed"/>
    <w:tblPr>
      <w:tblInd w:w="0" w:type="dxa"/>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6959ed"/>
    <w:tblPr>
      <w:tblInd w:w="0" w:type="dxa"/>
      <w:tblCellMar>
        <w:top w:w="0" w:type="dxa"/>
        <w:left w:w="108" w:type="dxa"/>
        <w:bottom w:w="0" w:type="dxa"/>
        <w:right w:w="108" w:type="dxa"/>
      </w:tblCellMa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6959ed"/>
    <w:tblPr>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6959ed"/>
    <w:tblPr>
      <w:tblStyleRowBandSize w:val="1"/>
      <w:tblInd w:w="0" w:type="dxa"/>
      <w:tblCellMar>
        <w:top w:w="0" w:type="dxa"/>
        <w:left w:w="108" w:type="dxa"/>
        <w:bottom w:w="0" w:type="dxa"/>
        <w:right w:w="108" w:type="dxa"/>
      </w:tblCellMar>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6959ed"/>
    <w:tblPr>
      <w:tblInd w:w="0" w:type="dxa"/>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6959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TableWeb1">
    <w:name w:val="Table Web 1"/>
    <w:basedOn w:val="TableNormal"/>
    <w:semiHidden/>
    <w:rsid w:val="006959ed"/>
    <w:tblP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6959ed"/>
    <w:tblPr>
      <w:tblInd w:w="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6959ed"/>
    <w:tblPr>
      <w:tblInd w:w="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3055A-B02B-419B-8CEC-B1E1F0E83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Application>LibreOffice/5.2.1.2$MacOSX_X86_64 LibreOffice_project/31dd62db80d4e60af04904455ec9c9219178d620</Application>
  <Pages>23</Pages>
  <Words>5317</Words>
  <Characters>26485</Characters>
  <CharactersWithSpaces>31955</CharactersWithSpaces>
  <Paragraphs>486</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2017-05-16T19:53:00Z</dcterms:created>
  <dc:creator>NSP</dc:creator>
  <dc:description/>
  <dc:language>en-US</dc:language>
  <cp:lastModifiedBy>Carol Nichols</cp:lastModifiedBy>
  <dcterms:modified xsi:type="dcterms:W3CDTF">2017-06-06T13:18:23Z</dcterms:modified>
  <cp:revision>67</cp:revision>
  <dc:subject/>
  <dc:title>CHCB57~1.html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